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Override1.xml" ContentType="application/vnd.openxmlformats-officedocument.themeOverride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theme/themeOverride2.xml" ContentType="application/vnd.openxmlformats-officedocument.themeOverride+xml"/>
  <Override PartName="/word/charts/chart10.xml" ContentType="application/vnd.openxmlformats-officedocument.drawingml.chart+xml"/>
  <Override PartName="/word/theme/themeOverride3.xml" ContentType="application/vnd.openxmlformats-officedocument.themeOverride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theme/themeOverride4.xml" ContentType="application/vnd.openxmlformats-officedocument.themeOverride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theme/themeOverride5.xml" ContentType="application/vnd.openxmlformats-officedocument.themeOverride+xml"/>
  <Override PartName="/word/charts/chart20.xml" ContentType="application/vnd.openxmlformats-officedocument.drawingml.chart+xml"/>
  <Override PartName="/word/theme/themeOverride6.xml" ContentType="application/vnd.openxmlformats-officedocument.themeOverride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41"/>
        <w:tblpPr w:leftFromText="180" w:rightFromText="180" w:vertAnchor="text" w:horzAnchor="margin" w:tblpXSpec="right" w:tblpY="605"/>
        <w:tblW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D65E19" w:rsidRPr="00D17824" w:rsidTr="0004590E">
        <w:trPr>
          <w:trHeight w:val="284"/>
        </w:trPr>
        <w:tc>
          <w:tcPr>
            <w:tcW w:w="4536" w:type="dxa"/>
          </w:tcPr>
          <w:p w:rsidR="00D65E19" w:rsidRPr="00D17824" w:rsidRDefault="00D65E19" w:rsidP="00AD3AF6">
            <w:pPr>
              <w:tabs>
                <w:tab w:val="left" w:pos="1940"/>
              </w:tabs>
              <w:rPr>
                <w:sz w:val="24"/>
                <w:szCs w:val="24"/>
              </w:rPr>
            </w:pPr>
            <w:bookmarkStart w:id="0" w:name="_GoBack"/>
            <w:r w:rsidRPr="00D17824">
              <w:rPr>
                <w:sz w:val="24"/>
                <w:szCs w:val="24"/>
              </w:rPr>
              <w:t>УТВЕРЖДЕН:</w:t>
            </w:r>
          </w:p>
        </w:tc>
      </w:tr>
      <w:tr w:rsidR="00D65E19" w:rsidRPr="00D17824" w:rsidTr="0004590E">
        <w:trPr>
          <w:trHeight w:val="301"/>
        </w:trPr>
        <w:tc>
          <w:tcPr>
            <w:tcW w:w="4536" w:type="dxa"/>
          </w:tcPr>
          <w:p w:rsidR="00D65E19" w:rsidRPr="00D17824" w:rsidRDefault="00D65E19" w:rsidP="00AD3AF6">
            <w:pPr>
              <w:rPr>
                <w:sz w:val="24"/>
                <w:szCs w:val="24"/>
              </w:rPr>
            </w:pPr>
            <w:r w:rsidRPr="00D17824">
              <w:rPr>
                <w:sz w:val="24"/>
                <w:szCs w:val="24"/>
              </w:rPr>
              <w:t>Протокол педсовета № 1</w:t>
            </w:r>
          </w:p>
        </w:tc>
      </w:tr>
      <w:tr w:rsidR="00D65E19" w:rsidRPr="00D17824" w:rsidTr="0004590E">
        <w:trPr>
          <w:trHeight w:val="284"/>
        </w:trPr>
        <w:tc>
          <w:tcPr>
            <w:tcW w:w="4536" w:type="dxa"/>
          </w:tcPr>
          <w:p w:rsidR="00D65E19" w:rsidRPr="00D17824" w:rsidRDefault="00A77F75" w:rsidP="00AD3AF6">
            <w:pPr>
              <w:rPr>
                <w:sz w:val="24"/>
                <w:szCs w:val="24"/>
              </w:rPr>
            </w:pPr>
            <w:r w:rsidRPr="00D17824">
              <w:rPr>
                <w:sz w:val="24"/>
                <w:szCs w:val="24"/>
              </w:rPr>
              <w:t>от 27</w:t>
            </w:r>
            <w:r w:rsidR="00BD0A67" w:rsidRPr="00D17824">
              <w:rPr>
                <w:sz w:val="24"/>
                <w:szCs w:val="24"/>
              </w:rPr>
              <w:t>. 08.2021</w:t>
            </w:r>
            <w:r w:rsidR="00D65E19" w:rsidRPr="00D17824">
              <w:rPr>
                <w:sz w:val="24"/>
                <w:szCs w:val="24"/>
              </w:rPr>
              <w:t xml:space="preserve"> г.</w:t>
            </w:r>
          </w:p>
        </w:tc>
      </w:tr>
      <w:tr w:rsidR="00D65E19" w:rsidRPr="00D17824" w:rsidTr="0004590E">
        <w:trPr>
          <w:trHeight w:val="301"/>
        </w:trPr>
        <w:tc>
          <w:tcPr>
            <w:tcW w:w="4536" w:type="dxa"/>
          </w:tcPr>
          <w:p w:rsidR="00D65E19" w:rsidRPr="00D17824" w:rsidRDefault="00D65E19" w:rsidP="00AD3AF6">
            <w:pPr>
              <w:rPr>
                <w:sz w:val="24"/>
                <w:szCs w:val="24"/>
              </w:rPr>
            </w:pPr>
            <w:r w:rsidRPr="00D17824">
              <w:rPr>
                <w:sz w:val="24"/>
                <w:szCs w:val="24"/>
              </w:rPr>
              <w:t>Директор  _____________И.Г. Комарова</w:t>
            </w:r>
          </w:p>
        </w:tc>
      </w:tr>
      <w:tr w:rsidR="00D65E19" w:rsidRPr="00D17824" w:rsidTr="0004590E">
        <w:trPr>
          <w:trHeight w:val="284"/>
        </w:trPr>
        <w:tc>
          <w:tcPr>
            <w:tcW w:w="4536" w:type="dxa"/>
          </w:tcPr>
          <w:p w:rsidR="00D65E19" w:rsidRPr="00D17824" w:rsidRDefault="00D65E19" w:rsidP="00AD3AF6">
            <w:pPr>
              <w:rPr>
                <w:sz w:val="24"/>
                <w:szCs w:val="24"/>
              </w:rPr>
            </w:pPr>
            <w:r w:rsidRPr="00D17824">
              <w:rPr>
                <w:sz w:val="24"/>
                <w:szCs w:val="24"/>
              </w:rPr>
              <w:t>Введен в действие</w:t>
            </w:r>
          </w:p>
        </w:tc>
      </w:tr>
      <w:tr w:rsidR="00D65E19" w:rsidRPr="00D17824" w:rsidTr="0004590E">
        <w:trPr>
          <w:trHeight w:val="284"/>
        </w:trPr>
        <w:tc>
          <w:tcPr>
            <w:tcW w:w="4536" w:type="dxa"/>
          </w:tcPr>
          <w:p w:rsidR="00D65E19" w:rsidRPr="00D17824" w:rsidRDefault="00BD0A67" w:rsidP="00AD3AF6">
            <w:pPr>
              <w:rPr>
                <w:sz w:val="24"/>
                <w:szCs w:val="24"/>
              </w:rPr>
            </w:pPr>
            <w:r w:rsidRPr="00D17824">
              <w:rPr>
                <w:sz w:val="24"/>
                <w:szCs w:val="24"/>
              </w:rPr>
              <w:t xml:space="preserve">Приказ №  </w:t>
            </w:r>
            <w:r w:rsidR="00A77F75" w:rsidRPr="00D17824">
              <w:rPr>
                <w:sz w:val="24"/>
                <w:szCs w:val="24"/>
              </w:rPr>
              <w:t xml:space="preserve"> от  27</w:t>
            </w:r>
            <w:r w:rsidR="00F94912" w:rsidRPr="00D17824">
              <w:rPr>
                <w:sz w:val="24"/>
                <w:szCs w:val="24"/>
              </w:rPr>
              <w:t>.</w:t>
            </w:r>
            <w:r w:rsidRPr="00D17824">
              <w:rPr>
                <w:sz w:val="24"/>
                <w:szCs w:val="24"/>
              </w:rPr>
              <w:t>08.2021</w:t>
            </w:r>
            <w:r w:rsidR="00D65E19" w:rsidRPr="00D17824">
              <w:rPr>
                <w:sz w:val="24"/>
                <w:szCs w:val="24"/>
              </w:rPr>
              <w:t xml:space="preserve"> г.</w:t>
            </w:r>
          </w:p>
        </w:tc>
      </w:tr>
      <w:tr w:rsidR="00D65E19" w:rsidRPr="00D17824" w:rsidTr="0004590E">
        <w:trPr>
          <w:trHeight w:val="301"/>
        </w:trPr>
        <w:tc>
          <w:tcPr>
            <w:tcW w:w="4536" w:type="dxa"/>
          </w:tcPr>
          <w:p w:rsidR="00D65E19" w:rsidRPr="00D17824" w:rsidRDefault="00D65E19" w:rsidP="00AD3AF6">
            <w:pPr>
              <w:rPr>
                <w:sz w:val="24"/>
                <w:szCs w:val="24"/>
              </w:rPr>
            </w:pPr>
          </w:p>
        </w:tc>
      </w:tr>
      <w:tr w:rsidR="00D65E19" w:rsidRPr="00D17824" w:rsidTr="0004590E">
        <w:trPr>
          <w:trHeight w:val="284"/>
        </w:trPr>
        <w:tc>
          <w:tcPr>
            <w:tcW w:w="4536" w:type="dxa"/>
          </w:tcPr>
          <w:p w:rsidR="00D65E19" w:rsidRPr="00D17824" w:rsidRDefault="00D65E19" w:rsidP="00AD3AF6">
            <w:pPr>
              <w:rPr>
                <w:sz w:val="24"/>
                <w:szCs w:val="24"/>
              </w:rPr>
            </w:pPr>
          </w:p>
        </w:tc>
      </w:tr>
    </w:tbl>
    <w:p w:rsidR="0036745B" w:rsidRPr="00D17824" w:rsidRDefault="0036745B" w:rsidP="00AD3A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3F4B" w:rsidRPr="00D17824" w:rsidRDefault="00B13F4B" w:rsidP="00AD3A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13F4B" w:rsidRPr="00D17824" w:rsidRDefault="00B13F4B" w:rsidP="00AD3A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3F4B" w:rsidRPr="00D17824" w:rsidRDefault="00B13F4B" w:rsidP="00AD3A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F6D9F" w:rsidRPr="00D17824" w:rsidRDefault="003F6D9F" w:rsidP="00AD3A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65E19" w:rsidRPr="00D17824" w:rsidRDefault="00D65E19" w:rsidP="00AD3A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E19" w:rsidRPr="00D17824" w:rsidRDefault="00D65E19" w:rsidP="00AD3A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E19" w:rsidRPr="00D17824" w:rsidRDefault="00D65E19" w:rsidP="00AD3AF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5E19" w:rsidRPr="00D17824" w:rsidRDefault="00D65E19" w:rsidP="00AD3AF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5E19" w:rsidRPr="00D17824" w:rsidRDefault="00D65E19" w:rsidP="00AD3AF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5E19" w:rsidRPr="00D17824" w:rsidRDefault="00D65E19" w:rsidP="00AD3AF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5E19" w:rsidRPr="00D17824" w:rsidRDefault="00D65E19" w:rsidP="00AD3AF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5E19" w:rsidRPr="00D17824" w:rsidRDefault="00D65E19" w:rsidP="00AD3AF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5E19" w:rsidRPr="00D17824" w:rsidRDefault="00D65E19" w:rsidP="00AD3AF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5E19" w:rsidRPr="00D17824" w:rsidRDefault="00D65E19" w:rsidP="00AD3AF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5E19" w:rsidRPr="00D17824" w:rsidRDefault="00D65E19" w:rsidP="00AD3AF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5E19" w:rsidRPr="00D17824" w:rsidRDefault="00D65E19" w:rsidP="00AD3AF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5E19" w:rsidRPr="00D17824" w:rsidRDefault="00D65E19" w:rsidP="00AD3AF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5E19" w:rsidRPr="00D17824" w:rsidRDefault="00D65E19" w:rsidP="00AD3AF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5E19" w:rsidRPr="00D17824" w:rsidRDefault="00D65E19" w:rsidP="00AD3AF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78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ПЕРСПЕКТИВНЫЙ  ПЛАН  РАБОТЫ  </w:t>
      </w:r>
    </w:p>
    <w:p w:rsidR="00D65E19" w:rsidRPr="00D17824" w:rsidRDefault="00D65E19" w:rsidP="00AD3AF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65E19" w:rsidRPr="00D17824" w:rsidRDefault="00D65E19" w:rsidP="00AD3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78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МБОУ «СРЕДНЕЙ  ОБЩЕОБРАЗОВАТЕЛЬНОЙ  ШКОЛЫ  №153»</w:t>
      </w:r>
    </w:p>
    <w:p w:rsidR="00D65E19" w:rsidRPr="00D17824" w:rsidRDefault="00D65E19" w:rsidP="00AD3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5E19" w:rsidRPr="00D17824" w:rsidRDefault="00D65E19" w:rsidP="00AD3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78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КИРОВСКОГО  РАЙОНА  г. КАЗАНИ</w:t>
      </w:r>
    </w:p>
    <w:p w:rsidR="00D65E19" w:rsidRPr="00D17824" w:rsidRDefault="00D65E19" w:rsidP="00AD3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5E19" w:rsidRPr="00D17824" w:rsidRDefault="00BD0A67" w:rsidP="00AD3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D178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2021-2022</w:t>
      </w:r>
      <w:r w:rsidR="00D65E19" w:rsidRPr="00D178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УЧЕБНЫЙ  ГОД</w:t>
      </w:r>
    </w:p>
    <w:p w:rsidR="00D65E19" w:rsidRPr="00D17824" w:rsidRDefault="00D65E19" w:rsidP="00AD3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5E19" w:rsidRPr="00D17824" w:rsidRDefault="00D65E19" w:rsidP="00AD3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5E19" w:rsidRPr="00D17824" w:rsidRDefault="00D65E19" w:rsidP="00AD3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5E19" w:rsidRPr="00D17824" w:rsidRDefault="00D65E19" w:rsidP="00AD3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5E19" w:rsidRPr="00D17824" w:rsidRDefault="00D65E19" w:rsidP="00AD3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5E19" w:rsidRPr="00D17824" w:rsidRDefault="00D65E19" w:rsidP="00AD3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5E19" w:rsidRPr="00D17824" w:rsidRDefault="00D65E19" w:rsidP="00AD3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5E19" w:rsidRPr="00D17824" w:rsidRDefault="00D65E19" w:rsidP="00AD3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5E19" w:rsidRPr="00D17824" w:rsidRDefault="00D65E19" w:rsidP="00AD3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5E19" w:rsidRPr="00D17824" w:rsidRDefault="00D65E19" w:rsidP="00AD3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5E19" w:rsidRPr="00D17824" w:rsidRDefault="00D65E19" w:rsidP="00AD3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5E19" w:rsidRPr="00D17824" w:rsidRDefault="00D65E19" w:rsidP="00AD3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5E19" w:rsidRPr="00D17824" w:rsidRDefault="00D65E19" w:rsidP="00AD3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5E19" w:rsidRPr="00D17824" w:rsidRDefault="00D65E19" w:rsidP="00AD3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5E19" w:rsidRPr="00D17824" w:rsidRDefault="00D65E19" w:rsidP="00AD3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5E19" w:rsidRPr="00D17824" w:rsidRDefault="00D65E19" w:rsidP="00AD3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54BE" w:rsidRPr="00D17824" w:rsidRDefault="002854BE" w:rsidP="00AD3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54BE" w:rsidRPr="00D17824" w:rsidRDefault="002854BE" w:rsidP="00AD3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54BE" w:rsidRPr="00D17824" w:rsidRDefault="002854BE" w:rsidP="00AD3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54BE" w:rsidRPr="00D17824" w:rsidRDefault="002854BE" w:rsidP="00AD3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54BE" w:rsidRPr="00D17824" w:rsidRDefault="002854BE" w:rsidP="00AD3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54BE" w:rsidRPr="00D17824" w:rsidRDefault="002854BE" w:rsidP="00AD3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54BE" w:rsidRPr="00D17824" w:rsidRDefault="002854BE" w:rsidP="00AD3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590E" w:rsidRPr="00D17824" w:rsidRDefault="0004590E" w:rsidP="00AD3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590E" w:rsidRPr="00D17824" w:rsidRDefault="0004590E" w:rsidP="00AD3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590E" w:rsidRPr="00D17824" w:rsidRDefault="0004590E" w:rsidP="00AD3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590E" w:rsidRPr="00D17824" w:rsidRDefault="0004590E" w:rsidP="00AD3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590E" w:rsidRPr="00D17824" w:rsidRDefault="0004590E" w:rsidP="00AD3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5E19" w:rsidRPr="00D17824" w:rsidRDefault="00D65E19" w:rsidP="00AD3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5E19" w:rsidRPr="00D17824" w:rsidRDefault="00D65E19" w:rsidP="00AD3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78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КАЗАНЬ</w:t>
      </w:r>
      <w:r w:rsidR="0004590E" w:rsidRPr="00D178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BD0A67" w:rsidRPr="00D178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2021</w:t>
      </w:r>
    </w:p>
    <w:bookmarkEnd w:id="0"/>
    <w:p w:rsidR="00B13F4B" w:rsidRPr="00D17824" w:rsidRDefault="00B13F4B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5E19" w:rsidRPr="00D17824" w:rsidRDefault="00D65E19" w:rsidP="00AD3AF6">
      <w:pPr>
        <w:pStyle w:val="af0"/>
        <w:rPr>
          <w:b/>
          <w:sz w:val="24"/>
          <w:szCs w:val="24"/>
          <w:lang w:val="ru-RU"/>
        </w:rPr>
      </w:pPr>
      <w:r w:rsidRPr="00D17824">
        <w:rPr>
          <w:b/>
          <w:sz w:val="24"/>
          <w:szCs w:val="24"/>
          <w:lang w:val="ru-RU"/>
        </w:rPr>
        <w:t>ОГЛАВЛЕНИЕ</w:t>
      </w:r>
    </w:p>
    <w:p w:rsidR="00D65E19" w:rsidRPr="00D17824" w:rsidRDefault="00D65E19" w:rsidP="00AD3AF6">
      <w:pPr>
        <w:pStyle w:val="af0"/>
        <w:rPr>
          <w:b/>
          <w:sz w:val="24"/>
          <w:szCs w:val="24"/>
          <w:lang w:val="ru-RU"/>
        </w:rPr>
      </w:pPr>
    </w:p>
    <w:tbl>
      <w:tblPr>
        <w:tblW w:w="9432" w:type="dxa"/>
        <w:tblInd w:w="108" w:type="dxa"/>
        <w:tblLook w:val="04A0" w:firstRow="1" w:lastRow="0" w:firstColumn="1" w:lastColumn="0" w:noHBand="0" w:noVBand="1"/>
      </w:tblPr>
      <w:tblGrid>
        <w:gridCol w:w="8540"/>
        <w:gridCol w:w="892"/>
      </w:tblGrid>
      <w:tr w:rsidR="00D65E19" w:rsidRPr="00D17824" w:rsidTr="009B1F64">
        <w:trPr>
          <w:trHeight w:val="532"/>
        </w:trPr>
        <w:tc>
          <w:tcPr>
            <w:tcW w:w="8540" w:type="dxa"/>
          </w:tcPr>
          <w:p w:rsidR="00D65E19" w:rsidRPr="00D17824" w:rsidRDefault="00D65E19" w:rsidP="00AD3AF6">
            <w:pPr>
              <w:pStyle w:val="af0"/>
              <w:rPr>
                <w:b/>
                <w:sz w:val="24"/>
                <w:szCs w:val="24"/>
                <w:lang w:val="ru-RU"/>
              </w:rPr>
            </w:pPr>
            <w:r w:rsidRPr="00D17824">
              <w:rPr>
                <w:b/>
                <w:sz w:val="24"/>
                <w:szCs w:val="24"/>
                <w:lang w:val="ru-RU"/>
              </w:rPr>
              <w:t xml:space="preserve">Наименование радела </w:t>
            </w:r>
          </w:p>
        </w:tc>
        <w:tc>
          <w:tcPr>
            <w:tcW w:w="892" w:type="dxa"/>
          </w:tcPr>
          <w:p w:rsidR="00D65E19" w:rsidRPr="00D17824" w:rsidRDefault="00D65E19" w:rsidP="00AD3AF6">
            <w:pPr>
              <w:pStyle w:val="af0"/>
              <w:rPr>
                <w:b/>
                <w:sz w:val="24"/>
                <w:szCs w:val="24"/>
                <w:lang w:val="ru-RU"/>
              </w:rPr>
            </w:pPr>
            <w:r w:rsidRPr="00D17824">
              <w:rPr>
                <w:b/>
                <w:sz w:val="24"/>
                <w:szCs w:val="24"/>
                <w:lang w:val="ru-RU"/>
              </w:rPr>
              <w:t xml:space="preserve">Стр. </w:t>
            </w:r>
          </w:p>
        </w:tc>
      </w:tr>
      <w:tr w:rsidR="00D65E19" w:rsidRPr="00D17824" w:rsidTr="009B1F64">
        <w:trPr>
          <w:trHeight w:val="267"/>
        </w:trPr>
        <w:tc>
          <w:tcPr>
            <w:tcW w:w="8540" w:type="dxa"/>
          </w:tcPr>
          <w:p w:rsidR="00D65E19" w:rsidRPr="00D17824" w:rsidRDefault="00D65E19" w:rsidP="00AD3AF6">
            <w:pPr>
              <w:pStyle w:val="af0"/>
              <w:jc w:val="left"/>
              <w:rPr>
                <w:sz w:val="24"/>
                <w:szCs w:val="24"/>
                <w:lang w:val="ru-RU"/>
              </w:rPr>
            </w:pPr>
            <w:r w:rsidRPr="00D17824">
              <w:rPr>
                <w:sz w:val="24"/>
                <w:szCs w:val="24"/>
                <w:lang w:val="ru-RU"/>
              </w:rPr>
              <w:t xml:space="preserve">Введение  </w:t>
            </w:r>
          </w:p>
        </w:tc>
        <w:tc>
          <w:tcPr>
            <w:tcW w:w="892" w:type="dxa"/>
          </w:tcPr>
          <w:p w:rsidR="00D65E19" w:rsidRPr="00D17824" w:rsidRDefault="00D56C5C" w:rsidP="00D56C5C">
            <w:pPr>
              <w:pStyle w:val="af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</w:tr>
      <w:tr w:rsidR="00D65E19" w:rsidRPr="00D17824" w:rsidTr="009B1F64">
        <w:trPr>
          <w:trHeight w:val="267"/>
        </w:trPr>
        <w:tc>
          <w:tcPr>
            <w:tcW w:w="8540" w:type="dxa"/>
          </w:tcPr>
          <w:p w:rsidR="00D65E19" w:rsidRPr="00D17824" w:rsidRDefault="00D65E19" w:rsidP="00AD3AF6">
            <w:pPr>
              <w:pStyle w:val="af0"/>
              <w:jc w:val="left"/>
              <w:rPr>
                <w:sz w:val="24"/>
                <w:szCs w:val="24"/>
                <w:lang w:val="ru-RU"/>
              </w:rPr>
            </w:pPr>
            <w:r w:rsidRPr="00D17824">
              <w:rPr>
                <w:b/>
                <w:sz w:val="24"/>
                <w:szCs w:val="24"/>
                <w:lang w:val="ru-RU"/>
              </w:rPr>
              <w:t>Раздел 1.</w:t>
            </w:r>
            <w:r w:rsidRPr="00D17824">
              <w:rPr>
                <w:sz w:val="24"/>
                <w:szCs w:val="24"/>
                <w:lang w:val="ru-RU"/>
              </w:rPr>
              <w:t xml:space="preserve"> Общие  сведения об  </w:t>
            </w:r>
            <w:r w:rsidR="005A236F" w:rsidRPr="00D17824">
              <w:rPr>
                <w:sz w:val="24"/>
                <w:szCs w:val="24"/>
                <w:lang w:val="ru-RU"/>
              </w:rPr>
              <w:t>Учреждении</w:t>
            </w:r>
          </w:p>
        </w:tc>
        <w:tc>
          <w:tcPr>
            <w:tcW w:w="892" w:type="dxa"/>
          </w:tcPr>
          <w:p w:rsidR="00D65E19" w:rsidRPr="00D17824" w:rsidRDefault="00D56C5C" w:rsidP="00D56C5C">
            <w:pPr>
              <w:pStyle w:val="af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</w:tr>
      <w:tr w:rsidR="00D65E19" w:rsidRPr="00D17824" w:rsidTr="009B1F64">
        <w:trPr>
          <w:trHeight w:val="285"/>
        </w:trPr>
        <w:tc>
          <w:tcPr>
            <w:tcW w:w="8540" w:type="dxa"/>
          </w:tcPr>
          <w:p w:rsidR="00D65E19" w:rsidRPr="00D17824" w:rsidRDefault="00D65E19" w:rsidP="00AD3AF6">
            <w:pPr>
              <w:pStyle w:val="af0"/>
              <w:jc w:val="left"/>
              <w:rPr>
                <w:sz w:val="24"/>
                <w:szCs w:val="24"/>
                <w:lang w:val="ru-RU"/>
              </w:rPr>
            </w:pPr>
            <w:r w:rsidRPr="00D17824">
              <w:rPr>
                <w:b/>
                <w:sz w:val="24"/>
                <w:szCs w:val="24"/>
                <w:lang w:val="ru-RU"/>
              </w:rPr>
              <w:t>Раздел II.</w:t>
            </w:r>
            <w:r w:rsidRPr="00D17824">
              <w:rPr>
                <w:sz w:val="24"/>
                <w:szCs w:val="24"/>
                <w:lang w:val="ru-RU"/>
              </w:rPr>
              <w:t xml:space="preserve"> </w:t>
            </w:r>
            <w:r w:rsidR="00CE2FA8" w:rsidRPr="00D17824">
              <w:rPr>
                <w:sz w:val="24"/>
                <w:szCs w:val="24"/>
                <w:lang w:val="ru-RU"/>
              </w:rPr>
              <w:t>.</w:t>
            </w:r>
            <w:r w:rsidR="00DB2733" w:rsidRPr="00D17824">
              <w:rPr>
                <w:sz w:val="24"/>
                <w:szCs w:val="24"/>
                <w:lang w:val="ru-RU"/>
              </w:rPr>
              <w:t>Анализ результатов работы образовательной организации</w:t>
            </w:r>
            <w:r w:rsidR="002033CD" w:rsidRPr="00D17824">
              <w:rPr>
                <w:sz w:val="24"/>
                <w:szCs w:val="24"/>
                <w:lang w:val="ru-RU"/>
              </w:rPr>
              <w:t xml:space="preserve"> </w:t>
            </w:r>
            <w:r w:rsidR="005A236F" w:rsidRPr="00D17824">
              <w:rPr>
                <w:sz w:val="24"/>
                <w:szCs w:val="24"/>
                <w:lang w:val="ru-RU"/>
              </w:rPr>
              <w:t xml:space="preserve"> </w:t>
            </w:r>
            <w:r w:rsidRPr="00D17824">
              <w:rPr>
                <w:sz w:val="24"/>
                <w:szCs w:val="24"/>
                <w:lang w:val="ru-RU"/>
              </w:rPr>
              <w:t>в  2019 -2020  учебном году</w:t>
            </w:r>
          </w:p>
        </w:tc>
        <w:tc>
          <w:tcPr>
            <w:tcW w:w="892" w:type="dxa"/>
          </w:tcPr>
          <w:p w:rsidR="00D65E19" w:rsidRPr="00D17824" w:rsidRDefault="00D56C5C" w:rsidP="00D56C5C">
            <w:pPr>
              <w:pStyle w:val="af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</w:tr>
      <w:tr w:rsidR="00D65E19" w:rsidRPr="00D17824" w:rsidTr="009B1F64">
        <w:trPr>
          <w:trHeight w:val="285"/>
        </w:trPr>
        <w:tc>
          <w:tcPr>
            <w:tcW w:w="8540" w:type="dxa"/>
          </w:tcPr>
          <w:p w:rsidR="00D65E19" w:rsidRPr="00D17824" w:rsidRDefault="00D65E19" w:rsidP="00AD3AF6">
            <w:pPr>
              <w:pStyle w:val="af0"/>
              <w:jc w:val="left"/>
              <w:rPr>
                <w:sz w:val="24"/>
                <w:szCs w:val="24"/>
                <w:lang w:val="ru-RU"/>
              </w:rPr>
            </w:pPr>
            <w:r w:rsidRPr="00D17824">
              <w:rPr>
                <w:sz w:val="24"/>
                <w:szCs w:val="24"/>
                <w:lang w:val="ru-RU"/>
              </w:rPr>
              <w:t xml:space="preserve">2.1. Система управления </w:t>
            </w:r>
            <w:r w:rsidR="005A236F" w:rsidRPr="00D17824">
              <w:rPr>
                <w:sz w:val="24"/>
                <w:szCs w:val="24"/>
                <w:lang w:val="ru-RU"/>
              </w:rPr>
              <w:t xml:space="preserve">Учреждения </w:t>
            </w:r>
          </w:p>
        </w:tc>
        <w:tc>
          <w:tcPr>
            <w:tcW w:w="892" w:type="dxa"/>
          </w:tcPr>
          <w:p w:rsidR="00D65E19" w:rsidRPr="00D17824" w:rsidRDefault="00D56C5C" w:rsidP="00D56C5C">
            <w:pPr>
              <w:pStyle w:val="af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</w:tr>
      <w:tr w:rsidR="00D65E19" w:rsidRPr="00D17824" w:rsidTr="009B1F64">
        <w:trPr>
          <w:trHeight w:val="285"/>
        </w:trPr>
        <w:tc>
          <w:tcPr>
            <w:tcW w:w="8540" w:type="dxa"/>
          </w:tcPr>
          <w:p w:rsidR="00D65E19" w:rsidRPr="00D17824" w:rsidRDefault="00D65E19" w:rsidP="00AD3AF6">
            <w:pPr>
              <w:pStyle w:val="af0"/>
              <w:jc w:val="left"/>
              <w:rPr>
                <w:sz w:val="24"/>
                <w:szCs w:val="24"/>
                <w:lang w:val="ru-RU"/>
              </w:rPr>
            </w:pPr>
            <w:r w:rsidRPr="00D17824">
              <w:rPr>
                <w:sz w:val="24"/>
                <w:szCs w:val="24"/>
                <w:lang w:val="ru-RU"/>
              </w:rPr>
              <w:t xml:space="preserve">2.2. Образовательная деятельность. Воспитательная работа  </w:t>
            </w:r>
          </w:p>
        </w:tc>
        <w:tc>
          <w:tcPr>
            <w:tcW w:w="892" w:type="dxa"/>
          </w:tcPr>
          <w:p w:rsidR="00D65E19" w:rsidRPr="00D17824" w:rsidRDefault="00D56C5C" w:rsidP="00D56C5C">
            <w:pPr>
              <w:pStyle w:val="af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</w:tr>
      <w:tr w:rsidR="00D65E19" w:rsidRPr="00D17824" w:rsidTr="009B1F64">
        <w:trPr>
          <w:trHeight w:val="267"/>
        </w:trPr>
        <w:tc>
          <w:tcPr>
            <w:tcW w:w="8540" w:type="dxa"/>
          </w:tcPr>
          <w:p w:rsidR="00D65E19" w:rsidRPr="00D17824" w:rsidRDefault="00D65E19" w:rsidP="00AD3AF6">
            <w:pPr>
              <w:pStyle w:val="af0"/>
              <w:jc w:val="left"/>
              <w:rPr>
                <w:sz w:val="24"/>
                <w:szCs w:val="24"/>
                <w:lang w:val="ru-RU"/>
              </w:rPr>
            </w:pPr>
            <w:r w:rsidRPr="00D17824">
              <w:rPr>
                <w:sz w:val="24"/>
                <w:szCs w:val="24"/>
                <w:lang w:val="ru-RU"/>
              </w:rPr>
              <w:t xml:space="preserve">2.3. Содержание и качество подготовки учащихся </w:t>
            </w:r>
          </w:p>
        </w:tc>
        <w:tc>
          <w:tcPr>
            <w:tcW w:w="892" w:type="dxa"/>
          </w:tcPr>
          <w:p w:rsidR="00D65E19" w:rsidRPr="00D17824" w:rsidRDefault="00D56C5C" w:rsidP="00D56C5C">
            <w:pPr>
              <w:pStyle w:val="af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</w:t>
            </w:r>
          </w:p>
        </w:tc>
      </w:tr>
      <w:tr w:rsidR="00D65E19" w:rsidRPr="00D17824" w:rsidTr="009B1F64">
        <w:trPr>
          <w:trHeight w:val="267"/>
        </w:trPr>
        <w:tc>
          <w:tcPr>
            <w:tcW w:w="8540" w:type="dxa"/>
          </w:tcPr>
          <w:p w:rsidR="00D65E19" w:rsidRPr="00D17824" w:rsidRDefault="00D65E19" w:rsidP="00AD3AF6">
            <w:pPr>
              <w:pStyle w:val="ParagraphStyle"/>
              <w:shd w:val="clear" w:color="auto" w:fill="FFFFFF"/>
              <w:tabs>
                <w:tab w:val="left" w:pos="15451"/>
              </w:tabs>
              <w:ind w:right="142"/>
              <w:jc w:val="both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 xml:space="preserve">2.4. Востребованность выпускников </w:t>
            </w:r>
          </w:p>
        </w:tc>
        <w:tc>
          <w:tcPr>
            <w:tcW w:w="892" w:type="dxa"/>
          </w:tcPr>
          <w:p w:rsidR="00D65E19" w:rsidRPr="00D17824" w:rsidRDefault="00D56C5C" w:rsidP="00D56C5C">
            <w:pPr>
              <w:pStyle w:val="af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</w:t>
            </w:r>
          </w:p>
        </w:tc>
      </w:tr>
      <w:tr w:rsidR="00D65E19" w:rsidRPr="00D17824" w:rsidTr="009B1F64">
        <w:trPr>
          <w:trHeight w:val="267"/>
        </w:trPr>
        <w:tc>
          <w:tcPr>
            <w:tcW w:w="8540" w:type="dxa"/>
          </w:tcPr>
          <w:p w:rsidR="00D65E19" w:rsidRPr="00D17824" w:rsidRDefault="00D65E19" w:rsidP="00AD3AF6">
            <w:pPr>
              <w:pStyle w:val="ParagraphStyle"/>
              <w:shd w:val="clear" w:color="auto" w:fill="FFFFFF"/>
              <w:tabs>
                <w:tab w:val="left" w:pos="15451"/>
              </w:tabs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2.5.</w:t>
            </w:r>
            <w:r w:rsidR="00CF14C3" w:rsidRPr="00D17824">
              <w:rPr>
                <w:rFonts w:ascii="Times New Roman" w:hAnsi="Times New Roman" w:cs="Times New Roman"/>
              </w:rPr>
              <w:t xml:space="preserve">Внутрення система оценки качества  образования </w:t>
            </w:r>
          </w:p>
        </w:tc>
        <w:tc>
          <w:tcPr>
            <w:tcW w:w="892" w:type="dxa"/>
          </w:tcPr>
          <w:p w:rsidR="00D65E19" w:rsidRPr="00D17824" w:rsidRDefault="00D56C5C" w:rsidP="00D56C5C">
            <w:pPr>
              <w:pStyle w:val="af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</w:t>
            </w:r>
          </w:p>
        </w:tc>
      </w:tr>
      <w:tr w:rsidR="00D65E19" w:rsidRPr="00D17824" w:rsidTr="009B1F64">
        <w:trPr>
          <w:trHeight w:val="285"/>
        </w:trPr>
        <w:tc>
          <w:tcPr>
            <w:tcW w:w="8540" w:type="dxa"/>
          </w:tcPr>
          <w:p w:rsidR="00D65E19" w:rsidRPr="00D17824" w:rsidRDefault="00D65E19" w:rsidP="00AD3AF6">
            <w:pPr>
              <w:pStyle w:val="ParagraphStyle"/>
              <w:shd w:val="clear" w:color="auto" w:fill="FFFFFF"/>
              <w:tabs>
                <w:tab w:val="left" w:pos="15451"/>
              </w:tabs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2.6</w:t>
            </w:r>
            <w:r w:rsidR="00CF14C3" w:rsidRPr="00D17824">
              <w:rPr>
                <w:rFonts w:ascii="Times New Roman" w:hAnsi="Times New Roman" w:cs="Times New Roman"/>
              </w:rPr>
              <w:t>.</w:t>
            </w:r>
            <w:r w:rsidRPr="00D17824">
              <w:rPr>
                <w:rFonts w:ascii="Times New Roman" w:hAnsi="Times New Roman" w:cs="Times New Roman"/>
              </w:rPr>
              <w:t xml:space="preserve"> </w:t>
            </w:r>
            <w:r w:rsidR="00CF14C3" w:rsidRPr="00D17824">
              <w:rPr>
                <w:rFonts w:ascii="Times New Roman" w:hAnsi="Times New Roman" w:cs="Times New Roman"/>
              </w:rPr>
              <w:t>Анализ  кадрового обеспечения</w:t>
            </w:r>
          </w:p>
        </w:tc>
        <w:tc>
          <w:tcPr>
            <w:tcW w:w="892" w:type="dxa"/>
          </w:tcPr>
          <w:p w:rsidR="00D65E19" w:rsidRPr="00D17824" w:rsidRDefault="00D56C5C" w:rsidP="00D56C5C">
            <w:pPr>
              <w:pStyle w:val="af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</w:p>
        </w:tc>
      </w:tr>
      <w:tr w:rsidR="00D65E19" w:rsidRPr="00D17824" w:rsidTr="009B1F64">
        <w:trPr>
          <w:trHeight w:val="267"/>
        </w:trPr>
        <w:tc>
          <w:tcPr>
            <w:tcW w:w="8540" w:type="dxa"/>
          </w:tcPr>
          <w:p w:rsidR="00D65E19" w:rsidRPr="00D17824" w:rsidRDefault="00D65E19" w:rsidP="00AD3AF6">
            <w:pPr>
              <w:pStyle w:val="ParagraphStyle"/>
              <w:shd w:val="clear" w:color="auto" w:fill="FFFFFF"/>
              <w:tabs>
                <w:tab w:val="left" w:pos="15451"/>
              </w:tabs>
              <w:ind w:right="142"/>
              <w:jc w:val="both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2.7.</w:t>
            </w:r>
            <w:r w:rsidR="00CF14C3" w:rsidRPr="00D17824">
              <w:rPr>
                <w:rFonts w:ascii="Times New Roman" w:hAnsi="Times New Roman" w:cs="Times New Roman"/>
              </w:rPr>
              <w:t>Анализ учебно-методического и библиотечно-информационного обеспечения</w:t>
            </w:r>
          </w:p>
        </w:tc>
        <w:tc>
          <w:tcPr>
            <w:tcW w:w="892" w:type="dxa"/>
          </w:tcPr>
          <w:p w:rsidR="00D65E19" w:rsidRPr="00D17824" w:rsidRDefault="00D56C5C" w:rsidP="00D56C5C">
            <w:pPr>
              <w:pStyle w:val="af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</w:t>
            </w:r>
          </w:p>
        </w:tc>
      </w:tr>
      <w:tr w:rsidR="00D65E19" w:rsidRPr="00D17824" w:rsidTr="009B1F64">
        <w:trPr>
          <w:trHeight w:val="267"/>
        </w:trPr>
        <w:tc>
          <w:tcPr>
            <w:tcW w:w="8540" w:type="dxa"/>
          </w:tcPr>
          <w:p w:rsidR="00D65E19" w:rsidRPr="00D17824" w:rsidRDefault="00D65E19" w:rsidP="00AD3AF6">
            <w:pPr>
              <w:pStyle w:val="ParagraphStyle"/>
              <w:shd w:val="clear" w:color="auto" w:fill="FFFFFF"/>
              <w:tabs>
                <w:tab w:val="left" w:pos="15451"/>
              </w:tabs>
              <w:ind w:right="142"/>
              <w:jc w:val="both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 xml:space="preserve">2.8. </w:t>
            </w:r>
            <w:r w:rsidR="00C36947">
              <w:rPr>
                <w:rFonts w:ascii="Times New Roman" w:hAnsi="Times New Roman" w:cs="Times New Roman"/>
              </w:rPr>
              <w:t>Цели и задачи ОО на новый 2021 -2022</w:t>
            </w:r>
            <w:r w:rsidR="00580086" w:rsidRPr="00D17824">
              <w:rPr>
                <w:rFonts w:ascii="Times New Roman" w:hAnsi="Times New Roman" w:cs="Times New Roman"/>
              </w:rPr>
              <w:t xml:space="preserve"> учебный год.</w:t>
            </w:r>
          </w:p>
        </w:tc>
        <w:tc>
          <w:tcPr>
            <w:tcW w:w="892" w:type="dxa"/>
          </w:tcPr>
          <w:p w:rsidR="00D65E19" w:rsidRPr="00D17824" w:rsidRDefault="00D56C5C" w:rsidP="00D56C5C">
            <w:pPr>
              <w:pStyle w:val="af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</w:t>
            </w:r>
          </w:p>
        </w:tc>
      </w:tr>
      <w:tr w:rsidR="00580086" w:rsidRPr="00D17824" w:rsidTr="009B1F64">
        <w:trPr>
          <w:trHeight w:val="282"/>
        </w:trPr>
        <w:tc>
          <w:tcPr>
            <w:tcW w:w="8540" w:type="dxa"/>
          </w:tcPr>
          <w:p w:rsidR="00580086" w:rsidRPr="00D17824" w:rsidRDefault="00580086" w:rsidP="00AD3AF6">
            <w:pPr>
              <w:pStyle w:val="af0"/>
              <w:tabs>
                <w:tab w:val="left" w:pos="10049"/>
              </w:tabs>
              <w:jc w:val="left"/>
              <w:rPr>
                <w:sz w:val="24"/>
                <w:szCs w:val="24"/>
                <w:lang w:val="ru-RU"/>
              </w:rPr>
            </w:pPr>
            <w:r w:rsidRPr="00D17824">
              <w:rPr>
                <w:b/>
                <w:sz w:val="24"/>
                <w:szCs w:val="24"/>
                <w:lang w:val="ru-RU"/>
              </w:rPr>
              <w:t>Раздел</w:t>
            </w:r>
            <w:r w:rsidRPr="00D17824">
              <w:t xml:space="preserve"> </w:t>
            </w:r>
            <w:r w:rsidRPr="00D17824">
              <w:rPr>
                <w:b/>
                <w:sz w:val="24"/>
                <w:szCs w:val="24"/>
                <w:lang w:val="ru-RU"/>
              </w:rPr>
              <w:t>III.</w:t>
            </w:r>
            <w:r w:rsidRPr="00D17824">
              <w:rPr>
                <w:sz w:val="24"/>
                <w:szCs w:val="24"/>
                <w:lang w:val="ru-RU"/>
              </w:rPr>
              <w:t xml:space="preserve"> Мероприятия по реализации целей и задач на новый учебный год</w:t>
            </w:r>
          </w:p>
        </w:tc>
        <w:tc>
          <w:tcPr>
            <w:tcW w:w="892" w:type="dxa"/>
          </w:tcPr>
          <w:p w:rsidR="00580086" w:rsidRPr="00D17824" w:rsidRDefault="00AF1557" w:rsidP="00D56C5C">
            <w:pPr>
              <w:pStyle w:val="af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</w:t>
            </w:r>
          </w:p>
        </w:tc>
      </w:tr>
      <w:tr w:rsidR="00580086" w:rsidRPr="00D17824" w:rsidTr="009B1F64">
        <w:trPr>
          <w:trHeight w:val="282"/>
        </w:trPr>
        <w:tc>
          <w:tcPr>
            <w:tcW w:w="8540" w:type="dxa"/>
          </w:tcPr>
          <w:p w:rsidR="00580086" w:rsidRPr="00D17824" w:rsidRDefault="005A0F71" w:rsidP="00AD3AF6">
            <w:pPr>
              <w:pStyle w:val="ParagraphStyle"/>
              <w:shd w:val="clear" w:color="auto" w:fill="FFFFFF"/>
              <w:ind w:right="425"/>
              <w:jc w:val="both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3.1. Обеспечение доступности качественного общего образования</w:t>
            </w:r>
          </w:p>
        </w:tc>
        <w:tc>
          <w:tcPr>
            <w:tcW w:w="892" w:type="dxa"/>
          </w:tcPr>
          <w:p w:rsidR="00580086" w:rsidRPr="00D17824" w:rsidRDefault="00AF1557" w:rsidP="00D56C5C">
            <w:pPr>
              <w:pStyle w:val="af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</w:t>
            </w:r>
          </w:p>
        </w:tc>
      </w:tr>
      <w:tr w:rsidR="00580086" w:rsidRPr="00D17824" w:rsidTr="009B1F64">
        <w:trPr>
          <w:trHeight w:val="282"/>
        </w:trPr>
        <w:tc>
          <w:tcPr>
            <w:tcW w:w="8540" w:type="dxa"/>
          </w:tcPr>
          <w:p w:rsidR="00580086" w:rsidRPr="00D17824" w:rsidRDefault="005A0F71" w:rsidP="00AD3AF6">
            <w:pPr>
              <w:pStyle w:val="ParagraphStyle"/>
              <w:shd w:val="clear" w:color="auto" w:fill="FFFFFF"/>
              <w:ind w:right="425"/>
              <w:jc w:val="both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 xml:space="preserve">3.2. Система </w:t>
            </w:r>
            <w:r w:rsidR="00F94912" w:rsidRPr="00D17824">
              <w:rPr>
                <w:rFonts w:ascii="Times New Roman" w:hAnsi="Times New Roman" w:cs="Times New Roman"/>
              </w:rPr>
              <w:t>управления школой</w:t>
            </w:r>
          </w:p>
        </w:tc>
        <w:tc>
          <w:tcPr>
            <w:tcW w:w="892" w:type="dxa"/>
          </w:tcPr>
          <w:p w:rsidR="00580086" w:rsidRPr="00D17824" w:rsidRDefault="00AF1557" w:rsidP="00D56C5C">
            <w:pPr>
              <w:pStyle w:val="af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</w:t>
            </w:r>
          </w:p>
        </w:tc>
      </w:tr>
      <w:tr w:rsidR="00580086" w:rsidRPr="00D17824" w:rsidTr="009B1F64">
        <w:trPr>
          <w:trHeight w:val="285"/>
        </w:trPr>
        <w:tc>
          <w:tcPr>
            <w:tcW w:w="8540" w:type="dxa"/>
          </w:tcPr>
          <w:p w:rsidR="00580086" w:rsidRPr="00D17824" w:rsidRDefault="00F94912" w:rsidP="00AD3AF6">
            <w:pPr>
              <w:pStyle w:val="af0"/>
              <w:jc w:val="left"/>
              <w:rPr>
                <w:sz w:val="24"/>
                <w:szCs w:val="24"/>
                <w:lang w:val="ru-RU"/>
              </w:rPr>
            </w:pPr>
            <w:r w:rsidRPr="00D17824">
              <w:rPr>
                <w:sz w:val="24"/>
                <w:szCs w:val="24"/>
                <w:lang w:val="ru-RU"/>
              </w:rPr>
              <w:t xml:space="preserve">3.3. Методическое сопровождение педагогических кадров. Работа с педагогическими кадрами </w:t>
            </w:r>
          </w:p>
        </w:tc>
        <w:tc>
          <w:tcPr>
            <w:tcW w:w="892" w:type="dxa"/>
          </w:tcPr>
          <w:p w:rsidR="00580086" w:rsidRPr="00D17824" w:rsidRDefault="00AF1557" w:rsidP="00D56C5C">
            <w:pPr>
              <w:pStyle w:val="af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31</w:t>
            </w:r>
          </w:p>
        </w:tc>
      </w:tr>
      <w:tr w:rsidR="00580086" w:rsidRPr="00D17824" w:rsidTr="009B1F64">
        <w:trPr>
          <w:trHeight w:val="285"/>
        </w:trPr>
        <w:tc>
          <w:tcPr>
            <w:tcW w:w="8540" w:type="dxa"/>
          </w:tcPr>
          <w:p w:rsidR="00580086" w:rsidRPr="00D17824" w:rsidRDefault="00F94912" w:rsidP="00AD3AF6">
            <w:pPr>
              <w:pStyle w:val="af0"/>
              <w:jc w:val="left"/>
              <w:rPr>
                <w:sz w:val="24"/>
                <w:szCs w:val="24"/>
                <w:lang w:val="ru-RU"/>
              </w:rPr>
            </w:pPr>
            <w:r w:rsidRPr="00D17824">
              <w:rPr>
                <w:sz w:val="24"/>
                <w:szCs w:val="24"/>
                <w:lang w:val="ru-RU"/>
              </w:rPr>
              <w:t xml:space="preserve">3.4. Система оценки качества образования </w:t>
            </w:r>
          </w:p>
        </w:tc>
        <w:tc>
          <w:tcPr>
            <w:tcW w:w="892" w:type="dxa"/>
          </w:tcPr>
          <w:p w:rsidR="00580086" w:rsidRPr="00D17824" w:rsidRDefault="00AF1557" w:rsidP="00D56C5C">
            <w:pPr>
              <w:pStyle w:val="af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32</w:t>
            </w:r>
          </w:p>
        </w:tc>
      </w:tr>
      <w:tr w:rsidR="00580086" w:rsidRPr="00D17824" w:rsidTr="009B1F64">
        <w:trPr>
          <w:trHeight w:val="285"/>
        </w:trPr>
        <w:tc>
          <w:tcPr>
            <w:tcW w:w="8540" w:type="dxa"/>
          </w:tcPr>
          <w:p w:rsidR="00580086" w:rsidRPr="00D17824" w:rsidRDefault="00F94912" w:rsidP="00AD3A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3.5. Образовательная деятельность школы </w:t>
            </w:r>
          </w:p>
        </w:tc>
        <w:tc>
          <w:tcPr>
            <w:tcW w:w="892" w:type="dxa"/>
          </w:tcPr>
          <w:p w:rsidR="00580086" w:rsidRPr="00D17824" w:rsidRDefault="00AF1557" w:rsidP="00D56C5C">
            <w:pPr>
              <w:pStyle w:val="af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50</w:t>
            </w:r>
          </w:p>
        </w:tc>
      </w:tr>
      <w:tr w:rsidR="00580086" w:rsidRPr="00D17824" w:rsidTr="009B1F64">
        <w:trPr>
          <w:trHeight w:val="285"/>
        </w:trPr>
        <w:tc>
          <w:tcPr>
            <w:tcW w:w="8540" w:type="dxa"/>
          </w:tcPr>
          <w:p w:rsidR="00580086" w:rsidRPr="00D17824" w:rsidRDefault="00F94912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3.6.Воспитательная работа </w:t>
            </w:r>
          </w:p>
        </w:tc>
        <w:tc>
          <w:tcPr>
            <w:tcW w:w="892" w:type="dxa"/>
          </w:tcPr>
          <w:p w:rsidR="00580086" w:rsidRPr="00D17824" w:rsidRDefault="00AF1557" w:rsidP="00D56C5C">
            <w:pPr>
              <w:pStyle w:val="af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57</w:t>
            </w:r>
          </w:p>
        </w:tc>
      </w:tr>
      <w:tr w:rsidR="00580086" w:rsidRPr="00D17824" w:rsidTr="009B1F64">
        <w:trPr>
          <w:trHeight w:val="285"/>
        </w:trPr>
        <w:tc>
          <w:tcPr>
            <w:tcW w:w="8540" w:type="dxa"/>
          </w:tcPr>
          <w:p w:rsidR="00580086" w:rsidRPr="00D17824" w:rsidRDefault="00F94912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3.7. Психолого-педагогическое сопровождение образовательной деятельности</w:t>
            </w:r>
          </w:p>
        </w:tc>
        <w:tc>
          <w:tcPr>
            <w:tcW w:w="892" w:type="dxa"/>
          </w:tcPr>
          <w:p w:rsidR="00580086" w:rsidRPr="00D17824" w:rsidRDefault="00AF1557" w:rsidP="00D56C5C">
            <w:pPr>
              <w:pStyle w:val="af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58</w:t>
            </w:r>
          </w:p>
        </w:tc>
      </w:tr>
      <w:tr w:rsidR="00580086" w:rsidRPr="00D17824" w:rsidTr="009B1F64">
        <w:trPr>
          <w:trHeight w:val="285"/>
        </w:trPr>
        <w:tc>
          <w:tcPr>
            <w:tcW w:w="8540" w:type="dxa"/>
          </w:tcPr>
          <w:p w:rsidR="00580086" w:rsidRPr="00D17824" w:rsidRDefault="00D35D3A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3.8. </w:t>
            </w:r>
            <w:r w:rsidR="00455193" w:rsidRPr="00D178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Сохранение и укрепление здоровья участников образовательного процесса </w:t>
            </w:r>
          </w:p>
        </w:tc>
        <w:tc>
          <w:tcPr>
            <w:tcW w:w="892" w:type="dxa"/>
          </w:tcPr>
          <w:p w:rsidR="00580086" w:rsidRPr="00D17824" w:rsidRDefault="00AF1557" w:rsidP="00D56C5C">
            <w:pPr>
              <w:pStyle w:val="af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61</w:t>
            </w:r>
          </w:p>
        </w:tc>
      </w:tr>
      <w:tr w:rsidR="00580086" w:rsidRPr="00D17824" w:rsidTr="009B1F64">
        <w:trPr>
          <w:trHeight w:val="285"/>
        </w:trPr>
        <w:tc>
          <w:tcPr>
            <w:tcW w:w="8540" w:type="dxa"/>
          </w:tcPr>
          <w:p w:rsidR="00580086" w:rsidRPr="00D17824" w:rsidRDefault="002854BE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3.9.</w:t>
            </w:r>
            <w:r w:rsidR="00455193" w:rsidRPr="00D178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Взаимодествие с родителями (законными представителями), семьей  и общественностью </w:t>
            </w:r>
          </w:p>
        </w:tc>
        <w:tc>
          <w:tcPr>
            <w:tcW w:w="892" w:type="dxa"/>
          </w:tcPr>
          <w:p w:rsidR="00580086" w:rsidRPr="00D17824" w:rsidRDefault="00AF1557" w:rsidP="00D56C5C">
            <w:pPr>
              <w:pStyle w:val="af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64</w:t>
            </w:r>
          </w:p>
        </w:tc>
      </w:tr>
      <w:tr w:rsidR="00580086" w:rsidRPr="00D17824" w:rsidTr="009B1F64">
        <w:trPr>
          <w:trHeight w:val="285"/>
        </w:trPr>
        <w:tc>
          <w:tcPr>
            <w:tcW w:w="8540" w:type="dxa"/>
          </w:tcPr>
          <w:p w:rsidR="00580086" w:rsidRPr="00D17824" w:rsidRDefault="002854BE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3.10</w:t>
            </w:r>
            <w:r w:rsidR="00455193" w:rsidRPr="00D17824">
              <w:t xml:space="preserve">. </w:t>
            </w:r>
            <w:r w:rsidR="00455193" w:rsidRPr="00D178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Ресурсное обеспечение деятельности  </w:t>
            </w:r>
          </w:p>
        </w:tc>
        <w:tc>
          <w:tcPr>
            <w:tcW w:w="892" w:type="dxa"/>
          </w:tcPr>
          <w:p w:rsidR="00580086" w:rsidRPr="00D17824" w:rsidRDefault="00AF1557" w:rsidP="00D56C5C">
            <w:pPr>
              <w:pStyle w:val="af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68</w:t>
            </w:r>
          </w:p>
        </w:tc>
      </w:tr>
      <w:tr w:rsidR="00D56C5C" w:rsidRPr="00D17824" w:rsidTr="009B1F64">
        <w:trPr>
          <w:trHeight w:val="285"/>
        </w:trPr>
        <w:tc>
          <w:tcPr>
            <w:tcW w:w="8540" w:type="dxa"/>
          </w:tcPr>
          <w:p w:rsidR="00D56C5C" w:rsidRPr="00D17824" w:rsidRDefault="00D56C5C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Приложение№1. Тематика совещаний при директоре и его заместителях </w:t>
            </w:r>
          </w:p>
        </w:tc>
        <w:tc>
          <w:tcPr>
            <w:tcW w:w="892" w:type="dxa"/>
          </w:tcPr>
          <w:p w:rsidR="00D56C5C" w:rsidRPr="00D17824" w:rsidRDefault="00AF1557" w:rsidP="00D56C5C">
            <w:pPr>
              <w:pStyle w:val="af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75</w:t>
            </w:r>
          </w:p>
        </w:tc>
      </w:tr>
      <w:tr w:rsidR="00D56C5C" w:rsidRPr="00D17824" w:rsidTr="009B1F64">
        <w:trPr>
          <w:trHeight w:val="285"/>
        </w:trPr>
        <w:tc>
          <w:tcPr>
            <w:tcW w:w="8540" w:type="dxa"/>
          </w:tcPr>
          <w:p w:rsidR="00D56C5C" w:rsidRPr="00D17824" w:rsidRDefault="00D56C5C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Приложение№2</w:t>
            </w:r>
            <w:r w:rsidRPr="00D56C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План внутришкольного контроля </w:t>
            </w:r>
          </w:p>
        </w:tc>
        <w:tc>
          <w:tcPr>
            <w:tcW w:w="892" w:type="dxa"/>
          </w:tcPr>
          <w:p w:rsidR="00D56C5C" w:rsidRPr="00D17824" w:rsidRDefault="00BA3116" w:rsidP="00D56C5C">
            <w:pPr>
              <w:pStyle w:val="af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80</w:t>
            </w:r>
          </w:p>
        </w:tc>
      </w:tr>
      <w:tr w:rsidR="00D56C5C" w:rsidRPr="00D17824" w:rsidTr="009B1F64">
        <w:trPr>
          <w:trHeight w:val="285"/>
        </w:trPr>
        <w:tc>
          <w:tcPr>
            <w:tcW w:w="8540" w:type="dxa"/>
          </w:tcPr>
          <w:p w:rsidR="00D56C5C" w:rsidRPr="00D17824" w:rsidRDefault="00D56C5C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Приложение№3. Календарный план воспитательной работы </w:t>
            </w:r>
          </w:p>
        </w:tc>
        <w:tc>
          <w:tcPr>
            <w:tcW w:w="892" w:type="dxa"/>
          </w:tcPr>
          <w:p w:rsidR="00D56C5C" w:rsidRPr="00D17824" w:rsidRDefault="00ED5B1A" w:rsidP="00D56C5C">
            <w:pPr>
              <w:pStyle w:val="af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D65E19" w:rsidRPr="00D17824" w:rsidRDefault="00D65E19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5E19" w:rsidRPr="00D17824" w:rsidRDefault="00D65E19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5E19" w:rsidRPr="00D17824" w:rsidRDefault="00D65E19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5E19" w:rsidRPr="00D17824" w:rsidRDefault="00D65E19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5E19" w:rsidRPr="00D17824" w:rsidRDefault="00D65E19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5E19" w:rsidRPr="00D17824" w:rsidRDefault="00D65E19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5E19" w:rsidRPr="00D17824" w:rsidRDefault="00D65E19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5E19" w:rsidRPr="00D17824" w:rsidRDefault="00D65E19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5D3A" w:rsidRPr="00D17824" w:rsidRDefault="00D35D3A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5D3A" w:rsidRPr="00D17824" w:rsidRDefault="00D35D3A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5D3A" w:rsidRPr="00D17824" w:rsidRDefault="00D35D3A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5D3A" w:rsidRPr="00D17824" w:rsidRDefault="00D35D3A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5D3A" w:rsidRPr="00D17824" w:rsidRDefault="00D35D3A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5193" w:rsidRDefault="00455193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218" w:rsidRDefault="00B55218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218" w:rsidRDefault="00B55218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218" w:rsidRDefault="00B55218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218" w:rsidRDefault="00B55218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218" w:rsidRDefault="00B55218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218" w:rsidRPr="00D17824" w:rsidRDefault="00B55218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5193" w:rsidRPr="00D17824" w:rsidRDefault="00455193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5D3A" w:rsidRPr="00D17824" w:rsidRDefault="00D35D3A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FA8" w:rsidRPr="00D17824" w:rsidRDefault="00CE2FA8" w:rsidP="00AD3A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7824">
        <w:rPr>
          <w:rFonts w:ascii="Times New Roman" w:hAnsi="Times New Roman" w:cs="Times New Roman"/>
          <w:b/>
          <w:sz w:val="24"/>
          <w:szCs w:val="24"/>
        </w:rPr>
        <w:t xml:space="preserve">Введение </w:t>
      </w:r>
    </w:p>
    <w:p w:rsidR="00BD0A67" w:rsidRPr="00D17824" w:rsidRDefault="00CF71F9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 xml:space="preserve">МЕТОДИЧЕСКАЯ   ТЕМА   ШКОЛЫ: «Проектирование образовательного пространства, обеспечивающего личностную, социальную и профессиональную успешность учащихся и учителей,   путём   применения  современных педагогических технологий  в свете реализации ФГОС». </w:t>
      </w:r>
    </w:p>
    <w:p w:rsidR="00CF71F9" w:rsidRPr="00D17824" w:rsidRDefault="00CF71F9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Сроки реализации с 2016 года</w:t>
      </w:r>
      <w:r w:rsidR="002854BE" w:rsidRPr="00D17824">
        <w:rPr>
          <w:rFonts w:ascii="Times New Roman" w:hAnsi="Times New Roman" w:cs="Times New Roman"/>
          <w:sz w:val="24"/>
          <w:szCs w:val="24"/>
        </w:rPr>
        <w:t xml:space="preserve"> по 2021 год</w:t>
      </w:r>
      <w:r w:rsidRPr="00D17824">
        <w:rPr>
          <w:rFonts w:ascii="Times New Roman" w:hAnsi="Times New Roman" w:cs="Times New Roman"/>
          <w:sz w:val="24"/>
          <w:szCs w:val="24"/>
        </w:rPr>
        <w:t>.</w:t>
      </w:r>
    </w:p>
    <w:p w:rsidR="00CF71F9" w:rsidRPr="00D17824" w:rsidRDefault="00CF71F9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 xml:space="preserve">ЦЕЛЬ: Непрерывное совершенствование уровня педагогического мастерства учителя, его эрудиции, компетентности в области учебного предмета и методики его преподавания; освоение новых технологий, направленных на обеспечение самораскрытия, самореализации учащихся; реализация ФГОС ОО. </w:t>
      </w:r>
    </w:p>
    <w:p w:rsidR="00CF71F9" w:rsidRPr="00D17824" w:rsidRDefault="00CF71F9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 xml:space="preserve">НАПРАВЛЕННОСТЬ  ОБУЧЕНИЯ: </w:t>
      </w:r>
    </w:p>
    <w:p w:rsidR="00CF71F9" w:rsidRPr="00D17824" w:rsidRDefault="00CF71F9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1.Обеспечение единого образовательного пространства: целенаправленное  использование индивидуальных  форм и методов  обучения  со стороны  педагогического коллектива, основанное на  личностных интересах  и способностях каждого ученика.</w:t>
      </w:r>
    </w:p>
    <w:p w:rsidR="00CF71F9" w:rsidRPr="00D17824" w:rsidRDefault="00CF71F9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2. Обновление содержания обучения  согласно современным стандартам     образования.</w:t>
      </w:r>
    </w:p>
    <w:p w:rsidR="00CF71F9" w:rsidRPr="00D17824" w:rsidRDefault="00CF71F9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3.Организация воспитательно -образовательного  процесса на основе  реализации достижений  психологической  и педагогической наук.</w:t>
      </w:r>
    </w:p>
    <w:p w:rsidR="00CF71F9" w:rsidRPr="00D17824" w:rsidRDefault="00CF71F9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4.Создание оптимальных условий для работы педагогического коллектива по оздоровлению учащихся на уроках и во внеурочное время.</w:t>
      </w:r>
    </w:p>
    <w:p w:rsidR="00D65E19" w:rsidRPr="00D17824" w:rsidRDefault="00CF71F9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5.Реализация  модели социального партнерства школы</w:t>
      </w:r>
    </w:p>
    <w:p w:rsidR="00CF71F9" w:rsidRPr="00D17824" w:rsidRDefault="00BD0A67" w:rsidP="00AD3AF6">
      <w:pPr>
        <w:tabs>
          <w:tab w:val="left" w:pos="15168"/>
        </w:tabs>
        <w:spacing w:after="0" w:line="240" w:lineRule="auto"/>
        <w:ind w:right="537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 xml:space="preserve">          В 2020 – 2021</w:t>
      </w:r>
      <w:r w:rsidR="00CF71F9" w:rsidRPr="00D17824">
        <w:rPr>
          <w:rFonts w:ascii="Times New Roman" w:hAnsi="Times New Roman" w:cs="Times New Roman"/>
          <w:sz w:val="24"/>
          <w:szCs w:val="24"/>
        </w:rPr>
        <w:t xml:space="preserve">   учебном году на на</w:t>
      </w:r>
      <w:r w:rsidRPr="00D17824">
        <w:rPr>
          <w:rFonts w:ascii="Times New Roman" w:hAnsi="Times New Roman" w:cs="Times New Roman"/>
          <w:sz w:val="24"/>
          <w:szCs w:val="24"/>
        </w:rPr>
        <w:t>чало учебного года обучалось 546</w:t>
      </w:r>
      <w:r w:rsidR="00CF71F9" w:rsidRPr="00D17824">
        <w:rPr>
          <w:rFonts w:ascii="Times New Roman" w:hAnsi="Times New Roman" w:cs="Times New Roman"/>
          <w:sz w:val="24"/>
          <w:szCs w:val="24"/>
        </w:rPr>
        <w:t xml:space="preserve">  </w:t>
      </w:r>
      <w:r w:rsidR="005A56DA" w:rsidRPr="00D17824">
        <w:rPr>
          <w:rFonts w:ascii="Times New Roman" w:hAnsi="Times New Roman" w:cs="Times New Roman"/>
          <w:sz w:val="24"/>
          <w:szCs w:val="24"/>
        </w:rPr>
        <w:t>учащихся</w:t>
      </w:r>
      <w:r w:rsidR="00CF71F9" w:rsidRPr="00D17824">
        <w:rPr>
          <w:rFonts w:ascii="Times New Roman" w:hAnsi="Times New Roman" w:cs="Times New Roman"/>
          <w:sz w:val="24"/>
          <w:szCs w:val="24"/>
        </w:rPr>
        <w:t>, на конец</w:t>
      </w:r>
      <w:r w:rsidR="00506383">
        <w:rPr>
          <w:rFonts w:ascii="Times New Roman" w:hAnsi="Times New Roman" w:cs="Times New Roman"/>
          <w:sz w:val="24"/>
          <w:szCs w:val="24"/>
        </w:rPr>
        <w:t xml:space="preserve"> года– 545</w:t>
      </w:r>
      <w:r w:rsidRPr="00D17824">
        <w:rPr>
          <w:rFonts w:ascii="Times New Roman" w:hAnsi="Times New Roman" w:cs="Times New Roman"/>
          <w:sz w:val="24"/>
          <w:szCs w:val="24"/>
        </w:rPr>
        <w:t>, 21 класс</w:t>
      </w:r>
      <w:r w:rsidR="00CF71F9" w:rsidRPr="00D17824">
        <w:rPr>
          <w:rFonts w:ascii="Times New Roman" w:hAnsi="Times New Roman" w:cs="Times New Roman"/>
          <w:sz w:val="24"/>
          <w:szCs w:val="24"/>
        </w:rPr>
        <w:t>. Учреждение работало в две смены. Все классы общеобразовательные. Классы начального звена занимались по УМК «Планета знан</w:t>
      </w:r>
      <w:r w:rsidRPr="00D17824">
        <w:rPr>
          <w:rFonts w:ascii="Times New Roman" w:hAnsi="Times New Roman" w:cs="Times New Roman"/>
          <w:sz w:val="24"/>
          <w:szCs w:val="24"/>
        </w:rPr>
        <w:t>ий».  1 - 10</w:t>
      </w:r>
      <w:r w:rsidR="00CF71F9" w:rsidRPr="00D17824">
        <w:rPr>
          <w:rFonts w:ascii="Times New Roman" w:hAnsi="Times New Roman" w:cs="Times New Roman"/>
          <w:sz w:val="24"/>
          <w:szCs w:val="24"/>
        </w:rPr>
        <w:t xml:space="preserve"> классы  обучались по федеральным  государственным образовательным  стандартам  общего образования</w:t>
      </w:r>
      <w:r w:rsidRPr="00D17824">
        <w:rPr>
          <w:rFonts w:ascii="Times New Roman" w:hAnsi="Times New Roman" w:cs="Times New Roman"/>
          <w:sz w:val="24"/>
          <w:szCs w:val="24"/>
        </w:rPr>
        <w:t>. 11 класс</w:t>
      </w:r>
      <w:r w:rsidR="00CF71F9" w:rsidRPr="00D17824">
        <w:rPr>
          <w:rFonts w:ascii="Times New Roman" w:hAnsi="Times New Roman" w:cs="Times New Roman"/>
          <w:sz w:val="24"/>
          <w:szCs w:val="24"/>
        </w:rPr>
        <w:t xml:space="preserve"> по федеральному компоненту государственного образовательного стандарта среднего общего образования.  </w:t>
      </w:r>
    </w:p>
    <w:p w:rsidR="0036745B" w:rsidRPr="00D17824" w:rsidRDefault="002854BE" w:rsidP="00AD3A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78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</w:t>
      </w:r>
      <w:r w:rsidR="00455193" w:rsidRPr="00D17824">
        <w:t xml:space="preserve"> </w:t>
      </w:r>
      <w:r w:rsidR="00455193" w:rsidRPr="00D178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</w:t>
      </w:r>
      <w:r w:rsidRPr="00D178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0E31F3" w:rsidRPr="00D178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6745B" w:rsidRPr="00D178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сведения об образовательной организации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99"/>
        <w:gridCol w:w="6307"/>
      </w:tblGrid>
      <w:tr w:rsidR="00CF71F9" w:rsidRPr="00D17824" w:rsidTr="005B6A1F">
        <w:trPr>
          <w:trHeight w:val="500"/>
        </w:trPr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F9" w:rsidRPr="00D17824" w:rsidRDefault="00CF71F9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Полное и краткое  наименование учреждения образования по лицензии: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F9" w:rsidRPr="00D17824" w:rsidRDefault="00CF71F9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общеобразовательное учреждение «Средняя общеобразовательная школа №153»  Кировского района города Казани   МБОУ «СОШ №153» </w:t>
            </w:r>
          </w:p>
        </w:tc>
      </w:tr>
      <w:tr w:rsidR="00CF71F9" w:rsidRPr="00D17824" w:rsidTr="005B6A1F">
        <w:trPr>
          <w:trHeight w:val="312"/>
        </w:trPr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F9" w:rsidRPr="00D17824" w:rsidRDefault="00CF71F9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Почтовый адрес (индекс, улица, дом.):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F9" w:rsidRPr="00D17824" w:rsidRDefault="00CF71F9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420078, </w:t>
            </w:r>
            <w:r w:rsidR="00585A39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Татарстан, город Казань, 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Бирюзовая, дом 2а</w:t>
            </w:r>
          </w:p>
        </w:tc>
      </w:tr>
      <w:tr w:rsidR="00CF71F9" w:rsidRPr="00D17824" w:rsidTr="005B6A1F">
        <w:trPr>
          <w:trHeight w:val="146"/>
        </w:trPr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F9" w:rsidRPr="00D17824" w:rsidRDefault="00CF71F9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3.Телефоны (все):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F9" w:rsidRPr="00D17824" w:rsidRDefault="00CF71F9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294-55-36, 294 - 35-37</w:t>
            </w:r>
          </w:p>
        </w:tc>
      </w:tr>
      <w:tr w:rsidR="00CF71F9" w:rsidRPr="00AD3AF6" w:rsidTr="005B6A1F">
        <w:trPr>
          <w:trHeight w:val="146"/>
        </w:trPr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F9" w:rsidRPr="00D17824" w:rsidRDefault="00CF71F9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Е-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mail 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F9" w:rsidRPr="00D17824" w:rsidRDefault="00AD3AF6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hyperlink r:id="rId9" w:history="1">
              <w:r w:rsidR="00CF71F9" w:rsidRPr="00D1782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tt-RU" w:eastAsia="ru-RU"/>
                </w:rPr>
                <w:t>s153.kаzаn@ уаndex.ru</w:t>
              </w:r>
            </w:hyperlink>
          </w:p>
          <w:p w:rsidR="00CF71F9" w:rsidRPr="00D17824" w:rsidRDefault="00AD3AF6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hyperlink r:id="rId10" w:history="1">
              <w:r w:rsidR="00CF71F9" w:rsidRPr="00D17824">
                <w:rPr>
                  <w:rStyle w:val="a5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tt-RU" w:eastAsia="ru-RU"/>
                </w:rPr>
                <w:t>s153.kzn@edu.tatar.ru</w:t>
              </w:r>
            </w:hyperlink>
          </w:p>
        </w:tc>
      </w:tr>
      <w:tr w:rsidR="00CF71F9" w:rsidRPr="00D17824" w:rsidTr="005B6A1F">
        <w:trPr>
          <w:trHeight w:val="146"/>
        </w:trPr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F9" w:rsidRPr="00D17824" w:rsidRDefault="00CF71F9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Сайт  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F9" w:rsidRPr="00D17824" w:rsidRDefault="00AD3AF6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" w:history="1">
              <w:r w:rsidR="00CF71F9" w:rsidRPr="00D17824">
                <w:rPr>
                  <w:rStyle w:val="a5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https://edu.tatar.ru/kirov/school153</w:t>
              </w:r>
            </w:hyperlink>
          </w:p>
        </w:tc>
      </w:tr>
      <w:tr w:rsidR="00CF71F9" w:rsidRPr="00D17824" w:rsidTr="005B6A1F">
        <w:trPr>
          <w:trHeight w:val="302"/>
        </w:trPr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F9" w:rsidRPr="00D17824" w:rsidRDefault="00CF71F9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Лицензия (номер, кем выдана, номер приказа, срок действия):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F9" w:rsidRPr="00D17824" w:rsidRDefault="00CF71F9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№2550  Министерство образования и науки РТ от 28.10.10 №3842/10 бессрочно </w:t>
            </w:r>
          </w:p>
        </w:tc>
      </w:tr>
      <w:tr w:rsidR="00CF71F9" w:rsidRPr="00D17824" w:rsidTr="005B6A1F">
        <w:trPr>
          <w:trHeight w:val="158"/>
        </w:trPr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F9" w:rsidRPr="00D17824" w:rsidRDefault="00CF71F9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Аттестация: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F9" w:rsidRPr="00D17824" w:rsidRDefault="00CF71F9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--</w:t>
            </w:r>
          </w:p>
        </w:tc>
      </w:tr>
      <w:tr w:rsidR="00CF71F9" w:rsidRPr="00D17824" w:rsidTr="005B6A1F">
        <w:trPr>
          <w:trHeight w:val="302"/>
        </w:trPr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F9" w:rsidRPr="00D17824" w:rsidRDefault="00CF71F9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Аккредитация: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F9" w:rsidRPr="00D17824" w:rsidRDefault="00CF71F9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Регистрационный № 3045 от 09.07.15г.  </w:t>
            </w:r>
          </w:p>
        </w:tc>
      </w:tr>
      <w:tr w:rsidR="00CF71F9" w:rsidRPr="00D17824" w:rsidTr="005B6A1F">
        <w:trPr>
          <w:trHeight w:val="146"/>
        </w:trPr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F9" w:rsidRPr="00D17824" w:rsidRDefault="00CF71F9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Языки обучения: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F9" w:rsidRPr="00D17824" w:rsidRDefault="00CF71F9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Русский</w:t>
            </w:r>
          </w:p>
        </w:tc>
      </w:tr>
      <w:tr w:rsidR="00CF71F9" w:rsidRPr="00D17824" w:rsidTr="005B6A1F">
        <w:trPr>
          <w:trHeight w:val="146"/>
        </w:trPr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F9" w:rsidRPr="00D17824" w:rsidRDefault="00CF71F9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Изучаемые иностранные языки: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F9" w:rsidRPr="00D17824" w:rsidRDefault="00CF71F9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Английский, испанский </w:t>
            </w:r>
          </w:p>
        </w:tc>
      </w:tr>
      <w:tr w:rsidR="00CF71F9" w:rsidRPr="00D17824" w:rsidTr="005B6A1F">
        <w:trPr>
          <w:trHeight w:val="146"/>
        </w:trPr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F9" w:rsidRPr="00D17824" w:rsidRDefault="00CF71F9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Направления обучения: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F9" w:rsidRPr="00D17824" w:rsidRDefault="00CF71F9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Общеобразовательное</w:t>
            </w:r>
          </w:p>
        </w:tc>
      </w:tr>
      <w:tr w:rsidR="00CF71F9" w:rsidRPr="00D17824" w:rsidTr="005B6A1F">
        <w:trPr>
          <w:trHeight w:val="146"/>
        </w:trPr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F9" w:rsidRPr="00D17824" w:rsidRDefault="00CF71F9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Профили обучения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F9" w:rsidRPr="00D17824" w:rsidRDefault="00CF71F9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Универсальный </w:t>
            </w:r>
          </w:p>
        </w:tc>
      </w:tr>
      <w:tr w:rsidR="00CF71F9" w:rsidRPr="00D17824" w:rsidTr="005B6A1F">
        <w:trPr>
          <w:trHeight w:val="459"/>
        </w:trPr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F9" w:rsidRPr="00D17824" w:rsidRDefault="00CF71F9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 Уровни обучения </w:t>
            </w:r>
          </w:p>
          <w:p w:rsidR="00CF71F9" w:rsidRPr="00D17824" w:rsidRDefault="00CF71F9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(с какого по какой класс):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F9" w:rsidRPr="00D17824" w:rsidRDefault="00CF71F9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уровень – 1-4 классы , 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уровень -  5-9 классы, 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уровень- 10-11 классы</w:t>
            </w:r>
          </w:p>
        </w:tc>
      </w:tr>
      <w:tr w:rsidR="00CF71F9" w:rsidRPr="00D17824" w:rsidTr="005B6A1F">
        <w:trPr>
          <w:trHeight w:val="158"/>
        </w:trPr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F9" w:rsidRPr="00D17824" w:rsidRDefault="00CF71F9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Количество учащихся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F9" w:rsidRPr="00D17824" w:rsidRDefault="00CF71F9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531CA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CF71F9" w:rsidRPr="00D17824" w:rsidTr="005B6A1F">
        <w:trPr>
          <w:trHeight w:val="146"/>
        </w:trPr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F9" w:rsidRPr="00D17824" w:rsidRDefault="00CF71F9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Количество классов:                всего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F9" w:rsidRPr="00D17824" w:rsidRDefault="000531CA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</w:t>
            </w:r>
          </w:p>
        </w:tc>
      </w:tr>
      <w:tr w:rsidR="00CF71F9" w:rsidRPr="00D17824" w:rsidTr="005B6A1F">
        <w:trPr>
          <w:trHeight w:val="146"/>
        </w:trPr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F9" w:rsidRPr="00D17824" w:rsidRDefault="00CF71F9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Профильные классы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F9" w:rsidRPr="00D17824" w:rsidRDefault="00CF71F9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универсальный 10,11</w:t>
            </w:r>
          </w:p>
        </w:tc>
      </w:tr>
      <w:tr w:rsidR="00CF71F9" w:rsidRPr="00D17824" w:rsidTr="005B6A1F">
        <w:trPr>
          <w:trHeight w:val="146"/>
        </w:trPr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F9" w:rsidRPr="00D17824" w:rsidRDefault="00CF71F9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 Качественный состав педагогических   кадров:              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всего учителей. </w:t>
            </w:r>
            <w:r w:rsidRPr="00D178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F9" w:rsidRPr="00D17824" w:rsidRDefault="00CF71F9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0C47F7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F71F9" w:rsidRPr="00D17824" w:rsidTr="005B6A1F">
        <w:trPr>
          <w:trHeight w:val="146"/>
        </w:trPr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F9" w:rsidRPr="00D17824" w:rsidRDefault="00CF71F9" w:rsidP="00AD3AF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высшая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F9" w:rsidRPr="00D17824" w:rsidRDefault="000C47F7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53C55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F71F9" w:rsidRPr="00D17824" w:rsidTr="005B6A1F">
        <w:trPr>
          <w:trHeight w:val="158"/>
        </w:trPr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F9" w:rsidRPr="00D17824" w:rsidRDefault="00CF71F9" w:rsidP="00AD3AF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категория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F9" w:rsidRPr="00D17824" w:rsidRDefault="00CF71F9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553C55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71F9" w:rsidRPr="00D17824" w:rsidTr="005B6A1F">
        <w:trPr>
          <w:trHeight w:val="146"/>
        </w:trPr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F9" w:rsidRPr="00D17824" w:rsidRDefault="00CF71F9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имеют категорий 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F9" w:rsidRPr="00D17824" w:rsidRDefault="00B55218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F71F9" w:rsidRPr="00D17824" w:rsidTr="005B6A1F">
        <w:trPr>
          <w:trHeight w:val="302"/>
        </w:trPr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F9" w:rsidRPr="00D17824" w:rsidRDefault="00CF71F9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Почетный работник общего образования РФ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F9" w:rsidRPr="00D17824" w:rsidRDefault="00CF71F9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F71F9" w:rsidRPr="00D17824" w:rsidTr="005B6A1F">
        <w:trPr>
          <w:trHeight w:val="929"/>
        </w:trPr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F9" w:rsidRPr="00D17824" w:rsidRDefault="00CF71F9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15.Режим работы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F9" w:rsidRPr="00D17824" w:rsidRDefault="00CF71F9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 работает в две смены</w:t>
            </w:r>
            <w:r w:rsidR="000531CA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 1 смена  - 13 </w:t>
            </w:r>
            <w:r w:rsidR="000C47F7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классов –</w:t>
            </w:r>
            <w:r w:rsidR="000531CA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331 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учащихся;  2 сме</w:t>
            </w:r>
            <w:r w:rsidR="000531CA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 -  9 классов  - 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531CA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229  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</w:t>
            </w:r>
          </w:p>
          <w:p w:rsidR="00CF71F9" w:rsidRPr="00D17824" w:rsidRDefault="00CF71F9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Группы продленного дня: 1- 4 классы                         </w:t>
            </w:r>
          </w:p>
        </w:tc>
      </w:tr>
    </w:tbl>
    <w:p w:rsidR="00CE2FA8" w:rsidRPr="00D17824" w:rsidRDefault="00CE2FA8" w:rsidP="00AD3A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7824">
        <w:rPr>
          <w:rFonts w:ascii="Times New Roman" w:hAnsi="Times New Roman" w:cs="Times New Roman"/>
          <w:b/>
          <w:sz w:val="24"/>
          <w:szCs w:val="24"/>
        </w:rPr>
        <w:t>Образовательная деятельность</w:t>
      </w:r>
    </w:p>
    <w:p w:rsidR="00CE2FA8" w:rsidRPr="00D17824" w:rsidRDefault="00CE2FA8" w:rsidP="00AD3AF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Образовательная деятельность в Учреждении организуется в соответствии с  </w:t>
      </w:r>
      <w:hyperlink r:id="rId12" w:anchor="/document/99/902389617/" w:history="1">
        <w:r w:rsidRPr="00D1782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Федеральным законом от 29.12.2012 № 273-ФЗ</w:t>
        </w:r>
      </w:hyperlink>
      <w:r w:rsidRPr="00D17824">
        <w:rPr>
          <w:rFonts w:ascii="Times New Roman" w:hAnsi="Times New Roman" w:cs="Times New Roman"/>
          <w:sz w:val="24"/>
          <w:szCs w:val="24"/>
        </w:rPr>
        <w:t>  «Об образовании в Российской Федерации», ФГОС начального общего, основного общего и среднего общего образования,  </w:t>
      </w:r>
      <w:hyperlink r:id="rId13" w:anchor="/document/99/902256369/" w:history="1">
        <w:r w:rsidRPr="00D1782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СанПиН 2.4.2.2821-10</w:t>
        </w:r>
      </w:hyperlink>
      <w:r w:rsidRPr="00D17824">
        <w:rPr>
          <w:rFonts w:ascii="Times New Roman" w:hAnsi="Times New Roman" w:cs="Times New Roman"/>
          <w:sz w:val="24"/>
          <w:szCs w:val="24"/>
        </w:rPr>
        <w:t>  «Санитарно-эпидемиологические требования к условиям и организации обучения в общеобразовательных учреждениях», основными образовательными программами по уровням, включая учебные планы, годовые календарные графики, расписание занятий.</w:t>
      </w:r>
    </w:p>
    <w:p w:rsidR="00CE2FA8" w:rsidRPr="00D17824" w:rsidRDefault="00CE2FA8" w:rsidP="00AD3A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Учебный план 1–4 классов ориентирован на 4-летний нормативный срок освоения основной образовательной программы начального общего образования (реализация  </w:t>
      </w:r>
      <w:hyperlink r:id="rId14" w:anchor="/document/99/902180656/" w:history="1">
        <w:r w:rsidRPr="00D1782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ФГОС НОО</w:t>
        </w:r>
      </w:hyperlink>
      <w:r w:rsidRPr="00D17824">
        <w:rPr>
          <w:rFonts w:ascii="Times New Roman" w:hAnsi="Times New Roman" w:cs="Times New Roman"/>
          <w:sz w:val="24"/>
          <w:szCs w:val="24"/>
        </w:rPr>
        <w:t>), 5–9 классов – на 5-летний нормативный срок освоения основной образовательной программы основного   общего образования (реализация  </w:t>
      </w:r>
      <w:hyperlink r:id="rId15" w:anchor="/document/99/902254916/" w:history="1">
        <w:r w:rsidRPr="00D1782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ФГОС ООО</w:t>
        </w:r>
      </w:hyperlink>
      <w:r w:rsidRPr="00D17824">
        <w:rPr>
          <w:rFonts w:ascii="Times New Roman" w:hAnsi="Times New Roman" w:cs="Times New Roman"/>
          <w:sz w:val="24"/>
          <w:szCs w:val="24"/>
        </w:rPr>
        <w:t>), 10–11 классов – на 2-летний нормативный срок освоения образовательной программы среднего общего образования (</w:t>
      </w:r>
      <w:r w:rsidR="001C0EB4" w:rsidRPr="00D17824">
        <w:rPr>
          <w:rFonts w:ascii="Times New Roman" w:hAnsi="Times New Roman" w:cs="Times New Roman"/>
          <w:sz w:val="24"/>
          <w:szCs w:val="24"/>
        </w:rPr>
        <w:t>10 клас</w:t>
      </w:r>
      <w:r w:rsidR="000C47F7" w:rsidRPr="00D17824">
        <w:rPr>
          <w:rFonts w:ascii="Times New Roman" w:hAnsi="Times New Roman" w:cs="Times New Roman"/>
          <w:sz w:val="24"/>
          <w:szCs w:val="24"/>
        </w:rPr>
        <w:t xml:space="preserve">с по ФГОС СОО, </w:t>
      </w:r>
      <w:r w:rsidR="001C0EB4" w:rsidRPr="00D17824">
        <w:rPr>
          <w:rFonts w:ascii="Times New Roman" w:hAnsi="Times New Roman" w:cs="Times New Roman"/>
          <w:sz w:val="24"/>
          <w:szCs w:val="24"/>
        </w:rPr>
        <w:t xml:space="preserve">11 класс- </w:t>
      </w:r>
      <w:r w:rsidRPr="00D17824">
        <w:rPr>
          <w:rFonts w:ascii="Times New Roman" w:hAnsi="Times New Roman" w:cs="Times New Roman"/>
          <w:sz w:val="24"/>
          <w:szCs w:val="24"/>
        </w:rPr>
        <w:t>ФК ГОС СОО).</w:t>
      </w:r>
    </w:p>
    <w:p w:rsidR="00CE2FA8" w:rsidRPr="00D17824" w:rsidRDefault="00CE2FA8" w:rsidP="00AD3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="002854BE" w:rsidRPr="00D17824">
        <w:rPr>
          <w:rFonts w:ascii="Times New Roman" w:hAnsi="Times New Roman" w:cs="Times New Roman"/>
          <w:sz w:val="24"/>
          <w:szCs w:val="24"/>
        </w:rPr>
        <w:t xml:space="preserve"> В 2020-2021 учебном году 1-4 классы обу</w:t>
      </w:r>
      <w:r w:rsidR="000C47F7" w:rsidRPr="00D17824">
        <w:rPr>
          <w:rFonts w:ascii="Times New Roman" w:hAnsi="Times New Roman" w:cs="Times New Roman"/>
          <w:sz w:val="24"/>
          <w:szCs w:val="24"/>
        </w:rPr>
        <w:t xml:space="preserve">чались </w:t>
      </w:r>
      <w:r w:rsidR="002854BE" w:rsidRPr="00D17824">
        <w:rPr>
          <w:rFonts w:ascii="Times New Roman" w:hAnsi="Times New Roman" w:cs="Times New Roman"/>
          <w:sz w:val="24"/>
          <w:szCs w:val="24"/>
        </w:rPr>
        <w:t>п</w:t>
      </w:r>
      <w:r w:rsidRPr="00D17824">
        <w:rPr>
          <w:rFonts w:ascii="Times New Roman" w:hAnsi="Times New Roman" w:cs="Times New Roman"/>
          <w:sz w:val="24"/>
          <w:szCs w:val="24"/>
        </w:rPr>
        <w:t xml:space="preserve">о пятидневной неделе, </w:t>
      </w:r>
      <w:r w:rsidR="002854BE" w:rsidRPr="00D17824">
        <w:rPr>
          <w:rFonts w:ascii="Times New Roman" w:hAnsi="Times New Roman" w:cs="Times New Roman"/>
          <w:sz w:val="24"/>
          <w:szCs w:val="24"/>
        </w:rPr>
        <w:t xml:space="preserve">5-11 классы </w:t>
      </w:r>
      <w:r w:rsidRPr="00D17824">
        <w:rPr>
          <w:rFonts w:ascii="Times New Roman" w:hAnsi="Times New Roman" w:cs="Times New Roman"/>
          <w:sz w:val="24"/>
          <w:szCs w:val="24"/>
        </w:rPr>
        <w:t>по шестидневной неделе Продолжительность учебного года и каникул, продолжительность уроков   определяются  календарным учебным графиком, утвержденным приказом Учреждения от 28.08.2020 №</w:t>
      </w:r>
      <w:r w:rsidR="007E1162" w:rsidRPr="00D17824">
        <w:rPr>
          <w:rFonts w:ascii="Times New Roman" w:hAnsi="Times New Roman" w:cs="Times New Roman"/>
          <w:sz w:val="24"/>
          <w:szCs w:val="24"/>
        </w:rPr>
        <w:t>206</w:t>
      </w:r>
      <w:r w:rsidRPr="00D17824">
        <w:rPr>
          <w:rFonts w:ascii="Times New Roman" w:hAnsi="Times New Roman" w:cs="Times New Roman"/>
          <w:sz w:val="24"/>
          <w:szCs w:val="24"/>
        </w:rPr>
        <w:t>. Форма обучения очная. Профиль обучения   на уровне среднего общего образования – универсальный.</w:t>
      </w:r>
    </w:p>
    <w:p w:rsidR="001F5E7C" w:rsidRPr="00D17824" w:rsidRDefault="0036745B" w:rsidP="00AD3A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 xml:space="preserve">Основным видом деятельности </w:t>
      </w:r>
      <w:r w:rsidR="00094854" w:rsidRPr="00D17824">
        <w:rPr>
          <w:rFonts w:ascii="Times New Roman" w:hAnsi="Times New Roman" w:cs="Times New Roman"/>
          <w:sz w:val="24"/>
          <w:szCs w:val="24"/>
        </w:rPr>
        <w:t xml:space="preserve">МБОУ  «СОШ№153» (далее – Учреждение) </w:t>
      </w:r>
      <w:r w:rsidRPr="00D17824">
        <w:rPr>
          <w:rFonts w:ascii="Times New Roman" w:hAnsi="Times New Roman" w:cs="Times New Roman"/>
          <w:sz w:val="24"/>
          <w:szCs w:val="24"/>
        </w:rPr>
        <w:t>является реализация общеобразовательных программ начального общего, основного общего и среднего</w:t>
      </w:r>
      <w:r w:rsidR="007D1D5E" w:rsidRPr="00D17824">
        <w:rPr>
          <w:rFonts w:ascii="Times New Roman" w:hAnsi="Times New Roman" w:cs="Times New Roman"/>
          <w:sz w:val="24"/>
          <w:szCs w:val="24"/>
        </w:rPr>
        <w:t xml:space="preserve"> общего образования.</w:t>
      </w:r>
      <w:r w:rsidR="00137E25" w:rsidRPr="00D17824">
        <w:rPr>
          <w:rFonts w:ascii="Times New Roman" w:hAnsi="Times New Roman" w:cs="Times New Roman"/>
          <w:sz w:val="24"/>
          <w:szCs w:val="24"/>
        </w:rPr>
        <w:t xml:space="preserve">   Основная идея разв</w:t>
      </w:r>
      <w:r w:rsidR="00A40BC9" w:rsidRPr="00D17824">
        <w:rPr>
          <w:rFonts w:ascii="Times New Roman" w:hAnsi="Times New Roman" w:cs="Times New Roman"/>
          <w:sz w:val="24"/>
          <w:szCs w:val="24"/>
        </w:rPr>
        <w:t>ития Учреждения</w:t>
      </w:r>
      <w:r w:rsidR="00137E25" w:rsidRPr="00D17824">
        <w:rPr>
          <w:rFonts w:ascii="Times New Roman" w:hAnsi="Times New Roman" w:cs="Times New Roman"/>
          <w:sz w:val="24"/>
          <w:szCs w:val="24"/>
        </w:rPr>
        <w:t>: раскрыть индивидуальность каждого ученика, помочь ей развиться, устояться, проявиться, обрести устойчивость к социальным воздействиям, самоопределиться в жизненном и профессиональном плане. Создать оптимальные условия для развития каждого школьника на основе знаний и учета его индивидуальных психофизиологических</w:t>
      </w:r>
      <w:r w:rsidR="001F5E7C" w:rsidRPr="00D17824">
        <w:rPr>
          <w:rFonts w:ascii="Times New Roman" w:hAnsi="Times New Roman" w:cs="Times New Roman"/>
          <w:sz w:val="24"/>
          <w:szCs w:val="24"/>
        </w:rPr>
        <w:t xml:space="preserve"> особенностей, интересов семьи и </w:t>
      </w:r>
      <w:r w:rsidR="00137E25" w:rsidRPr="00D17824">
        <w:rPr>
          <w:rFonts w:ascii="Times New Roman" w:hAnsi="Times New Roman" w:cs="Times New Roman"/>
          <w:sz w:val="24"/>
          <w:szCs w:val="24"/>
        </w:rPr>
        <w:t>р</w:t>
      </w:r>
      <w:r w:rsidR="001F5E7C" w:rsidRPr="00D17824">
        <w:rPr>
          <w:rFonts w:ascii="Times New Roman" w:hAnsi="Times New Roman" w:cs="Times New Roman"/>
          <w:sz w:val="24"/>
          <w:szCs w:val="24"/>
        </w:rPr>
        <w:t>ебенка</w:t>
      </w:r>
      <w:r w:rsidR="00137E25" w:rsidRPr="00D17824">
        <w:rPr>
          <w:rFonts w:ascii="Times New Roman" w:hAnsi="Times New Roman" w:cs="Times New Roman"/>
          <w:sz w:val="24"/>
          <w:szCs w:val="24"/>
        </w:rPr>
        <w:t>.</w:t>
      </w:r>
    </w:p>
    <w:p w:rsidR="002854BE" w:rsidRPr="00D17824" w:rsidRDefault="00A40BC9" w:rsidP="00AD3A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 xml:space="preserve">Учреждение </w:t>
      </w:r>
      <w:r w:rsidR="00137E25" w:rsidRPr="00D17824">
        <w:rPr>
          <w:rFonts w:ascii="Times New Roman" w:hAnsi="Times New Roman" w:cs="Times New Roman"/>
          <w:sz w:val="24"/>
          <w:szCs w:val="24"/>
        </w:rPr>
        <w:t xml:space="preserve"> является: площадкой по апробации ФГОС второго поколения, республиканским центром экологического образования,  республиканской базовой площадкой реализации инклюзивного образования,</w:t>
      </w:r>
      <w:r w:rsidR="001F5E7C"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="00137E25" w:rsidRPr="00D17824">
        <w:rPr>
          <w:rFonts w:ascii="Times New Roman" w:hAnsi="Times New Roman" w:cs="Times New Roman"/>
          <w:sz w:val="24"/>
          <w:szCs w:val="24"/>
        </w:rPr>
        <w:t>городской инновационной  площадкой по реализации проекта «От качества образования к качеству жизни", городской пилотной площадкой по реализации проекта «Школа равных возможностей!"</w:t>
      </w:r>
      <w:r w:rsidR="002854BE" w:rsidRPr="00D17824">
        <w:rPr>
          <w:rFonts w:ascii="Times New Roman" w:hAnsi="Times New Roman" w:cs="Times New Roman"/>
          <w:sz w:val="24"/>
          <w:szCs w:val="24"/>
        </w:rPr>
        <w:t>.</w:t>
      </w:r>
    </w:p>
    <w:p w:rsidR="0036745B" w:rsidRPr="00D17824" w:rsidRDefault="00137E25" w:rsidP="00AD3A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В рамках сетевого взаимодействия с «ДК Железнодорожников», ФСК «Локомотив», СК «Стрела»</w:t>
      </w:r>
      <w:r w:rsidR="001F5E7C" w:rsidRPr="00D17824">
        <w:rPr>
          <w:rFonts w:ascii="Times New Roman" w:hAnsi="Times New Roman" w:cs="Times New Roman"/>
          <w:sz w:val="24"/>
          <w:szCs w:val="24"/>
        </w:rPr>
        <w:t>,</w:t>
      </w:r>
      <w:r w:rsidRPr="00D17824">
        <w:rPr>
          <w:rFonts w:ascii="Times New Roman" w:hAnsi="Times New Roman" w:cs="Times New Roman"/>
          <w:sz w:val="24"/>
          <w:szCs w:val="24"/>
        </w:rPr>
        <w:t xml:space="preserve"> музыкальной и художественной школой № 10, ЦДО «Заречье» реализуется дополнительное образование и внеурочная деятельность учащихся. </w:t>
      </w:r>
    </w:p>
    <w:p w:rsidR="006E76FD" w:rsidRPr="00D17824" w:rsidRDefault="002854BE" w:rsidP="00AD3AF6">
      <w:pPr>
        <w:tabs>
          <w:tab w:val="left" w:pos="15451"/>
        </w:tabs>
        <w:spacing w:after="0" w:line="240" w:lineRule="auto"/>
        <w:ind w:right="537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D178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</w:t>
      </w:r>
      <w:r w:rsidR="00455193" w:rsidRPr="00D17824">
        <w:t xml:space="preserve"> </w:t>
      </w:r>
      <w:r w:rsidR="00455193" w:rsidRPr="00D178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</w:t>
      </w:r>
      <w:r w:rsidRPr="00D178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6E76FD" w:rsidRPr="00D178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Анализ  работы  обра</w:t>
      </w:r>
      <w:r w:rsidR="00CE2FA8" w:rsidRPr="00D178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зователь</w:t>
      </w:r>
      <w:r w:rsidR="00553C55" w:rsidRPr="00D178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ной организации  в  2020 -2021</w:t>
      </w:r>
      <w:r w:rsidR="006E76FD" w:rsidRPr="00D178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учебном году</w:t>
      </w:r>
      <w:r w:rsidR="006E76FD" w:rsidRPr="00D17824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.</w:t>
      </w:r>
    </w:p>
    <w:p w:rsidR="006E76FD" w:rsidRPr="00D17824" w:rsidRDefault="006E76FD" w:rsidP="00AD3AF6">
      <w:pPr>
        <w:tabs>
          <w:tab w:val="left" w:pos="15168"/>
        </w:tabs>
        <w:autoSpaceDE w:val="0"/>
        <w:autoSpaceDN w:val="0"/>
        <w:adjustRightInd w:val="0"/>
        <w:spacing w:after="0" w:line="240" w:lineRule="auto"/>
        <w:ind w:right="53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78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Анализ работы ОО проводится с целью оценки результатов деятельности по достижению поставленных на учебный год задач, разработки задач  на новый учебный год, определения путей совершенствования  дальнейшей работы ОО.</w:t>
      </w:r>
    </w:p>
    <w:p w:rsidR="0036745B" w:rsidRPr="00D17824" w:rsidRDefault="00685D3E" w:rsidP="00AD3A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8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2.1. </w:t>
      </w:r>
      <w:r w:rsidR="00094854" w:rsidRPr="00D178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управления организации</w:t>
      </w:r>
    </w:p>
    <w:p w:rsidR="00094854" w:rsidRPr="00D17824" w:rsidRDefault="0036745B" w:rsidP="00AD3AF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Управление осуществляется на принципа</w:t>
      </w:r>
      <w:r w:rsidR="00094854" w:rsidRPr="00D17824">
        <w:rPr>
          <w:rFonts w:ascii="Times New Roman" w:hAnsi="Times New Roman" w:cs="Times New Roman"/>
          <w:sz w:val="24"/>
          <w:szCs w:val="24"/>
        </w:rPr>
        <w:t>х единоначалия и самоуправления</w:t>
      </w:r>
    </w:p>
    <w:p w:rsidR="0036745B" w:rsidRPr="00D17824" w:rsidRDefault="00094854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17824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D1782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Органы управления  Учреждения</w:t>
      </w:r>
      <w:r w:rsidR="009000CD" w:rsidRPr="00D1782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</w:p>
    <w:tbl>
      <w:tblPr>
        <w:tblW w:w="10110" w:type="dxa"/>
        <w:jc w:val="center"/>
        <w:tblInd w:w="140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2"/>
        <w:gridCol w:w="8298"/>
      </w:tblGrid>
      <w:tr w:rsidR="0036745B" w:rsidRPr="00D17824" w:rsidTr="008E46FB">
        <w:trPr>
          <w:jc w:val="center"/>
        </w:trPr>
        <w:tc>
          <w:tcPr>
            <w:tcW w:w="18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6745B" w:rsidRPr="00D17824" w:rsidRDefault="0036745B" w:rsidP="00AD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органа</w:t>
            </w:r>
          </w:p>
        </w:tc>
        <w:tc>
          <w:tcPr>
            <w:tcW w:w="82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6745B" w:rsidRPr="00D17824" w:rsidRDefault="0036745B" w:rsidP="00AD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Функции</w:t>
            </w:r>
          </w:p>
        </w:tc>
      </w:tr>
      <w:tr w:rsidR="0036745B" w:rsidRPr="00D17824" w:rsidTr="008E46FB">
        <w:trPr>
          <w:jc w:val="center"/>
        </w:trPr>
        <w:tc>
          <w:tcPr>
            <w:tcW w:w="18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745B" w:rsidRPr="00D17824" w:rsidRDefault="0036745B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82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745B" w:rsidRPr="00D17824" w:rsidRDefault="0036745B" w:rsidP="00AD3A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Контролирует работу и обеспечивает эффективное взаимодействие структурных подразделений организации, утверждает штатное расписание, 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отчетные документы организации, осуще</w:t>
            </w:r>
            <w:r w:rsidR="00F96759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ствляет общее руководство Учреждением </w:t>
            </w:r>
          </w:p>
        </w:tc>
      </w:tr>
      <w:tr w:rsidR="0036745B" w:rsidRPr="00D17824" w:rsidTr="008E46FB">
        <w:trPr>
          <w:jc w:val="center"/>
        </w:trPr>
        <w:tc>
          <w:tcPr>
            <w:tcW w:w="1812" w:type="dxa"/>
            <w:tcBorders>
              <w:left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745B" w:rsidRPr="00D17824" w:rsidRDefault="0036745B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Педагогический совет</w:t>
            </w:r>
          </w:p>
        </w:tc>
        <w:tc>
          <w:tcPr>
            <w:tcW w:w="8298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745B" w:rsidRPr="00D17824" w:rsidRDefault="0036745B" w:rsidP="00AD3A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Осуществляет текущее руководство образовательной деятельностью Школы, в том числе рассматривает вопросы:</w:t>
            </w:r>
          </w:p>
          <w:p w:rsidR="0036745B" w:rsidRPr="00D17824" w:rsidRDefault="0036745B" w:rsidP="00AD3AF6">
            <w:pPr>
              <w:pStyle w:val="a9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развития образовательных услуг;</w:t>
            </w:r>
          </w:p>
          <w:p w:rsidR="0036745B" w:rsidRPr="00D17824" w:rsidRDefault="0036745B" w:rsidP="00AD3AF6">
            <w:pPr>
              <w:pStyle w:val="a9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регламентации образовательных отношений;</w:t>
            </w:r>
          </w:p>
          <w:p w:rsidR="0036745B" w:rsidRPr="00D17824" w:rsidRDefault="0036745B" w:rsidP="00AD3AF6">
            <w:pPr>
              <w:pStyle w:val="a9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разработки образовательных программ;</w:t>
            </w:r>
          </w:p>
          <w:p w:rsidR="0036745B" w:rsidRPr="00D17824" w:rsidRDefault="0036745B" w:rsidP="00AD3AF6">
            <w:pPr>
              <w:pStyle w:val="a9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выбора учебников, учебных пособий, средств обучения и воспитания;</w:t>
            </w:r>
          </w:p>
          <w:p w:rsidR="0036745B" w:rsidRPr="00D17824" w:rsidRDefault="0036745B" w:rsidP="00AD3AF6">
            <w:pPr>
              <w:pStyle w:val="a9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материально-технического обеспечения образовательного процесса;</w:t>
            </w:r>
          </w:p>
          <w:p w:rsidR="0036745B" w:rsidRPr="00D17824" w:rsidRDefault="0036745B" w:rsidP="00AD3AF6">
            <w:pPr>
              <w:pStyle w:val="a9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аттестации, повышения квалификации педагогических работников;</w:t>
            </w:r>
          </w:p>
          <w:p w:rsidR="0036745B" w:rsidRPr="00D17824" w:rsidRDefault="0036745B" w:rsidP="00AD3AF6">
            <w:pPr>
              <w:pStyle w:val="a9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координации деятельности методических объединений</w:t>
            </w:r>
            <w:r w:rsidR="00094854" w:rsidRPr="00D178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6745B" w:rsidRPr="00D17824" w:rsidTr="008E46FB">
        <w:trPr>
          <w:jc w:val="center"/>
        </w:trPr>
        <w:tc>
          <w:tcPr>
            <w:tcW w:w="1812" w:type="dxa"/>
            <w:tcBorders>
              <w:left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745B" w:rsidRPr="00D17824" w:rsidRDefault="0036745B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Общее собрание работников</w:t>
            </w:r>
          </w:p>
        </w:tc>
        <w:tc>
          <w:tcPr>
            <w:tcW w:w="8298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745B" w:rsidRPr="00D17824" w:rsidRDefault="0036745B" w:rsidP="00AD3A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Реализует право работников участвовать в управлении образовательной организацией, в том числе:</w:t>
            </w:r>
          </w:p>
          <w:p w:rsidR="0036745B" w:rsidRPr="00D17824" w:rsidRDefault="0036745B" w:rsidP="00AD3AF6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285" w:hanging="2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участвовать в разработке и принятии коллективного договора, Правил трудового распорядка, изменений и дополнений к ним;</w:t>
            </w:r>
          </w:p>
          <w:p w:rsidR="0036745B" w:rsidRPr="00D17824" w:rsidRDefault="0036745B" w:rsidP="00AD3AF6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285" w:hanging="2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принимать локальные акты, которые регламентируют деятельность образовательной организации и связаны с правами и обязанностями работников;</w:t>
            </w:r>
          </w:p>
          <w:p w:rsidR="0036745B" w:rsidRPr="00D17824" w:rsidRDefault="0036745B" w:rsidP="00AD3AF6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285" w:hanging="2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разрешать конфликтные ситуации между работниками и администрацией образовательной организации;</w:t>
            </w:r>
          </w:p>
          <w:p w:rsidR="0036745B" w:rsidRPr="00D17824" w:rsidRDefault="0036745B" w:rsidP="00AD3AF6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285" w:hanging="2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вносить предложения по корректировке плана мероприятий организации, совершенствованию ее работы и развитию материальной базы</w:t>
            </w:r>
          </w:p>
        </w:tc>
      </w:tr>
    </w:tbl>
    <w:p w:rsidR="0036745B" w:rsidRPr="00D17824" w:rsidRDefault="0036745B" w:rsidP="00AD3A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Для осуществления учебно-методич</w:t>
      </w:r>
      <w:r w:rsidR="009000CD" w:rsidRPr="00D17824">
        <w:rPr>
          <w:rFonts w:ascii="Times New Roman" w:hAnsi="Times New Roman" w:cs="Times New Roman"/>
          <w:sz w:val="24"/>
          <w:szCs w:val="24"/>
        </w:rPr>
        <w:t>еской работ</w:t>
      </w:r>
      <w:r w:rsidR="007D1D5E" w:rsidRPr="00D17824">
        <w:rPr>
          <w:rFonts w:ascii="Times New Roman" w:hAnsi="Times New Roman" w:cs="Times New Roman"/>
          <w:sz w:val="24"/>
          <w:szCs w:val="24"/>
        </w:rPr>
        <w:t xml:space="preserve">ы в </w:t>
      </w:r>
      <w:r w:rsidR="00B13F4B"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="007D1D5E" w:rsidRPr="00D17824">
        <w:rPr>
          <w:rFonts w:ascii="Times New Roman" w:hAnsi="Times New Roman" w:cs="Times New Roman"/>
          <w:sz w:val="24"/>
          <w:szCs w:val="24"/>
        </w:rPr>
        <w:t xml:space="preserve">Учреждении  создано    методическое объединение  классных руководителей и  </w:t>
      </w:r>
      <w:r w:rsidRPr="00D17824">
        <w:rPr>
          <w:rFonts w:ascii="Times New Roman" w:hAnsi="Times New Roman" w:cs="Times New Roman"/>
          <w:sz w:val="24"/>
          <w:szCs w:val="24"/>
        </w:rPr>
        <w:t>предм</w:t>
      </w:r>
      <w:r w:rsidR="001F5E7C" w:rsidRPr="00D17824">
        <w:rPr>
          <w:rFonts w:ascii="Times New Roman" w:hAnsi="Times New Roman" w:cs="Times New Roman"/>
          <w:sz w:val="24"/>
          <w:szCs w:val="24"/>
        </w:rPr>
        <w:t>етные методические</w:t>
      </w:r>
      <w:r w:rsidRPr="00D17824">
        <w:rPr>
          <w:rFonts w:ascii="Times New Roman" w:hAnsi="Times New Roman" w:cs="Times New Roman"/>
          <w:sz w:val="24"/>
          <w:szCs w:val="24"/>
        </w:rPr>
        <w:t> объединения</w:t>
      </w:r>
      <w:r w:rsidR="007D1D5E" w:rsidRPr="00D17824">
        <w:rPr>
          <w:rFonts w:ascii="Times New Roman" w:hAnsi="Times New Roman" w:cs="Times New Roman"/>
          <w:sz w:val="24"/>
          <w:szCs w:val="24"/>
        </w:rPr>
        <w:t>:</w:t>
      </w:r>
    </w:p>
    <w:p w:rsidR="00CE2FA8" w:rsidRPr="00D17824" w:rsidRDefault="00CE2FA8" w:rsidP="00AD3AF6">
      <w:pPr>
        <w:pStyle w:val="a9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 xml:space="preserve">родного и русского языка и литературы;  </w:t>
      </w:r>
    </w:p>
    <w:p w:rsidR="0036745B" w:rsidRPr="00D17824" w:rsidRDefault="00CE2FA8" w:rsidP="00AD3AF6">
      <w:pPr>
        <w:pStyle w:val="a9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-</w:t>
      </w:r>
      <w:r w:rsidR="0036745B" w:rsidRPr="00D17824">
        <w:rPr>
          <w:rFonts w:ascii="Times New Roman" w:hAnsi="Times New Roman" w:cs="Times New Roman"/>
          <w:sz w:val="24"/>
          <w:szCs w:val="24"/>
        </w:rPr>
        <w:t>общих гуманитарных дисциплин;</w:t>
      </w:r>
    </w:p>
    <w:p w:rsidR="009000CD" w:rsidRPr="00D17824" w:rsidRDefault="0036745B" w:rsidP="00AD3AF6">
      <w:pPr>
        <w:pStyle w:val="a9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естественно-</w:t>
      </w:r>
      <w:r w:rsidR="009000CD" w:rsidRPr="00D17824">
        <w:rPr>
          <w:rFonts w:ascii="Times New Roman" w:hAnsi="Times New Roman" w:cs="Times New Roman"/>
          <w:sz w:val="24"/>
          <w:szCs w:val="24"/>
        </w:rPr>
        <w:t xml:space="preserve">технологических дисциплин </w:t>
      </w:r>
    </w:p>
    <w:p w:rsidR="0036745B" w:rsidRPr="00D17824" w:rsidRDefault="0036745B" w:rsidP="00AD3AF6">
      <w:pPr>
        <w:pStyle w:val="a9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математических дисциплин;</w:t>
      </w:r>
    </w:p>
    <w:p w:rsidR="0036745B" w:rsidRPr="00D17824" w:rsidRDefault="0036745B" w:rsidP="00AD3AF6">
      <w:pPr>
        <w:pStyle w:val="a9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объединение педагогов начального образования.</w:t>
      </w:r>
    </w:p>
    <w:p w:rsidR="0036745B" w:rsidRPr="00D17824" w:rsidRDefault="00553C55" w:rsidP="00AD3A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По итогам 2020-2021</w:t>
      </w:r>
      <w:r w:rsidR="00685D3E" w:rsidRPr="00D17824">
        <w:rPr>
          <w:rFonts w:ascii="Times New Roman" w:hAnsi="Times New Roman" w:cs="Times New Roman"/>
          <w:sz w:val="24"/>
          <w:szCs w:val="24"/>
        </w:rPr>
        <w:t xml:space="preserve"> учебного </w:t>
      </w:r>
      <w:r w:rsidR="00F96759" w:rsidRPr="00D17824">
        <w:rPr>
          <w:rFonts w:ascii="Times New Roman" w:hAnsi="Times New Roman" w:cs="Times New Roman"/>
          <w:sz w:val="24"/>
          <w:szCs w:val="24"/>
        </w:rPr>
        <w:t xml:space="preserve"> года система управления Учреждения </w:t>
      </w:r>
      <w:r w:rsidR="0036745B" w:rsidRPr="00D17824">
        <w:rPr>
          <w:rFonts w:ascii="Times New Roman" w:hAnsi="Times New Roman" w:cs="Times New Roman"/>
          <w:sz w:val="24"/>
          <w:szCs w:val="24"/>
        </w:rPr>
        <w:t>оценивается как эффективная, позволяющая учесть мнение работников и всех участников образовательных отношений. В следующем году изменение системы управления не планируется.</w:t>
      </w:r>
    </w:p>
    <w:p w:rsidR="00094854" w:rsidRPr="00D17824" w:rsidRDefault="00CE2FA8" w:rsidP="00AD3A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7824">
        <w:rPr>
          <w:rFonts w:ascii="Times New Roman" w:hAnsi="Times New Roman" w:cs="Times New Roman"/>
          <w:b/>
          <w:sz w:val="24"/>
          <w:szCs w:val="24"/>
        </w:rPr>
        <w:t xml:space="preserve">2.2. </w:t>
      </w:r>
      <w:r w:rsidR="00094854" w:rsidRPr="00D17824">
        <w:rPr>
          <w:rFonts w:ascii="Times New Roman" w:hAnsi="Times New Roman" w:cs="Times New Roman"/>
          <w:b/>
          <w:sz w:val="24"/>
          <w:szCs w:val="24"/>
        </w:rPr>
        <w:t>Воспитательная работа</w:t>
      </w:r>
    </w:p>
    <w:p w:rsidR="00094854" w:rsidRPr="00D17824" w:rsidRDefault="000531CA" w:rsidP="00AD3A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В 2020-2021</w:t>
      </w:r>
      <w:r w:rsidR="000E31F3"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="00094854" w:rsidRPr="00D17824">
        <w:rPr>
          <w:rFonts w:ascii="Times New Roman" w:hAnsi="Times New Roman" w:cs="Times New Roman"/>
          <w:sz w:val="24"/>
          <w:szCs w:val="24"/>
        </w:rPr>
        <w:t xml:space="preserve"> году воспитательная работа проводилась в соответствии с методической темой, поставленной целью и задачами,  основной образовательной программой общего образования, планом воспитательной работы реализации комплексной программы воспитания школы «Мы можем!» В рамках воспитательной работы продолжается реализация общешкольных проектов «Снова в школу», «Фотобиеннале», «В начале жизни школу помню я», «Школьный журналист», «Музей родителям». </w:t>
      </w:r>
    </w:p>
    <w:p w:rsidR="00094854" w:rsidRPr="00D17824" w:rsidRDefault="00094854" w:rsidP="00AD3A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 xml:space="preserve">В штатном расписании нашей образовательной организации предусмотрены ставки специалистов в области воспитания: заместителя директора по воспитательной работе – курирующего вопросы воспитания в школе, педагога-организатора – курирующего детское движение, педагога-психолога – курирующего вопросы психологического сопровождения </w:t>
      </w:r>
      <w:r w:rsidR="005A56DA" w:rsidRPr="00D17824">
        <w:rPr>
          <w:rFonts w:ascii="Times New Roman" w:hAnsi="Times New Roman" w:cs="Times New Roman"/>
          <w:sz w:val="24"/>
          <w:szCs w:val="24"/>
        </w:rPr>
        <w:t>учащихся</w:t>
      </w:r>
      <w:r w:rsidRPr="00D17824">
        <w:rPr>
          <w:rFonts w:ascii="Times New Roman" w:hAnsi="Times New Roman" w:cs="Times New Roman"/>
          <w:sz w:val="24"/>
          <w:szCs w:val="24"/>
        </w:rPr>
        <w:t>. В Учреждении 20 классов, соответственно 20 классных руководителей. Анализ стажа работы среди классных руководителей показал, что в данной категории педагогических работников есть, как и опытные классные руководители, так и имеющие стаж работы  до трех лет, что позволяет наладить систему преемственности, посредством организации работы по наставничеству.</w:t>
      </w:r>
      <w:r w:rsidR="000531CA"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Pr="00D17824">
        <w:rPr>
          <w:rFonts w:ascii="Times New Roman" w:hAnsi="Times New Roman" w:cs="Times New Roman"/>
          <w:sz w:val="24"/>
          <w:szCs w:val="24"/>
        </w:rPr>
        <w:t xml:space="preserve">Педагогом-организатором разработаны и  реализованы на практике Школьное Ученическое Самоуправление «Спектр» и Детская Общественная Организация «Вектор». </w:t>
      </w:r>
    </w:p>
    <w:p w:rsidR="00094854" w:rsidRPr="00D17824" w:rsidRDefault="00094854" w:rsidP="00AD3AF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>Весь учебный год разбит на месячники, в рамках которых по неделям распределяются мероприятия по направлениям деятельности.</w:t>
      </w:r>
    </w:p>
    <w:p w:rsidR="00094854" w:rsidRPr="00D17824" w:rsidRDefault="00094854" w:rsidP="00AD3AF6">
      <w:pPr>
        <w:spacing w:after="0" w:line="240" w:lineRule="auto"/>
        <w:ind w:firstLine="426"/>
        <w:jc w:val="center"/>
        <w:rPr>
          <w:rFonts w:ascii="Times New Roman" w:eastAsia="Georgia" w:hAnsi="Times New Roman" w:cs="Times New Roman"/>
          <w:i/>
          <w:sz w:val="24"/>
          <w:szCs w:val="24"/>
          <w:lang w:bidi="en-US"/>
        </w:rPr>
      </w:pPr>
      <w:r w:rsidRPr="00D17824">
        <w:rPr>
          <w:rFonts w:ascii="Times New Roman" w:eastAsia="Georgia" w:hAnsi="Times New Roman" w:cs="Times New Roman"/>
          <w:i/>
          <w:sz w:val="24"/>
          <w:szCs w:val="24"/>
          <w:lang w:bidi="en-US"/>
        </w:rPr>
        <w:t>Общекультурное направление</w:t>
      </w:r>
    </w:p>
    <w:p w:rsidR="00094854" w:rsidRPr="00D17824" w:rsidRDefault="00094854" w:rsidP="00AD3AF6">
      <w:pPr>
        <w:spacing w:after="0" w:line="240" w:lineRule="auto"/>
        <w:ind w:firstLine="426"/>
        <w:jc w:val="both"/>
        <w:rPr>
          <w:rFonts w:ascii="Times New Roman" w:eastAsia="Georgia" w:hAnsi="Times New Roman" w:cs="Times New Roman"/>
          <w:sz w:val="24"/>
          <w:szCs w:val="24"/>
          <w:lang w:bidi="en-US"/>
        </w:rPr>
      </w:pP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lastRenderedPageBreak/>
        <w:t xml:space="preserve"> Работе по </w:t>
      </w:r>
      <w:r w:rsidR="00C36947"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>общекульт</w:t>
      </w:r>
      <w:r w:rsidR="00C36947">
        <w:rPr>
          <w:rFonts w:ascii="Times New Roman" w:eastAsia="Georgia" w:hAnsi="Times New Roman" w:cs="Times New Roman"/>
          <w:sz w:val="24"/>
          <w:szCs w:val="24"/>
          <w:lang w:bidi="en-US"/>
        </w:rPr>
        <w:t>у</w:t>
      </w:r>
      <w:r w:rsidR="00C36947"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>рному</w:t>
      </w: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 xml:space="preserve">  направлению  уделялось большое внимание. На уровне образовательной организации были проведены общешкольные мероприятия и концерты в соответствии с планом воспитательной работы. Например, традиционная линейка ко Дню знаний, праздничный концерт ко Дню Учителя, общешкольное мероприятие «Осенний бал», «Новогодняя открытка», праздничный концерт к Международному женскому Дню», фестиваль военно-патриотической песни «Споемте, друзья!». </w:t>
      </w:r>
    </w:p>
    <w:p w:rsidR="00094854" w:rsidRPr="00D17824" w:rsidRDefault="00094854" w:rsidP="00AD3AF6">
      <w:pPr>
        <w:spacing w:after="0" w:line="240" w:lineRule="auto"/>
        <w:ind w:firstLine="426"/>
        <w:jc w:val="both"/>
        <w:rPr>
          <w:rFonts w:ascii="Times New Roman" w:eastAsia="Georgia" w:hAnsi="Times New Roman" w:cs="Times New Roman"/>
          <w:sz w:val="24"/>
          <w:szCs w:val="24"/>
          <w:lang w:bidi="en-US"/>
        </w:rPr>
      </w:pP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>Учащиеся принимали участие в  таких творческих конкурсах: городской конкурс «Красна девица и добрый молодец», прикладная галерея «Мир в котором я живу», республиканский этап конкурса «Моя малая Родина: природа, культура, этнос».</w:t>
      </w:r>
    </w:p>
    <w:p w:rsidR="00094854" w:rsidRPr="00D17824" w:rsidRDefault="00094854" w:rsidP="00AD3AF6">
      <w:pPr>
        <w:spacing w:after="0" w:line="240" w:lineRule="auto"/>
        <w:ind w:firstLine="426"/>
        <w:jc w:val="center"/>
        <w:rPr>
          <w:rFonts w:ascii="Times New Roman" w:eastAsia="Georgia" w:hAnsi="Times New Roman" w:cs="Times New Roman"/>
          <w:i/>
          <w:sz w:val="24"/>
          <w:szCs w:val="24"/>
          <w:lang w:bidi="en-US"/>
        </w:rPr>
      </w:pPr>
      <w:r w:rsidRPr="00D17824">
        <w:rPr>
          <w:rFonts w:ascii="Times New Roman" w:eastAsia="Georgia" w:hAnsi="Times New Roman" w:cs="Times New Roman"/>
          <w:i/>
          <w:sz w:val="24"/>
          <w:szCs w:val="24"/>
          <w:lang w:bidi="en-US"/>
        </w:rPr>
        <w:t>Общеинтеллектуальное направление</w:t>
      </w:r>
    </w:p>
    <w:p w:rsidR="00094854" w:rsidRPr="00D17824" w:rsidRDefault="00C36947" w:rsidP="00AD3AF6">
      <w:pPr>
        <w:spacing w:after="0" w:line="240" w:lineRule="auto"/>
        <w:ind w:firstLine="426"/>
        <w:jc w:val="both"/>
        <w:rPr>
          <w:rFonts w:ascii="Times New Roman" w:eastAsia="Georgia" w:hAnsi="Times New Roman" w:cs="Times New Roman"/>
          <w:sz w:val="24"/>
          <w:szCs w:val="24"/>
          <w:lang w:bidi="en-US"/>
        </w:rPr>
      </w:pP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>В структуру ДОО «Вектор» входит «Научное общество учащихся».</w:t>
      </w:r>
      <w:r>
        <w:rPr>
          <w:rFonts w:ascii="Times New Roman" w:eastAsia="Georgia" w:hAnsi="Times New Roman" w:cs="Times New Roman"/>
          <w:sz w:val="24"/>
          <w:szCs w:val="24"/>
          <w:lang w:bidi="en-US"/>
        </w:rPr>
        <w:t xml:space="preserve"> </w:t>
      </w: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 xml:space="preserve">Учащиеся участвовали и становились победителями  в научно-практических конференциях,  форумов «Зилант» и «Зилантенок», и интеллектуальных конкурсах различной направленности. </w:t>
      </w:r>
      <w:r w:rsidR="00094854"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>Принимали участие в командных интеллектуальных играх «Мудрый совенок», «Горлица - птица года». Проводилась ежегодная школьная конференция защиты проектов учащимися.</w:t>
      </w:r>
    </w:p>
    <w:p w:rsidR="00094854" w:rsidRPr="00D17824" w:rsidRDefault="00094854" w:rsidP="00AD3AF6">
      <w:pPr>
        <w:spacing w:after="0" w:line="240" w:lineRule="auto"/>
        <w:ind w:firstLine="426"/>
        <w:jc w:val="center"/>
        <w:rPr>
          <w:rFonts w:ascii="Times New Roman" w:eastAsia="Georgia" w:hAnsi="Times New Roman" w:cs="Times New Roman"/>
          <w:i/>
          <w:sz w:val="24"/>
          <w:szCs w:val="24"/>
          <w:lang w:bidi="en-US"/>
        </w:rPr>
      </w:pPr>
      <w:r w:rsidRPr="00D17824">
        <w:rPr>
          <w:rFonts w:ascii="Times New Roman" w:eastAsia="Georgia" w:hAnsi="Times New Roman" w:cs="Times New Roman"/>
          <w:i/>
          <w:sz w:val="24"/>
          <w:szCs w:val="24"/>
          <w:lang w:bidi="en-US"/>
        </w:rPr>
        <w:t>Социальное направление</w:t>
      </w:r>
    </w:p>
    <w:p w:rsidR="00094854" w:rsidRPr="00D17824" w:rsidRDefault="00094854" w:rsidP="00AD3AF6">
      <w:pPr>
        <w:spacing w:after="0" w:line="240" w:lineRule="auto"/>
        <w:ind w:firstLine="426"/>
        <w:jc w:val="both"/>
        <w:rPr>
          <w:rFonts w:ascii="Times New Roman" w:eastAsia="Georgia" w:hAnsi="Times New Roman" w:cs="Times New Roman"/>
          <w:sz w:val="24"/>
          <w:szCs w:val="24"/>
          <w:lang w:bidi="en-US"/>
        </w:rPr>
      </w:pP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>Продолжает работу Пресс-центр,  реализуется  социальный  проект «Юные журналисты». Ребята ежемесячно выпускают номер школьной газеты, посвященный тематике месяца по плану воспитательной работы.  Ежегодно принимают участия в Форуме Юных граждан.</w:t>
      </w:r>
    </w:p>
    <w:p w:rsidR="00094854" w:rsidRPr="00D17824" w:rsidRDefault="00094854" w:rsidP="00AD3AF6">
      <w:pPr>
        <w:spacing w:after="0" w:line="240" w:lineRule="auto"/>
        <w:ind w:firstLine="426"/>
        <w:jc w:val="both"/>
        <w:rPr>
          <w:rFonts w:ascii="Times New Roman" w:eastAsia="Georgia" w:hAnsi="Times New Roman" w:cs="Times New Roman"/>
          <w:sz w:val="24"/>
          <w:szCs w:val="24"/>
          <w:lang w:bidi="en-US"/>
        </w:rPr>
      </w:pP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 xml:space="preserve">      Учащиеся участвуют в традиционных благотворительных ярмарках различного уровня,  изготавливают  изделия, обеспечивают  реализацию продукции. Организован  волонтерский отряд, обеспечивающий участие в  добровольческих акциях и мероприятиях в рамках проекта «Добрая Казань». </w:t>
      </w:r>
    </w:p>
    <w:p w:rsidR="00094854" w:rsidRPr="00D17824" w:rsidRDefault="00094854" w:rsidP="00AD3AF6">
      <w:pPr>
        <w:spacing w:after="0" w:line="240" w:lineRule="auto"/>
        <w:ind w:firstLine="426"/>
        <w:jc w:val="both"/>
        <w:rPr>
          <w:rFonts w:ascii="Times New Roman" w:eastAsia="Georgia" w:hAnsi="Times New Roman" w:cs="Times New Roman"/>
          <w:sz w:val="24"/>
          <w:szCs w:val="24"/>
          <w:lang w:bidi="en-US"/>
        </w:rPr>
      </w:pP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 xml:space="preserve">Организована работа Школьной Бизнес Компании, </w:t>
      </w:r>
      <w:r w:rsidR="00C36947"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>учащиеся</w:t>
      </w:r>
      <w:r w:rsidR="00C36947">
        <w:rPr>
          <w:rFonts w:ascii="Times New Roman" w:eastAsia="Georgia" w:hAnsi="Times New Roman" w:cs="Times New Roman"/>
          <w:sz w:val="24"/>
          <w:szCs w:val="24"/>
          <w:lang w:bidi="en-US"/>
        </w:rPr>
        <w:t xml:space="preserve"> </w:t>
      </w:r>
      <w:r w:rsidR="00C36947"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>приняли</w:t>
      </w: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 xml:space="preserve"> участие в Республиканском проекте «Детский каворкинг».</w:t>
      </w:r>
    </w:p>
    <w:p w:rsidR="00094854" w:rsidRPr="00D17824" w:rsidRDefault="00094854" w:rsidP="00AD3A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>В</w:t>
      </w:r>
      <w:r w:rsidRPr="00D17824">
        <w:rPr>
          <w:rFonts w:ascii="Times New Roman" w:hAnsi="Times New Roman" w:cs="Times New Roman"/>
          <w:sz w:val="24"/>
          <w:szCs w:val="24"/>
        </w:rPr>
        <w:t xml:space="preserve"> работе </w:t>
      </w: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 xml:space="preserve">центра экологического образования «Экошкола» </w:t>
      </w:r>
      <w:r w:rsidRPr="00D17824">
        <w:rPr>
          <w:rFonts w:ascii="Times New Roman" w:hAnsi="Times New Roman" w:cs="Times New Roman"/>
          <w:sz w:val="24"/>
          <w:szCs w:val="24"/>
        </w:rPr>
        <w:t>особое внимание  уделялось реализации городской программы раздельного сбора мусора. В рамках работы по экологическому направлению проведены следующие мероприятия:</w:t>
      </w:r>
    </w:p>
    <w:p w:rsidR="00094854" w:rsidRPr="00D17824" w:rsidRDefault="00C36947" w:rsidP="00AD3AF6">
      <w:pPr>
        <w:pStyle w:val="a9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участие и победы в традиционных конкурсах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7824">
        <w:rPr>
          <w:rFonts w:ascii="Times New Roman" w:hAnsi="Times New Roman" w:cs="Times New Roman"/>
          <w:sz w:val="24"/>
          <w:szCs w:val="24"/>
        </w:rPr>
        <w:t>«Зилант», «Зилантенок», «Моя малая родина: природа, культура, этнос», «Краски осени», «Животный мир глазами детей», «Вторая жизнь упаковки», «Терра ботаника»;</w:t>
      </w:r>
    </w:p>
    <w:p w:rsidR="00094854" w:rsidRPr="00D17824" w:rsidRDefault="00094854" w:rsidP="00AD3AF6">
      <w:pPr>
        <w:pStyle w:val="a9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участие в республиканском слете юных экологов «Юннаты Татарстана» (г. Набережные Челны);</w:t>
      </w:r>
    </w:p>
    <w:p w:rsidR="00094854" w:rsidRPr="00D17824" w:rsidRDefault="00094854" w:rsidP="00AD3AF6">
      <w:pPr>
        <w:pStyle w:val="a9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проведение общешкольного мероприятия «Экоквест»;</w:t>
      </w:r>
    </w:p>
    <w:p w:rsidR="00094854" w:rsidRPr="00D17824" w:rsidRDefault="00094854" w:rsidP="00AD3AF6">
      <w:pPr>
        <w:pStyle w:val="a9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мероприятия  по раздельному сбору мусора в рамках городской программы «Разделяй с нами!»;</w:t>
      </w:r>
    </w:p>
    <w:p w:rsidR="00094854" w:rsidRPr="00D17824" w:rsidRDefault="00094854" w:rsidP="00AD3AF6">
      <w:pPr>
        <w:pStyle w:val="a9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участие в городском проекте «Экологическая ответственность» - конкурс «Долг каждого человека»;</w:t>
      </w:r>
    </w:p>
    <w:p w:rsidR="00094854" w:rsidRPr="00D17824" w:rsidRDefault="00094854" w:rsidP="00AD3AF6">
      <w:pPr>
        <w:pStyle w:val="a9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участие в городском орнитологическом проекте «Феникс» - конкурс «Горлица – птица года», изготовление кормушек и подкормка птиц.</w:t>
      </w:r>
    </w:p>
    <w:p w:rsidR="00094854" w:rsidRPr="00D17824" w:rsidRDefault="00094854" w:rsidP="00AD3AF6">
      <w:pPr>
        <w:spacing w:after="0" w:line="240" w:lineRule="auto"/>
        <w:jc w:val="center"/>
        <w:rPr>
          <w:rFonts w:ascii="Times New Roman" w:eastAsia="Georgia" w:hAnsi="Times New Roman" w:cs="Times New Roman"/>
          <w:i/>
          <w:sz w:val="24"/>
          <w:szCs w:val="24"/>
          <w:lang w:bidi="en-US"/>
        </w:rPr>
      </w:pPr>
      <w:r w:rsidRPr="00D17824">
        <w:rPr>
          <w:rFonts w:ascii="Times New Roman" w:eastAsia="Georgia" w:hAnsi="Times New Roman" w:cs="Times New Roman"/>
          <w:i/>
          <w:sz w:val="24"/>
          <w:szCs w:val="24"/>
          <w:lang w:bidi="en-US"/>
        </w:rPr>
        <w:t>Духовно-нравственное направление</w:t>
      </w:r>
    </w:p>
    <w:p w:rsidR="00094854" w:rsidRPr="00D17824" w:rsidRDefault="00094854" w:rsidP="00AD3AF6">
      <w:pPr>
        <w:spacing w:after="0" w:line="240" w:lineRule="auto"/>
        <w:ind w:firstLine="426"/>
        <w:jc w:val="both"/>
        <w:rPr>
          <w:rFonts w:ascii="Times New Roman" w:eastAsia="Georgia" w:hAnsi="Times New Roman" w:cs="Times New Roman"/>
          <w:sz w:val="24"/>
          <w:szCs w:val="24"/>
          <w:lang w:bidi="en-US"/>
        </w:rPr>
      </w:pPr>
      <w:r w:rsidRPr="00D17824">
        <w:rPr>
          <w:rFonts w:ascii="Times New Roman" w:hAnsi="Times New Roman" w:cs="Times New Roman"/>
          <w:sz w:val="24"/>
          <w:szCs w:val="24"/>
        </w:rPr>
        <w:t>Особую значимость в направлении духовно-нравственного воспитания имеет организация  работы  в преддверье празднования 75-летия Великой Победы.</w:t>
      </w: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 xml:space="preserve"> Продолжает работу музей «История школы». </w:t>
      </w:r>
      <w:r w:rsidR="00C36947"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>Учащиеся</w:t>
      </w:r>
      <w:r w:rsidR="00C36947">
        <w:rPr>
          <w:rFonts w:ascii="Times New Roman" w:eastAsia="Georgia" w:hAnsi="Times New Roman" w:cs="Times New Roman"/>
          <w:sz w:val="24"/>
          <w:szCs w:val="24"/>
          <w:lang w:bidi="en-US"/>
        </w:rPr>
        <w:t xml:space="preserve">, </w:t>
      </w:r>
      <w:r w:rsidR="00C36947"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>входящие</w:t>
      </w: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 xml:space="preserve"> в объединение «Поиск», ведут активную музейную, экскурсионную и поисковую работу. Ребятами осуществляется перевод экспозиции музея в цифровой аналог. Учащиеся становились призерами и победителями конкурсных мероприятий различного уровня, являлись участниками и организаторами мероприятий:</w:t>
      </w:r>
    </w:p>
    <w:p w:rsidR="00094854" w:rsidRPr="00D17824" w:rsidRDefault="00094854" w:rsidP="00AD3AF6">
      <w:pPr>
        <w:pStyle w:val="a9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 xml:space="preserve">вступление </w:t>
      </w:r>
      <w:r w:rsidR="005A56DA" w:rsidRPr="00D17824">
        <w:rPr>
          <w:rFonts w:ascii="Times New Roman" w:hAnsi="Times New Roman" w:cs="Times New Roman"/>
          <w:sz w:val="24"/>
          <w:szCs w:val="24"/>
        </w:rPr>
        <w:t>учащихся</w:t>
      </w:r>
      <w:r w:rsidRPr="00D17824">
        <w:rPr>
          <w:rFonts w:ascii="Times New Roman" w:hAnsi="Times New Roman" w:cs="Times New Roman"/>
          <w:sz w:val="24"/>
          <w:szCs w:val="24"/>
        </w:rPr>
        <w:t xml:space="preserve"> 8-х классов в ряды юнармейского движения. Победы на районных соревнованиях «Равнение на Победу» (подтягивание на перекладине);</w:t>
      </w:r>
    </w:p>
    <w:p w:rsidR="00094854" w:rsidRPr="00D17824" w:rsidRDefault="00094854" w:rsidP="00AD3AF6">
      <w:pPr>
        <w:pStyle w:val="a9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 xml:space="preserve">реализация новых проектов «Музей для родителей», « Музей детскому саду»; </w:t>
      </w:r>
    </w:p>
    <w:p w:rsidR="00094854" w:rsidRPr="00D17824" w:rsidRDefault="00094854" w:rsidP="00AD3AF6">
      <w:pPr>
        <w:pStyle w:val="a9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участие городском в конкурсе-смотре школьных музеев;</w:t>
      </w:r>
    </w:p>
    <w:p w:rsidR="00094854" w:rsidRPr="00D17824" w:rsidRDefault="00094854" w:rsidP="00AD3AF6">
      <w:pPr>
        <w:pStyle w:val="a9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традиционное участие в конкурсах «Нет фашизму!», «Растим патриотов России», «Хроники Победы», «Растить патриотов»;</w:t>
      </w:r>
    </w:p>
    <w:p w:rsidR="00094854" w:rsidRPr="00D17824" w:rsidRDefault="00094854" w:rsidP="00AD3AF6">
      <w:pPr>
        <w:pStyle w:val="a9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мероприятия в рамках городского проекта «Звезда Победы» и «100 лет ТАССР»;</w:t>
      </w:r>
    </w:p>
    <w:p w:rsidR="00094854" w:rsidRPr="00D17824" w:rsidRDefault="00094854" w:rsidP="00AD3AF6">
      <w:pPr>
        <w:pStyle w:val="a9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lastRenderedPageBreak/>
        <w:t>участие в городских и районных конференциях, таких как «Героями не рождаются», «Мужество останется в веках».</w:t>
      </w:r>
    </w:p>
    <w:p w:rsidR="00094854" w:rsidRPr="00D17824" w:rsidRDefault="00094854" w:rsidP="00AD3AF6">
      <w:pPr>
        <w:spacing w:after="0" w:line="240" w:lineRule="auto"/>
        <w:ind w:firstLine="426"/>
        <w:jc w:val="center"/>
        <w:rPr>
          <w:rFonts w:ascii="Times New Roman" w:eastAsia="Georgia" w:hAnsi="Times New Roman" w:cs="Times New Roman"/>
          <w:i/>
          <w:sz w:val="24"/>
          <w:szCs w:val="24"/>
          <w:lang w:bidi="en-US"/>
        </w:rPr>
      </w:pPr>
      <w:r w:rsidRPr="00D17824">
        <w:rPr>
          <w:rFonts w:ascii="Times New Roman" w:eastAsia="Georgia" w:hAnsi="Times New Roman" w:cs="Times New Roman"/>
          <w:i/>
          <w:sz w:val="24"/>
          <w:szCs w:val="24"/>
          <w:lang w:bidi="en-US"/>
        </w:rPr>
        <w:t>Спортивно-оздоровительное направление</w:t>
      </w:r>
    </w:p>
    <w:p w:rsidR="00094854" w:rsidRPr="00D17824" w:rsidRDefault="00094854" w:rsidP="00AD3AF6">
      <w:pPr>
        <w:spacing w:after="0" w:line="240" w:lineRule="auto"/>
        <w:ind w:firstLine="426"/>
        <w:jc w:val="both"/>
        <w:rPr>
          <w:rFonts w:ascii="Times New Roman" w:eastAsia="Georgia" w:hAnsi="Times New Roman" w:cs="Times New Roman"/>
          <w:sz w:val="24"/>
          <w:szCs w:val="24"/>
          <w:lang w:bidi="en-US"/>
        </w:rPr>
      </w:pP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 xml:space="preserve">На базе Учреждения функционирует СК «Стремление». </w:t>
      </w:r>
      <w:r w:rsidR="00C36947"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>Учащиеся</w:t>
      </w:r>
      <w:r w:rsidR="00C36947">
        <w:rPr>
          <w:rFonts w:ascii="Times New Roman" w:eastAsia="Georgia" w:hAnsi="Times New Roman" w:cs="Times New Roman"/>
          <w:sz w:val="24"/>
          <w:szCs w:val="24"/>
          <w:lang w:bidi="en-US"/>
        </w:rPr>
        <w:t xml:space="preserve"> </w:t>
      </w:r>
      <w:r w:rsidR="00C36947"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>старших</w:t>
      </w: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 xml:space="preserve"> классов ежегодно участвуют в  районных испытаниях ФСК ГТО на получение значков. </w:t>
      </w:r>
      <w:r w:rsidR="00C36947"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>Учащиеся</w:t>
      </w:r>
      <w:r w:rsidR="00C36947">
        <w:rPr>
          <w:rFonts w:ascii="Times New Roman" w:eastAsia="Georgia" w:hAnsi="Times New Roman" w:cs="Times New Roman"/>
          <w:sz w:val="24"/>
          <w:szCs w:val="24"/>
          <w:lang w:bidi="en-US"/>
        </w:rPr>
        <w:t xml:space="preserve"> </w:t>
      </w:r>
      <w:r w:rsidR="00C36947"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>занимают</w:t>
      </w: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 xml:space="preserve"> призовые места в спортивных соревнованиях различного уровня.  </w:t>
      </w:r>
    </w:p>
    <w:p w:rsidR="00094854" w:rsidRPr="00D17824" w:rsidRDefault="00094854" w:rsidP="00AD3AF6">
      <w:pPr>
        <w:pStyle w:val="a9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 xml:space="preserve">Традиционные мероприятия: </w:t>
      </w:r>
    </w:p>
    <w:p w:rsidR="00094854" w:rsidRPr="00D17824" w:rsidRDefault="00094854" w:rsidP="00AD3AF6">
      <w:pPr>
        <w:pStyle w:val="a9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«Лыжня России», «Кросс наций»;</w:t>
      </w:r>
    </w:p>
    <w:p w:rsidR="00094854" w:rsidRPr="00D17824" w:rsidRDefault="00094854" w:rsidP="00AD3AF6">
      <w:pPr>
        <w:pStyle w:val="a9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проведение фестивалей  ФСК ГТО сдача нормативов 2-4 ступень;</w:t>
      </w:r>
    </w:p>
    <w:p w:rsidR="00094854" w:rsidRPr="00D17824" w:rsidRDefault="00094854" w:rsidP="00AD3AF6">
      <w:pPr>
        <w:pStyle w:val="a9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школьные турниры по волейболу;</w:t>
      </w:r>
    </w:p>
    <w:p w:rsidR="00094854" w:rsidRPr="00D17824" w:rsidRDefault="00094854" w:rsidP="00AD3AF6">
      <w:pPr>
        <w:pStyle w:val="a9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районные соревнования по легкоатлетическому кроссу – девушки 3 место, юноши – 1 место;</w:t>
      </w:r>
    </w:p>
    <w:p w:rsidR="00094854" w:rsidRPr="00D17824" w:rsidRDefault="00094854" w:rsidP="00AD3AF6">
      <w:pPr>
        <w:pStyle w:val="a9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участие в районных соревнованиях по минифутболу среди юношей, по волейболу среди юношей, по баскетболу среди девушек, по шахматам среди девушек и среди юношей (5-7 класс).</w:t>
      </w:r>
    </w:p>
    <w:p w:rsidR="00094854" w:rsidRPr="00D17824" w:rsidRDefault="00094854" w:rsidP="00AD3AF6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7824">
        <w:rPr>
          <w:rFonts w:ascii="Times New Roman" w:hAnsi="Times New Roman" w:cs="Times New Roman"/>
          <w:sz w:val="24"/>
          <w:szCs w:val="24"/>
        </w:rPr>
        <w:t>Спортивные мероприятия проходят на высоком уровне и интересны учащимся, но зачастую проходят без привлечения родительской общественности. Следует чаще привлекать родителей к значимым школьным событиям. Все события хорошо освещаются в социальной сети Инстаграм, на которую подписаны большинство родителей, ведется фотолетопись школьной жизни.</w:t>
      </w:r>
      <w:r w:rsidRPr="00D178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</w:t>
      </w:r>
    </w:p>
    <w:p w:rsidR="00094854" w:rsidRPr="00D17824" w:rsidRDefault="00094854" w:rsidP="00AD3AF6">
      <w:pPr>
        <w:tabs>
          <w:tab w:val="left" w:pos="0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D1782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Профилактическая работа</w:t>
      </w:r>
    </w:p>
    <w:p w:rsidR="00094854" w:rsidRPr="00D17824" w:rsidRDefault="00094854" w:rsidP="00AD3AF6">
      <w:pPr>
        <w:spacing w:after="0" w:line="240" w:lineRule="auto"/>
        <w:ind w:firstLine="426"/>
        <w:jc w:val="both"/>
        <w:rPr>
          <w:rFonts w:ascii="Times New Roman" w:eastAsia="Georgia" w:hAnsi="Times New Roman" w:cs="Times New Roman"/>
          <w:sz w:val="24"/>
          <w:szCs w:val="24"/>
          <w:lang w:bidi="en-US"/>
        </w:rPr>
      </w:pP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>Одно из основных направлений в воспитательной работе - профилактика  асоциального поведения. На настоящее время такие факторы как, снижение авторитета семьи, трудное материальное положение, миграция населения, препятствуют развитию личностных, волевых качеств ребенка, а отсутствие должного внимания со стороны взрослых,</w:t>
      </w:r>
      <w:r w:rsidRPr="00D17824">
        <w:rPr>
          <w:rFonts w:ascii="Times New Roman" w:eastAsia="Georgia" w:hAnsi="Times New Roman" w:cs="Times New Roman"/>
          <w:sz w:val="24"/>
          <w:szCs w:val="24"/>
          <w:lang w:val="en-US" w:bidi="en-US"/>
        </w:rPr>
        <w:t> </w:t>
      </w: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 xml:space="preserve"> приводит к асоциальному поведению. Как следствие этого, происходит изменение системы ценностей и критериев социальной справедливости, нарушение</w:t>
      </w:r>
      <w:r w:rsidRPr="00D17824">
        <w:rPr>
          <w:rFonts w:ascii="Times New Roman" w:eastAsia="Georgia" w:hAnsi="Times New Roman" w:cs="Times New Roman"/>
          <w:sz w:val="24"/>
          <w:szCs w:val="24"/>
          <w:lang w:val="en-US" w:bidi="en-US"/>
        </w:rPr>
        <w:t> </w:t>
      </w: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 xml:space="preserve"> системы адаптации подростков и молодежи в обществе. Образовательная  организация принимает необходимые</w:t>
      </w:r>
      <w:r w:rsidRPr="00D17824">
        <w:rPr>
          <w:rFonts w:ascii="Times New Roman" w:eastAsia="Georgia" w:hAnsi="Times New Roman" w:cs="Times New Roman"/>
          <w:sz w:val="24"/>
          <w:szCs w:val="24"/>
          <w:lang w:val="en-US" w:bidi="en-US"/>
        </w:rPr>
        <w:t> </w:t>
      </w: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 xml:space="preserve"> меры для формирования здорового образа жизни, законопослушного поведения, предотвращения правонарушений среди </w:t>
      </w:r>
      <w:r w:rsidR="005A56DA"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>учащихся</w:t>
      </w: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 xml:space="preserve"> и реабилитации подростков с девиантным поведением.</w:t>
      </w:r>
    </w:p>
    <w:p w:rsidR="00094854" w:rsidRPr="00D17824" w:rsidRDefault="00094854" w:rsidP="00AD3AF6">
      <w:pPr>
        <w:spacing w:after="0" w:line="240" w:lineRule="auto"/>
        <w:ind w:firstLine="426"/>
        <w:jc w:val="both"/>
        <w:rPr>
          <w:rFonts w:ascii="Times New Roman" w:eastAsia="Georgia" w:hAnsi="Times New Roman" w:cs="Times New Roman"/>
          <w:sz w:val="24"/>
          <w:szCs w:val="24"/>
          <w:lang w:bidi="en-US"/>
        </w:rPr>
      </w:pP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 xml:space="preserve">Образовательная организация реализует «Программу по профилактике безнадзорности и правонарушений среди </w:t>
      </w:r>
      <w:r w:rsidR="005A56DA"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>учащихся</w:t>
      </w: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 xml:space="preserve"> на 2015-2020гг.». Цель данной программы - повышение уровня профилактической работы по предупреждению правонарушений и преступлений среди </w:t>
      </w:r>
      <w:r w:rsidR="005A56DA"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>учащихся</w:t>
      </w: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 xml:space="preserve"> образовательной организации. </w:t>
      </w:r>
    </w:p>
    <w:p w:rsidR="00094854" w:rsidRPr="00D17824" w:rsidRDefault="00094854" w:rsidP="00AD3AF6">
      <w:pPr>
        <w:tabs>
          <w:tab w:val="left" w:pos="267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данному направлению составлены и реализуются: план работы по профилактике правонарушений и преступлений  в рамках программы «Профилактики правонарушений и преступлений»; совместный план с ПДН ОП №4 «Юдино»; план работы педагога-психолога; план работы по профилактике употребления ПАВ; план работы Совета профилактики правонарушений; планы работы с детьми «Группы риска» - групповой маршрут, для детей ПДН учета составляются индивидуальные программы реабилитации, для детей СОП – индивидуальные планы работы.</w:t>
      </w:r>
    </w:p>
    <w:p w:rsidR="00094854" w:rsidRPr="00D17824" w:rsidRDefault="00094854" w:rsidP="00AD3AF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D178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</w:t>
      </w:r>
      <w:r w:rsidRPr="00D1782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Количество совершенных правонарушений и преступлений в динамике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22"/>
        <w:gridCol w:w="1191"/>
        <w:gridCol w:w="1309"/>
        <w:gridCol w:w="1310"/>
        <w:gridCol w:w="1191"/>
        <w:gridCol w:w="1098"/>
      </w:tblGrid>
      <w:tr w:rsidR="000531CA" w:rsidRPr="00D17824" w:rsidTr="000531CA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Динамика совершения правонарушений, преступлений обучающимися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2016-2017</w:t>
            </w:r>
          </w:p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уч.г.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2017-2018 уч.г.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2018-2019 уч.г.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2019-2020 уч.г.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2020-2021 </w:t>
            </w:r>
          </w:p>
        </w:tc>
      </w:tr>
      <w:tr w:rsidR="000531CA" w:rsidRPr="00D17824" w:rsidTr="000531CA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учащихся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</w:tr>
      <w:tr w:rsidR="000531CA" w:rsidRPr="00D17824" w:rsidTr="000531CA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 ВШУ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0531CA" w:rsidRPr="00D17824" w:rsidTr="000531CA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 учете в ПДН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531CA" w:rsidRPr="00D17824" w:rsidTr="000531CA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 учете СОП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531CA" w:rsidRPr="00D17824" w:rsidTr="000531CA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правонарушений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531CA" w:rsidRPr="00D17824" w:rsidTr="000531CA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преступлений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531CA" w:rsidRPr="00D17824" w:rsidTr="000531CA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задержанных за распитие спиртных напитков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531CA" w:rsidRPr="00D17824" w:rsidTr="000531CA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Профосмотры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094854" w:rsidRPr="00D17824" w:rsidRDefault="00094854" w:rsidP="00AD3AF6">
      <w:pPr>
        <w:spacing w:after="0" w:line="240" w:lineRule="auto"/>
        <w:ind w:firstLine="426"/>
        <w:jc w:val="both"/>
        <w:rPr>
          <w:rFonts w:ascii="Times New Roman" w:eastAsia="Georgia" w:hAnsi="Times New Roman" w:cs="Times New Roman"/>
          <w:sz w:val="24"/>
          <w:szCs w:val="24"/>
          <w:lang w:eastAsia="ru-RU" w:bidi="en-US"/>
        </w:rPr>
      </w:pPr>
      <w:r w:rsidRPr="00D17824">
        <w:rPr>
          <w:rFonts w:ascii="Times New Roman" w:eastAsia="Georgia" w:hAnsi="Times New Roman" w:cs="Times New Roman"/>
          <w:sz w:val="24"/>
          <w:szCs w:val="24"/>
          <w:lang w:eastAsia="ru-RU" w:bidi="en-US"/>
        </w:rPr>
        <w:t xml:space="preserve">При анализе данных за несколько лет просматривается, что в этом году имеет место рост показателей по учету ВШК и совершенным преступлениям. Распитие спиртных напитков в этом году, как и в прошлом не было зафиксировано. Количество правонарушений снизилось, на данный </w:t>
      </w:r>
      <w:r w:rsidRPr="00D17824">
        <w:rPr>
          <w:rFonts w:ascii="Times New Roman" w:eastAsia="Georgia" w:hAnsi="Times New Roman" w:cs="Times New Roman"/>
          <w:sz w:val="24"/>
          <w:szCs w:val="24"/>
          <w:lang w:eastAsia="ru-RU" w:bidi="en-US"/>
        </w:rPr>
        <w:lastRenderedPageBreak/>
        <w:t>момент их 3 - это несоблюдение закона № 71 РТ – комендантский час, т.е. нахождение подростков в темное время суток без сопровождения законных представителей.</w:t>
      </w:r>
    </w:p>
    <w:p w:rsidR="00094854" w:rsidRPr="00D17824" w:rsidRDefault="00094854" w:rsidP="00AD3AF6">
      <w:pPr>
        <w:spacing w:after="0" w:line="240" w:lineRule="auto"/>
        <w:ind w:firstLine="426"/>
        <w:jc w:val="both"/>
        <w:rPr>
          <w:rFonts w:ascii="Times New Roman" w:eastAsia="Georgia" w:hAnsi="Times New Roman" w:cs="Times New Roman"/>
          <w:sz w:val="24"/>
          <w:szCs w:val="24"/>
          <w:lang w:eastAsia="ru-RU" w:bidi="en-US"/>
        </w:rPr>
      </w:pPr>
      <w:r w:rsidRPr="00D17824">
        <w:rPr>
          <w:rFonts w:ascii="Times New Roman" w:eastAsia="Georgia" w:hAnsi="Times New Roman" w:cs="Times New Roman"/>
          <w:sz w:val="24"/>
          <w:szCs w:val="24"/>
          <w:lang w:eastAsia="ru-RU" w:bidi="en-US"/>
        </w:rPr>
        <w:t xml:space="preserve">На данный момент детей, состоящих на учете ПДН – 4, семей – 0. На республиканском учете семей и несовершеннолетних СОП состоит 2 семьи </w:t>
      </w:r>
      <w:r w:rsidR="005A56DA" w:rsidRPr="00D17824">
        <w:rPr>
          <w:rFonts w:ascii="Times New Roman" w:eastAsia="Georgia" w:hAnsi="Times New Roman" w:cs="Times New Roman"/>
          <w:sz w:val="24"/>
          <w:szCs w:val="24"/>
          <w:lang w:eastAsia="ru-RU" w:bidi="en-US"/>
        </w:rPr>
        <w:t>учащихся</w:t>
      </w:r>
      <w:r w:rsidRPr="00D17824">
        <w:rPr>
          <w:rFonts w:ascii="Times New Roman" w:eastAsia="Georgia" w:hAnsi="Times New Roman" w:cs="Times New Roman"/>
          <w:sz w:val="24"/>
          <w:szCs w:val="24"/>
          <w:lang w:eastAsia="ru-RU" w:bidi="en-US"/>
        </w:rPr>
        <w:t>.</w:t>
      </w:r>
    </w:p>
    <w:p w:rsidR="00094854" w:rsidRPr="00D17824" w:rsidRDefault="00094854" w:rsidP="00AD3AF6">
      <w:pPr>
        <w:tabs>
          <w:tab w:val="left" w:pos="267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года велась интенсивная профилактическая работа: встречи </w:t>
      </w:r>
      <w:r w:rsidR="005A56DA"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</w:t>
      </w:r>
      <w:r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сотрудниками ПДН, педагогические советы с обсуждением вопросов профилактики правонарушений, работа Совета профилактики правонарушений, родительские собрания с выступлением сотрудников МВД (ПДН, ГИБДД), РЖД, классные часы на правовую тематику и профориентационная работа сотрудниками различных ведомств МВД (ФСИН, МЧС).</w:t>
      </w:r>
      <w:r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Профилактическая работа в учебном году не принесла ожидаемых результатов по снижению количества правонарушений и преступлений. Необходимо усилить адресность профилактической работы. </w:t>
      </w:r>
    </w:p>
    <w:p w:rsidR="00094854" w:rsidRPr="00D17824" w:rsidRDefault="00094854" w:rsidP="00AD3AF6">
      <w:pPr>
        <w:spacing w:after="0" w:line="240" w:lineRule="auto"/>
        <w:jc w:val="center"/>
        <w:rPr>
          <w:rFonts w:ascii="Times New Roman" w:eastAsia="Georgia" w:hAnsi="Times New Roman" w:cs="Times New Roman"/>
          <w:i/>
          <w:sz w:val="24"/>
          <w:szCs w:val="24"/>
          <w:u w:val="single"/>
          <w:lang w:bidi="en-US"/>
        </w:rPr>
      </w:pPr>
      <w:r w:rsidRPr="00D17824">
        <w:rPr>
          <w:rFonts w:ascii="Times New Roman" w:eastAsia="Georgia" w:hAnsi="Times New Roman" w:cs="Times New Roman"/>
          <w:i/>
          <w:sz w:val="24"/>
          <w:szCs w:val="24"/>
          <w:u w:val="single"/>
          <w:lang w:bidi="en-US"/>
        </w:rPr>
        <w:t>Сравнительный анализ социального паспо</w:t>
      </w:r>
      <w:r w:rsidR="00576586" w:rsidRPr="00D17824">
        <w:rPr>
          <w:rFonts w:ascii="Times New Roman" w:eastAsia="Georgia" w:hAnsi="Times New Roman" w:cs="Times New Roman"/>
          <w:i/>
          <w:sz w:val="24"/>
          <w:szCs w:val="24"/>
          <w:u w:val="single"/>
          <w:lang w:bidi="en-US"/>
        </w:rPr>
        <w:t>рта образовательной организации</w:t>
      </w:r>
    </w:p>
    <w:p w:rsidR="000531CA" w:rsidRPr="00D17824" w:rsidRDefault="000531CA" w:rsidP="00AD3AF6">
      <w:pPr>
        <w:spacing w:after="0" w:line="240" w:lineRule="auto"/>
        <w:jc w:val="center"/>
        <w:rPr>
          <w:rFonts w:ascii="Times New Roman" w:eastAsia="Georgia" w:hAnsi="Times New Roman" w:cs="Times New Roman"/>
          <w:i/>
          <w:sz w:val="24"/>
          <w:szCs w:val="24"/>
          <w:u w:val="single"/>
          <w:lang w:bidi="en-US"/>
        </w:rPr>
      </w:pPr>
    </w:p>
    <w:tbl>
      <w:tblPr>
        <w:tblW w:w="10076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29"/>
        <w:gridCol w:w="2642"/>
        <w:gridCol w:w="1223"/>
        <w:gridCol w:w="1489"/>
        <w:gridCol w:w="1488"/>
        <w:gridCol w:w="1352"/>
        <w:gridCol w:w="1353"/>
      </w:tblGrid>
      <w:tr w:rsidR="000531CA" w:rsidRPr="00D17824" w:rsidTr="002B578C">
        <w:trPr>
          <w:trHeight w:val="705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 xml:space="preserve">Категория 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Кол-во</w:t>
            </w:r>
          </w:p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2016-2017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Кол-во</w:t>
            </w:r>
          </w:p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2017-2018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Кол-во</w:t>
            </w:r>
          </w:p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 xml:space="preserve"> 2018-2019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Кол-во</w:t>
            </w:r>
          </w:p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 xml:space="preserve"> 2019-2020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Кол-во</w:t>
            </w:r>
          </w:p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2020-2021</w:t>
            </w:r>
          </w:p>
        </w:tc>
      </w:tr>
      <w:tr w:rsidR="000531CA" w:rsidRPr="00D17824" w:rsidTr="002B578C">
        <w:trPr>
          <w:trHeight w:val="353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Всего учащихся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544</w:t>
            </w:r>
          </w:p>
        </w:tc>
      </w:tr>
      <w:tr w:rsidR="000531CA" w:rsidRPr="00D17824" w:rsidTr="002B578C">
        <w:trPr>
          <w:trHeight w:val="500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Дети, состоящие на учете на ВШК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13</w:t>
            </w:r>
          </w:p>
        </w:tc>
      </w:tr>
      <w:tr w:rsidR="000531CA" w:rsidRPr="00D17824" w:rsidTr="002B578C">
        <w:trPr>
          <w:trHeight w:val="498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Дети, состоящие на учете в ПДН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4</w:t>
            </w:r>
          </w:p>
        </w:tc>
      </w:tr>
      <w:tr w:rsidR="000531CA" w:rsidRPr="00D17824" w:rsidTr="002B578C">
        <w:trPr>
          <w:trHeight w:val="535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Дети, состоящие в базе СОП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0531CA" w:rsidRPr="00D17824" w:rsidTr="002B578C">
        <w:trPr>
          <w:trHeight w:val="482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Семьи, состоящие на учете на ВШК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9</w:t>
            </w:r>
          </w:p>
        </w:tc>
      </w:tr>
      <w:tr w:rsidR="000531CA" w:rsidRPr="00D17824" w:rsidTr="002B578C">
        <w:trPr>
          <w:trHeight w:val="697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Семьи, состоящие на учете в ПДН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0</w:t>
            </w:r>
          </w:p>
        </w:tc>
      </w:tr>
      <w:tr w:rsidR="000531CA" w:rsidRPr="00D17824" w:rsidTr="002B578C">
        <w:trPr>
          <w:trHeight w:val="523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Семьи, состоящие в базе СОП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0531CA" w:rsidRPr="00D17824" w:rsidTr="002B578C">
        <w:trPr>
          <w:trHeight w:val="520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Малообеспеченные семьи </w:t>
            </w:r>
          </w:p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i/>
                <w:iCs/>
                <w:kern w:val="24"/>
                <w:sz w:val="24"/>
                <w:szCs w:val="24"/>
                <w:lang w:eastAsia="ru-RU"/>
              </w:rPr>
              <w:t>(получ. пособие в соц.защ.)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US" w:eastAsia="ru-RU"/>
              </w:rPr>
              <w:t>44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47</w:t>
            </w:r>
          </w:p>
        </w:tc>
      </w:tr>
      <w:tr w:rsidR="000531CA" w:rsidRPr="00D17824" w:rsidTr="002B578C">
        <w:trPr>
          <w:trHeight w:val="353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Многодетные семьи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US" w:eastAsia="ru-RU"/>
              </w:rPr>
              <w:t>45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63</w:t>
            </w:r>
          </w:p>
        </w:tc>
      </w:tr>
      <w:tr w:rsidR="000531CA" w:rsidRPr="00D17824" w:rsidTr="002B578C">
        <w:trPr>
          <w:trHeight w:val="353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Полные семьи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418</w:t>
            </w:r>
          </w:p>
        </w:tc>
      </w:tr>
      <w:tr w:rsidR="000531CA" w:rsidRPr="00D17824" w:rsidTr="002B578C">
        <w:trPr>
          <w:trHeight w:val="353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Неполные семьи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128</w:t>
            </w:r>
          </w:p>
        </w:tc>
      </w:tr>
      <w:tr w:rsidR="000531CA" w:rsidRPr="00D17824" w:rsidTr="002B578C">
        <w:trPr>
          <w:trHeight w:val="330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Дети-сироты: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1 (социаль</w:t>
            </w:r>
          </w:p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ная)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1 (социаль</w:t>
            </w:r>
          </w:p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ная)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3</w:t>
            </w:r>
          </w:p>
        </w:tc>
      </w:tr>
      <w:tr w:rsidR="000531CA" w:rsidRPr="00D17824" w:rsidTr="002B578C">
        <w:trPr>
          <w:trHeight w:val="684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- воспитывающиеся в приемных семьях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1</w:t>
            </w:r>
          </w:p>
        </w:tc>
      </w:tr>
      <w:tr w:rsidR="000531CA" w:rsidRPr="00D17824" w:rsidTr="002B578C">
        <w:trPr>
          <w:trHeight w:val="535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12.2</w:t>
            </w:r>
          </w:p>
        </w:tc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- воспитывающиеся под опекой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3</w:t>
            </w:r>
          </w:p>
        </w:tc>
      </w:tr>
      <w:tr w:rsidR="000531CA" w:rsidRPr="00D17824" w:rsidTr="002B578C">
        <w:trPr>
          <w:trHeight w:val="353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Дети-инвалиды: всего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531CA" w:rsidRPr="00D17824" w:rsidRDefault="000531CA" w:rsidP="00AD3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14</w:t>
            </w:r>
          </w:p>
        </w:tc>
      </w:tr>
    </w:tbl>
    <w:p w:rsidR="00094854" w:rsidRPr="00D17824" w:rsidRDefault="00094854" w:rsidP="00AD3AF6">
      <w:pPr>
        <w:spacing w:after="0" w:line="240" w:lineRule="auto"/>
        <w:ind w:firstLine="426"/>
        <w:jc w:val="both"/>
        <w:rPr>
          <w:rFonts w:ascii="Times New Roman" w:eastAsia="Georgia" w:hAnsi="Times New Roman" w:cs="Times New Roman"/>
          <w:sz w:val="24"/>
          <w:szCs w:val="24"/>
          <w:lang w:bidi="en-US"/>
        </w:rPr>
      </w:pP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 xml:space="preserve">Анализ социального паспорта показывает, что наблюдается стабильное количество  числа </w:t>
      </w:r>
      <w:r w:rsidR="005A56DA"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>учащихся</w:t>
      </w: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 xml:space="preserve"> и семей, состоящих в базе СОП, </w:t>
      </w:r>
      <w:r w:rsidR="002B578C">
        <w:rPr>
          <w:rFonts w:ascii="Times New Roman" w:eastAsia="Georgia" w:hAnsi="Times New Roman" w:cs="Times New Roman"/>
          <w:sz w:val="24"/>
          <w:szCs w:val="24"/>
          <w:lang w:bidi="en-US"/>
        </w:rPr>
        <w:t xml:space="preserve">увеличилось  количество </w:t>
      </w: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>многодетных семей. Количество детей на учете ВШК и  ПДН увеличилось.</w:t>
      </w:r>
      <w:r w:rsidR="002B578C">
        <w:rPr>
          <w:rFonts w:ascii="Times New Roman" w:eastAsia="Georgia" w:hAnsi="Times New Roman" w:cs="Times New Roman"/>
          <w:sz w:val="24"/>
          <w:szCs w:val="24"/>
          <w:lang w:bidi="en-US"/>
        </w:rPr>
        <w:t xml:space="preserve"> Положительная динамика  количества </w:t>
      </w: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 xml:space="preserve"> детей инва</w:t>
      </w:r>
      <w:r w:rsidR="000531CA"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>лидов с 11 до 14</w:t>
      </w:r>
      <w:r w:rsidR="002B578C">
        <w:rPr>
          <w:rFonts w:ascii="Times New Roman" w:eastAsia="Georgia" w:hAnsi="Times New Roman" w:cs="Times New Roman"/>
          <w:sz w:val="24"/>
          <w:szCs w:val="24"/>
          <w:lang w:bidi="en-US"/>
        </w:rPr>
        <w:t xml:space="preserve"> по сравнению с прошлым 2020 </w:t>
      </w: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 xml:space="preserve"> годом. </w:t>
      </w:r>
    </w:p>
    <w:p w:rsidR="00094854" w:rsidRPr="00D17824" w:rsidRDefault="00094854" w:rsidP="00AD3AF6">
      <w:pPr>
        <w:spacing w:after="0" w:line="240" w:lineRule="auto"/>
        <w:ind w:firstLine="426"/>
        <w:jc w:val="both"/>
        <w:rPr>
          <w:rFonts w:ascii="Times New Roman" w:eastAsia="Georgia" w:hAnsi="Times New Roman" w:cs="Times New Roman"/>
          <w:sz w:val="24"/>
          <w:szCs w:val="24"/>
          <w:lang w:bidi="en-US"/>
        </w:rPr>
      </w:pP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lastRenderedPageBreak/>
        <w:t>Хотелось бы отметить, что при составлении социальных паспортов класса, не всегда предоставляется корректная информация родителями. В целом, классные руководители справляются с задачей по выявлению социального неблагополучия семей.</w:t>
      </w:r>
    </w:p>
    <w:p w:rsidR="00094854" w:rsidRPr="00D17824" w:rsidRDefault="00094854" w:rsidP="00AD3AF6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7824">
        <w:rPr>
          <w:rFonts w:ascii="Times New Roman" w:hAnsi="Times New Roman" w:cs="Times New Roman"/>
          <w:i/>
          <w:sz w:val="24"/>
          <w:szCs w:val="24"/>
        </w:rPr>
        <w:t xml:space="preserve">                Пропаганда здорового образа жизни. </w:t>
      </w:r>
      <w:r w:rsidRPr="00D178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Профилактика употребления ПАВ</w:t>
      </w:r>
    </w:p>
    <w:p w:rsidR="00094854" w:rsidRPr="00D17824" w:rsidRDefault="00094854" w:rsidP="00AD3AF6">
      <w:pPr>
        <w:spacing w:after="0" w:line="240" w:lineRule="auto"/>
        <w:ind w:firstLine="426"/>
        <w:jc w:val="both"/>
        <w:rPr>
          <w:rFonts w:ascii="Times New Roman" w:eastAsia="Georgia" w:hAnsi="Times New Roman" w:cs="Times New Roman"/>
          <w:sz w:val="24"/>
          <w:szCs w:val="24"/>
          <w:lang w:bidi="en-US"/>
        </w:rPr>
      </w:pP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>В плане воспитательной работы выделен раздел по спортивно-оздоровительному направлению, где указываются общедоступные спортивные мероприятия. Оформлен  информационный стенд «Здоровье».</w:t>
      </w:r>
    </w:p>
    <w:p w:rsidR="00094854" w:rsidRPr="00D17824" w:rsidRDefault="00094854" w:rsidP="00AD3AF6">
      <w:pPr>
        <w:spacing w:after="0" w:line="240" w:lineRule="auto"/>
        <w:ind w:firstLine="426"/>
        <w:jc w:val="both"/>
        <w:rPr>
          <w:rFonts w:ascii="Times New Roman" w:eastAsia="Georgia" w:hAnsi="Times New Roman" w:cs="Times New Roman"/>
          <w:sz w:val="24"/>
          <w:szCs w:val="24"/>
          <w:lang w:bidi="en-US"/>
        </w:rPr>
      </w:pP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 xml:space="preserve">Планируется и проводится работа по ранней профилактике наркомании, токсикомании и употребления ПАВ. Ежегодная  акция «Будь готов – скажи, нет» направлена  на профилактику злоупотребления наркотическими и психоактивными веществами и пропагандирует здоровый образ жизни среди молодежи. Задачами  данного мероприятия  являются  информирование молодых людей о последствиях наркомании, законодательстве в данной области преступлений,  приобретение навыков </w:t>
      </w:r>
      <w:r w:rsidRPr="00D17824">
        <w:rPr>
          <w:rFonts w:ascii="Times New Roman" w:eastAsia="Georgia" w:hAnsi="Times New Roman" w:cs="Times New Roman"/>
          <w:sz w:val="24"/>
          <w:szCs w:val="24"/>
          <w:lang w:val="en-US" w:bidi="en-US"/>
        </w:rPr>
        <w:t> </w:t>
      </w: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 xml:space="preserve">отказа от употребления наркотиков и ПАВ, напоминание молодежных телефонов доверия, по которым можно обратиться в случае возникших вопросов по данной теме. </w:t>
      </w:r>
    </w:p>
    <w:p w:rsidR="00094854" w:rsidRPr="00D17824" w:rsidRDefault="00094854" w:rsidP="00AD3AF6">
      <w:pPr>
        <w:spacing w:after="0" w:line="240" w:lineRule="auto"/>
        <w:ind w:firstLine="426"/>
        <w:jc w:val="both"/>
        <w:rPr>
          <w:rFonts w:ascii="Times New Roman" w:eastAsia="Georgia" w:hAnsi="Times New Roman" w:cs="Times New Roman"/>
          <w:sz w:val="24"/>
          <w:szCs w:val="24"/>
          <w:lang w:bidi="en-US"/>
        </w:rPr>
      </w:pP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 xml:space="preserve">Проводится мониторинг наркоситуации, в декабре проведен профосмотр, по данным которого, наркозависимых несовершеннолетних среди </w:t>
      </w:r>
      <w:r w:rsidR="005A56DA"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>учащихся</w:t>
      </w: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 xml:space="preserve"> старших классов не выявлено.</w:t>
      </w:r>
    </w:p>
    <w:p w:rsidR="00094854" w:rsidRPr="00D17824" w:rsidRDefault="00094854" w:rsidP="00AD3AF6">
      <w:pPr>
        <w:spacing w:after="0" w:line="240" w:lineRule="auto"/>
        <w:ind w:firstLine="426"/>
        <w:jc w:val="both"/>
        <w:rPr>
          <w:rFonts w:ascii="Times New Roman" w:eastAsia="Georgia" w:hAnsi="Times New Roman" w:cs="Times New Roman"/>
          <w:sz w:val="24"/>
          <w:szCs w:val="24"/>
          <w:lang w:bidi="en-US"/>
        </w:rPr>
      </w:pP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>Создан и функционирует отряд «СМС-</w:t>
      </w:r>
      <w:r w:rsidRPr="00D17824">
        <w:rPr>
          <w:rFonts w:ascii="Times New Roman" w:eastAsia="Georgia" w:hAnsi="Times New Roman" w:cs="Times New Roman"/>
          <w:sz w:val="24"/>
          <w:szCs w:val="24"/>
          <w:lang w:val="en-US" w:bidi="en-US"/>
        </w:rPr>
        <w:t>star</w:t>
      </w: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>» антинаркотического проекта «Самостоятельные дети» под руководством ответственного за профилактику ПАВ и формированию ЗОЖ педагога-психолога А.Ш.Шакировой. Ребята участвуют во всех мероприятиях в соответствии с городским планом работы этого проекта, например в та</w:t>
      </w:r>
      <w:r w:rsidR="00576586"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>ких акциях, как «Поделись улыбкой</w:t>
      </w: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 xml:space="preserve"> своей», «Будь готов – скажи нет!», «Яркая здоровая зимушка-зима». Были проведены тематические классные часы, Всемирный день борьбы со СПИДом, Дни здоровья.</w:t>
      </w:r>
      <w:r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="00D64A49"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>Учащиеся</w:t>
      </w: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>ДОО «Вектор» и СМС-отряда приняли участие в районной антинаркотической акции «Количество свечек зависит от тебя!» и завоевали призовое место среди команд Кировского и Московского районов.</w:t>
      </w:r>
    </w:p>
    <w:p w:rsidR="00094854" w:rsidRPr="00D17824" w:rsidRDefault="00094854" w:rsidP="00AD3A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 xml:space="preserve">При работе по данному направлению необходимо мероприятиям придавать </w:t>
      </w:r>
      <w:r w:rsidRPr="00D17824">
        <w:rPr>
          <w:rFonts w:ascii="Times New Roman" w:hAnsi="Times New Roman" w:cs="Times New Roman"/>
          <w:sz w:val="24"/>
          <w:szCs w:val="24"/>
        </w:rPr>
        <w:t xml:space="preserve">большую масштабность, привлекать специалистов, например, службы по борьбе с незаконным оборотом наркотиков, наркологического диспансера.  Проводились занятия с волонтером организации «Жизнь без наркотиков», с представителями благотворительного фонда Светланы Изамбаевой. </w:t>
      </w:r>
    </w:p>
    <w:p w:rsidR="00094854" w:rsidRPr="00D17824" w:rsidRDefault="00094854" w:rsidP="00AD3AF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D17824">
        <w:rPr>
          <w:rFonts w:ascii="Times New Roman" w:hAnsi="Times New Roman" w:cs="Times New Roman"/>
          <w:i/>
          <w:sz w:val="24"/>
          <w:szCs w:val="24"/>
        </w:rPr>
        <w:t>Пропаганда правовых знаний</w:t>
      </w:r>
    </w:p>
    <w:p w:rsidR="00094854" w:rsidRPr="00D17824" w:rsidRDefault="00094854" w:rsidP="00AD3AF6">
      <w:pPr>
        <w:spacing w:after="0" w:line="240" w:lineRule="auto"/>
        <w:ind w:firstLine="426"/>
        <w:jc w:val="both"/>
        <w:rPr>
          <w:rFonts w:ascii="Times New Roman" w:eastAsia="Georgia" w:hAnsi="Times New Roman" w:cs="Times New Roman"/>
          <w:sz w:val="24"/>
          <w:szCs w:val="24"/>
          <w:lang w:bidi="en-US"/>
        </w:rPr>
      </w:pPr>
      <w:r w:rsidRPr="00D17824">
        <w:rPr>
          <w:rFonts w:ascii="Times New Roman" w:hAnsi="Times New Roman" w:cs="Times New Roman"/>
          <w:sz w:val="24"/>
          <w:szCs w:val="24"/>
        </w:rPr>
        <w:t xml:space="preserve">Широкая пропаганда правовых знаний среди </w:t>
      </w:r>
      <w:r w:rsidR="005A56DA" w:rsidRPr="00D17824">
        <w:rPr>
          <w:rFonts w:ascii="Times New Roman" w:hAnsi="Times New Roman" w:cs="Times New Roman"/>
          <w:sz w:val="24"/>
          <w:szCs w:val="24"/>
        </w:rPr>
        <w:t>учащихся</w:t>
      </w:r>
      <w:r w:rsidRPr="00D17824">
        <w:rPr>
          <w:rFonts w:ascii="Times New Roman" w:hAnsi="Times New Roman" w:cs="Times New Roman"/>
          <w:sz w:val="24"/>
          <w:szCs w:val="24"/>
        </w:rPr>
        <w:t xml:space="preserve"> и их родителей (законных представителей)  – необходимое звено в профилактике асоциального поведения. </w:t>
      </w: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>Каждый год в декабре и январе в ОО проходит месячник правовых знаний.  В ходе проведения месячника используются  различные формы проведения мероприятий: классные часы, беседы, круглые столы, часы общения, конкурсы агитбригад, что позволяет охватить все возрастные группы детей.  К проведению мероприятий привлекаются классные руководители, медицинские работники, администрация образовательной организации, родительская общественность, представители прокуратуры Кировского района, сотрудники ПДН ОП №4 «Юдино».</w:t>
      </w:r>
    </w:p>
    <w:p w:rsidR="00094854" w:rsidRPr="00D17824" w:rsidRDefault="00094854" w:rsidP="00AD3AF6">
      <w:pPr>
        <w:spacing w:after="0" w:line="240" w:lineRule="auto"/>
        <w:ind w:firstLine="426"/>
        <w:jc w:val="both"/>
        <w:rPr>
          <w:rFonts w:ascii="Times New Roman" w:eastAsia="Georgia" w:hAnsi="Times New Roman" w:cs="Times New Roman"/>
          <w:sz w:val="24"/>
          <w:szCs w:val="24"/>
          <w:lang w:bidi="en-US"/>
        </w:rPr>
      </w:pP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 xml:space="preserve">В течение года на классных часах, родительских собраниях, ведется разъяснительная  работа  о видах ответственности за те или иные противоправные поступки, характерные для подростковой среды, о  видах преступлений, понятиях об административной, гражданско-правовой, уголовной ответственности несовершеннолетних и их родителей, что позволяет повысить чувство ответственности за свои действия и  поступки. При этом внимание </w:t>
      </w:r>
      <w:r w:rsidR="005A56DA"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>учащихся</w:t>
      </w: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 xml:space="preserve"> акцентируется не только на карательных, наказуемых, но и на защитных функциях правовых норм, используются примеры из практики правоохранительных органов, средств массовой информации.</w:t>
      </w:r>
    </w:p>
    <w:p w:rsidR="00094854" w:rsidRPr="00D17824" w:rsidRDefault="00094854" w:rsidP="00AD3AF6">
      <w:pPr>
        <w:spacing w:after="0" w:line="240" w:lineRule="auto"/>
        <w:ind w:firstLine="426"/>
        <w:jc w:val="both"/>
        <w:rPr>
          <w:rFonts w:ascii="Times New Roman" w:eastAsia="Georgia" w:hAnsi="Times New Roman" w:cs="Times New Roman"/>
          <w:sz w:val="24"/>
          <w:szCs w:val="24"/>
          <w:lang w:bidi="en-US"/>
        </w:rPr>
      </w:pP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 xml:space="preserve">Большой объем правовых знаний по профилактике асоциального поведения </w:t>
      </w:r>
      <w:r w:rsidR="00D64A49"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>учащиеся</w:t>
      </w: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 xml:space="preserve"> среднего и старшего звена получают на уроках обществознания.  В школе работает отряд профилактики правонарушений «Гражданин». </w:t>
      </w:r>
    </w:p>
    <w:p w:rsidR="00094854" w:rsidRPr="00D17824" w:rsidRDefault="00094854" w:rsidP="00AD3AF6">
      <w:pPr>
        <w:spacing w:after="0" w:line="240" w:lineRule="auto"/>
        <w:ind w:firstLine="426"/>
        <w:jc w:val="both"/>
        <w:rPr>
          <w:rFonts w:ascii="Times New Roman" w:eastAsia="Georgia" w:hAnsi="Times New Roman" w:cs="Times New Roman"/>
          <w:sz w:val="24"/>
          <w:szCs w:val="24"/>
          <w:lang w:bidi="en-US"/>
        </w:rPr>
      </w:pP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 xml:space="preserve">В ходе реализации программы регулярно проводятся операции «Подросток» (посещение неблагополучных семей, опекаемых детей и детей, состоящих на профилактических учетах). Налажено тесное взаимодействие с сотрудниками ПДН, прокуратуры, МЧС, линейной полиции железной дороги, ГИБДД. Регулярно проводятся профилактические беседы специалистами этих организаций с обучающимися. Но следует отметить, что наблюдается отсутствие разнообразия в формах работы по данному вопросу, а для </w:t>
      </w:r>
      <w:r w:rsidR="005A56DA"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>учащихся</w:t>
      </w: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t xml:space="preserve"> это может казаться скучным и неважным, хотя сам авторитет сотрудников, несомненно, влияет на аудиторию положительно.</w:t>
      </w:r>
    </w:p>
    <w:p w:rsidR="00094854" w:rsidRPr="00D17824" w:rsidRDefault="00094854" w:rsidP="00AD3AF6">
      <w:pPr>
        <w:spacing w:after="0" w:line="240" w:lineRule="auto"/>
        <w:ind w:firstLine="426"/>
        <w:jc w:val="both"/>
        <w:rPr>
          <w:rFonts w:ascii="Times New Roman" w:eastAsia="Georgia" w:hAnsi="Times New Roman" w:cs="Times New Roman"/>
          <w:sz w:val="24"/>
          <w:szCs w:val="24"/>
          <w:lang w:bidi="en-US"/>
        </w:rPr>
      </w:pPr>
      <w:r w:rsidRPr="00D17824">
        <w:rPr>
          <w:rFonts w:ascii="Times New Roman" w:eastAsia="Georgia" w:hAnsi="Times New Roman" w:cs="Times New Roman"/>
          <w:sz w:val="24"/>
          <w:szCs w:val="24"/>
          <w:lang w:bidi="en-US"/>
        </w:rPr>
        <w:lastRenderedPageBreak/>
        <w:t>В этом году в ребята ДОО «Вектор» заняли 1 место на республиканском конкурсе видеороликов «Виртуальный мир глазами ребенка», посвященный интернет-безопасности. (Ролик «Скажи нет интернет-зависимости - живи в реальном мире!». Второе место в республиканском конкурсе видеороликов «Конкуренция глазами детей».</w:t>
      </w:r>
    </w:p>
    <w:p w:rsidR="00094854" w:rsidRPr="00D17824" w:rsidRDefault="00094854" w:rsidP="00AD3AF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D17824">
        <w:rPr>
          <w:rFonts w:ascii="Times New Roman" w:hAnsi="Times New Roman" w:cs="Times New Roman"/>
          <w:i/>
          <w:iCs/>
          <w:sz w:val="24"/>
          <w:szCs w:val="24"/>
        </w:rPr>
        <w:t>Профориентационная работа</w:t>
      </w:r>
    </w:p>
    <w:p w:rsidR="00094854" w:rsidRPr="00D17824" w:rsidRDefault="00094854" w:rsidP="00AD3AF6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7824">
        <w:rPr>
          <w:rFonts w:ascii="Times New Roman" w:hAnsi="Times New Roman" w:cs="Times New Roman"/>
          <w:iCs/>
          <w:sz w:val="24"/>
          <w:szCs w:val="24"/>
        </w:rPr>
        <w:t>Профориентационная работа является частью воспитательной работы. В рамках  ежегодного месячника учащиеся посетили ОАО РЖД, ознакомились с условиями труда машиниста, помощника машиниста, попробовали себя на тренажерах,  побывали в кабине электропоезда.</w:t>
      </w:r>
      <w:r w:rsidRPr="00D17824">
        <w:rPr>
          <w:rFonts w:ascii="Times New Roman" w:hAnsi="Times New Roman" w:cs="Times New Roman"/>
          <w:sz w:val="24"/>
          <w:szCs w:val="24"/>
        </w:rPr>
        <w:t xml:space="preserve"> Побывали в Зеленодольском медицинском училище и Казанском  радиомеханическом  колледже, </w:t>
      </w:r>
      <w:r w:rsidRPr="00D17824">
        <w:rPr>
          <w:rFonts w:ascii="Times New Roman" w:hAnsi="Times New Roman" w:cs="Times New Roman"/>
          <w:iCs/>
          <w:sz w:val="24"/>
          <w:szCs w:val="24"/>
        </w:rPr>
        <w:t>ознакомились со специальностями, условиями приема, учебными кабинетами.</w:t>
      </w:r>
    </w:p>
    <w:p w:rsidR="00094854" w:rsidRPr="00D17824" w:rsidRDefault="00094854" w:rsidP="00AD3AF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iCs/>
          <w:sz w:val="24"/>
          <w:szCs w:val="24"/>
        </w:rPr>
        <w:t>Проведены  классные часы для учащихся,  увлекательная и обучающая викторина о профессиях, где каждый из учащихся выбирает правильный ответ из предложенных  с помощью карточек, орофориентационная диагностика проведена  по опроснику профессиональных склонностей Л. Йовайши (модификация Г. В. Резапкиной),</w:t>
      </w:r>
      <w:r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занятие по критериям выбора профессии «Как правильно выбирать профессию» для старшеклассников,</w:t>
      </w:r>
      <w:r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занятие по техникам саморегуляции, формированию ответственности (взрослости)  для выпускников  9 и 11 классов. Выбор профессии, проблемы жизненных ценностей подростков, становления взрослости, влияния субкультур стали темами проектной деятельности для </w:t>
      </w:r>
      <w:r w:rsidR="005A56DA"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</w:t>
      </w:r>
      <w:r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 класса. </w:t>
      </w:r>
      <w:r w:rsidRPr="00D17824">
        <w:rPr>
          <w:rFonts w:ascii="Times New Roman" w:eastAsia="Times New Roman" w:hAnsi="Times New Roman" w:cs="Times New Roman"/>
          <w:sz w:val="24"/>
          <w:szCs w:val="24"/>
        </w:rPr>
        <w:t>Образовательное учреждение посещают представители ВУЗов и ССУЗ</w:t>
      </w:r>
      <w:r w:rsidR="002B578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17824">
        <w:rPr>
          <w:rFonts w:ascii="Times New Roman" w:eastAsia="Times New Roman" w:hAnsi="Times New Roman" w:cs="Times New Roman"/>
          <w:sz w:val="24"/>
          <w:szCs w:val="24"/>
        </w:rPr>
        <w:t xml:space="preserve">ов.  Например: РУК, КГЭУ, ТИСБИ, МЧС, ФСИН. </w:t>
      </w:r>
    </w:p>
    <w:p w:rsidR="00094854" w:rsidRPr="00D17824" w:rsidRDefault="00094854" w:rsidP="00AD3AF6">
      <w:pPr>
        <w:tabs>
          <w:tab w:val="left" w:pos="2670"/>
        </w:tabs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D1782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Дополнительное образование</w:t>
      </w:r>
    </w:p>
    <w:p w:rsidR="00094854" w:rsidRPr="00D17824" w:rsidRDefault="00094854" w:rsidP="00AD3A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 xml:space="preserve">Выбор профилей осуществлен на основании опроса </w:t>
      </w:r>
      <w:r w:rsidR="005A56DA" w:rsidRPr="00D17824">
        <w:rPr>
          <w:rFonts w:ascii="Times New Roman" w:hAnsi="Times New Roman" w:cs="Times New Roman"/>
          <w:sz w:val="24"/>
          <w:szCs w:val="24"/>
        </w:rPr>
        <w:t>учащихся</w:t>
      </w:r>
      <w:r w:rsidRPr="00D17824">
        <w:rPr>
          <w:rFonts w:ascii="Times New Roman" w:hAnsi="Times New Roman" w:cs="Times New Roman"/>
          <w:sz w:val="24"/>
          <w:szCs w:val="24"/>
        </w:rPr>
        <w:t xml:space="preserve"> и родителей и материально-технического обеспечения образовательного учреждения. Дополнительное образование ведется по программам следующей направленности:</w:t>
      </w:r>
    </w:p>
    <w:p w:rsidR="00094854" w:rsidRPr="00D17824" w:rsidRDefault="00094854" w:rsidP="00AD3AF6">
      <w:pPr>
        <w:pStyle w:val="a9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естественно-научное (объединение «Экошкола»);</w:t>
      </w:r>
    </w:p>
    <w:p w:rsidR="00094854" w:rsidRPr="00D17824" w:rsidRDefault="00094854" w:rsidP="00AD3AF6">
      <w:pPr>
        <w:pStyle w:val="a9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физкультурно-спортивное (секции «Волейбол» и «Баскетбол»);</w:t>
      </w:r>
    </w:p>
    <w:p w:rsidR="00094854" w:rsidRPr="00D17824" w:rsidRDefault="00094854" w:rsidP="00AD3AF6">
      <w:pPr>
        <w:pStyle w:val="a9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туристско-краеведческое (объединение «Поиск»).</w:t>
      </w:r>
    </w:p>
    <w:p w:rsidR="00094854" w:rsidRPr="00D17824" w:rsidRDefault="00094854" w:rsidP="00AD3A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  <w:u w:val="single"/>
        </w:rPr>
        <w:t>Охват дополнительным образованием  в динамике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534"/>
        <w:gridCol w:w="2524"/>
        <w:gridCol w:w="2324"/>
        <w:gridCol w:w="2652"/>
      </w:tblGrid>
      <w:tr w:rsidR="00094854" w:rsidRPr="00D17824" w:rsidTr="008B15C8">
        <w:trPr>
          <w:trHeight w:val="852"/>
        </w:trPr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4854" w:rsidRPr="00D17824" w:rsidRDefault="00094854" w:rsidP="00AD3A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4854" w:rsidRPr="00D17824" w:rsidRDefault="00094854" w:rsidP="00AD3A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Всего учеников в школе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4854" w:rsidRPr="00D17824" w:rsidRDefault="00094854" w:rsidP="00AD3A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Занятые в системе дополнительного образования, чел.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4854" w:rsidRPr="00D17824" w:rsidRDefault="00094854" w:rsidP="00AD3A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Занятые в системе дополнительного образования, %</w:t>
            </w:r>
          </w:p>
        </w:tc>
      </w:tr>
      <w:tr w:rsidR="00094854" w:rsidRPr="00D17824" w:rsidTr="008B15C8">
        <w:trPr>
          <w:trHeight w:val="279"/>
        </w:trPr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4854" w:rsidRPr="00D17824" w:rsidRDefault="00094854" w:rsidP="00AD3A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2015-2016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4854" w:rsidRPr="00D17824" w:rsidRDefault="00094854" w:rsidP="00AD3A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505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4854" w:rsidRPr="00D17824" w:rsidRDefault="00094854" w:rsidP="00AD3A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363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4854" w:rsidRPr="00D17824" w:rsidRDefault="00094854" w:rsidP="00AD3A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72 %</w:t>
            </w:r>
          </w:p>
        </w:tc>
      </w:tr>
      <w:tr w:rsidR="00094854" w:rsidRPr="00D17824" w:rsidTr="008B15C8">
        <w:trPr>
          <w:trHeight w:val="279"/>
        </w:trPr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4854" w:rsidRPr="00D17824" w:rsidRDefault="00094854" w:rsidP="00AD3A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2016-2017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4854" w:rsidRPr="00D17824" w:rsidRDefault="00094854" w:rsidP="00AD3A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4854" w:rsidRPr="00D17824" w:rsidRDefault="00094854" w:rsidP="00AD3A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388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4854" w:rsidRPr="00D17824" w:rsidRDefault="00094854" w:rsidP="00AD3A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77,8%</w:t>
            </w:r>
          </w:p>
        </w:tc>
      </w:tr>
      <w:tr w:rsidR="00094854" w:rsidRPr="00D17824" w:rsidTr="008B15C8">
        <w:trPr>
          <w:trHeight w:val="279"/>
        </w:trPr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4854" w:rsidRPr="00D17824" w:rsidRDefault="00094854" w:rsidP="00AD3A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2017-2018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4854" w:rsidRPr="00D17824" w:rsidRDefault="00094854" w:rsidP="00AD3A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514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4854" w:rsidRPr="00D17824" w:rsidRDefault="00094854" w:rsidP="00AD3A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395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4854" w:rsidRPr="00D17824" w:rsidRDefault="00094854" w:rsidP="00AD3A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77,4 %</w:t>
            </w:r>
          </w:p>
        </w:tc>
      </w:tr>
      <w:tr w:rsidR="00094854" w:rsidRPr="00D17824" w:rsidTr="008B15C8">
        <w:trPr>
          <w:trHeight w:val="294"/>
        </w:trPr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54" w:rsidRPr="00D17824" w:rsidRDefault="00094854" w:rsidP="00AD3A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2018-2019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54" w:rsidRPr="00D17824" w:rsidRDefault="00094854" w:rsidP="00AD3A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54" w:rsidRPr="00D17824" w:rsidRDefault="00094854" w:rsidP="00AD3A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782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399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54" w:rsidRPr="00D17824" w:rsidRDefault="00094854" w:rsidP="00AD3A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77,5 %</w:t>
            </w:r>
          </w:p>
        </w:tc>
      </w:tr>
      <w:tr w:rsidR="00094854" w:rsidRPr="00D17824" w:rsidTr="008B15C8">
        <w:trPr>
          <w:trHeight w:val="279"/>
        </w:trPr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54" w:rsidRPr="00D17824" w:rsidRDefault="00094854" w:rsidP="00AD3A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2019-2020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54" w:rsidRPr="00D17824" w:rsidRDefault="00094854" w:rsidP="00AD3A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514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54" w:rsidRPr="00D17824" w:rsidRDefault="00094854" w:rsidP="00AD3AF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Cs/>
                <w:sz w:val="24"/>
                <w:szCs w:val="24"/>
              </w:rPr>
              <w:t>398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54" w:rsidRPr="00D17824" w:rsidRDefault="00094854" w:rsidP="00AD3A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77,4%</w:t>
            </w:r>
          </w:p>
        </w:tc>
      </w:tr>
      <w:tr w:rsidR="000531CA" w:rsidRPr="00D17824" w:rsidTr="008B15C8">
        <w:trPr>
          <w:trHeight w:val="279"/>
        </w:trPr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2020-2021 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545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423 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1CA" w:rsidRPr="00D17824" w:rsidRDefault="000531CA" w:rsidP="00AD3A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77,6% </w:t>
            </w:r>
          </w:p>
        </w:tc>
      </w:tr>
    </w:tbl>
    <w:p w:rsidR="00094854" w:rsidRPr="00D17824" w:rsidRDefault="00094854" w:rsidP="00AD3A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824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6825FF4A" wp14:editId="14BFB60B">
            <wp:extent cx="6362700" cy="2305050"/>
            <wp:effectExtent l="0" t="0" r="19050" b="1905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094854" w:rsidRPr="00D17824" w:rsidRDefault="00094854" w:rsidP="00AD3A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 xml:space="preserve">Результаты анализа показателей дополнительного образования демонстрируют, что число </w:t>
      </w:r>
      <w:r w:rsidR="005A56DA" w:rsidRPr="00D17824">
        <w:rPr>
          <w:rFonts w:ascii="Times New Roman" w:hAnsi="Times New Roman" w:cs="Times New Roman"/>
          <w:sz w:val="24"/>
          <w:szCs w:val="24"/>
        </w:rPr>
        <w:t>учащихся</w:t>
      </w:r>
      <w:r w:rsidRPr="00D17824">
        <w:rPr>
          <w:rFonts w:ascii="Times New Roman" w:hAnsi="Times New Roman" w:cs="Times New Roman"/>
          <w:sz w:val="24"/>
          <w:szCs w:val="24"/>
        </w:rPr>
        <w:t xml:space="preserve">, которые занимаются по дополнительным общеразвивающим программам образовательной организации, не изменилось по сравнению с прошлым годом. </w:t>
      </w:r>
    </w:p>
    <w:p w:rsidR="00094854" w:rsidRPr="00D17824" w:rsidRDefault="00094854" w:rsidP="00AD3A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lastRenderedPageBreak/>
        <w:t xml:space="preserve">Стабильная занятость 70% </w:t>
      </w:r>
      <w:r w:rsidR="005A56DA" w:rsidRPr="00D17824">
        <w:rPr>
          <w:rFonts w:ascii="Times New Roman" w:hAnsi="Times New Roman" w:cs="Times New Roman"/>
          <w:sz w:val="24"/>
          <w:szCs w:val="24"/>
        </w:rPr>
        <w:t>учащихся</w:t>
      </w:r>
      <w:r w:rsidRPr="00D17824">
        <w:rPr>
          <w:rFonts w:ascii="Times New Roman" w:hAnsi="Times New Roman" w:cs="Times New Roman"/>
          <w:sz w:val="24"/>
          <w:szCs w:val="24"/>
        </w:rPr>
        <w:t xml:space="preserve"> в системе дополнительного образования, обеспечивается наличием УДОД в поселке: секции стадиона «Локомотив», спортивных и подростковых клубов, СК «Олимпиец», а также наличием в поселке музыкальной и художественной школы. Основную роль в обеспечении дополнительным образованием детей берут на себя образовательные организации поселка, где открыты объединения по различным направлениям. Наша образовательная организация традиционно ежегодно взаимодействует с ЦДОД «Заречье» и Городским детским эколого-биологическим центром, педагоги которых  ведут занятия на базе нашей образовательной организации. Также большую роль, в обеспечении занятости </w:t>
      </w:r>
      <w:r w:rsidR="005A56DA" w:rsidRPr="00D17824">
        <w:rPr>
          <w:rFonts w:ascii="Times New Roman" w:hAnsi="Times New Roman" w:cs="Times New Roman"/>
          <w:sz w:val="24"/>
          <w:szCs w:val="24"/>
        </w:rPr>
        <w:t>учащихся</w:t>
      </w:r>
      <w:r w:rsidRPr="00D17824">
        <w:rPr>
          <w:rFonts w:ascii="Times New Roman" w:hAnsi="Times New Roman" w:cs="Times New Roman"/>
          <w:sz w:val="24"/>
          <w:szCs w:val="24"/>
        </w:rPr>
        <w:t xml:space="preserve"> осуществляют внебюджетные объединения, функционирующие на безе школы «Веселый счет», «Английский язык»</w:t>
      </w:r>
      <w:r w:rsidR="00D17824" w:rsidRPr="00D17824">
        <w:rPr>
          <w:rFonts w:ascii="Times New Roman" w:hAnsi="Times New Roman" w:cs="Times New Roman"/>
          <w:sz w:val="24"/>
          <w:szCs w:val="24"/>
        </w:rPr>
        <w:t xml:space="preserve"> , «Веселая математика», «Моя экономика»</w:t>
      </w:r>
      <w:r w:rsidRPr="00D17824">
        <w:rPr>
          <w:rFonts w:ascii="Times New Roman" w:hAnsi="Times New Roman" w:cs="Times New Roman"/>
          <w:sz w:val="24"/>
          <w:szCs w:val="24"/>
        </w:rPr>
        <w:t>.</w:t>
      </w:r>
      <w:r w:rsidR="00576586"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Pr="00D17824">
        <w:rPr>
          <w:rFonts w:ascii="Times New Roman" w:hAnsi="Times New Roman" w:cs="Times New Roman"/>
          <w:sz w:val="24"/>
          <w:szCs w:val="24"/>
        </w:rPr>
        <w:t xml:space="preserve">Охват </w:t>
      </w:r>
      <w:r w:rsidR="005A56DA" w:rsidRPr="00D17824">
        <w:rPr>
          <w:rFonts w:ascii="Times New Roman" w:hAnsi="Times New Roman" w:cs="Times New Roman"/>
          <w:sz w:val="24"/>
          <w:szCs w:val="24"/>
        </w:rPr>
        <w:t>учащихся</w:t>
      </w:r>
      <w:r w:rsidRPr="00D17824">
        <w:rPr>
          <w:rFonts w:ascii="Times New Roman" w:hAnsi="Times New Roman" w:cs="Times New Roman"/>
          <w:sz w:val="24"/>
          <w:szCs w:val="24"/>
        </w:rPr>
        <w:t xml:space="preserve"> системой дополнительного образования  удовлетворительный, но остаются случаи незанятости среди несовершеннолетних, над чем необходимо работать в следующем году.</w:t>
      </w:r>
    </w:p>
    <w:p w:rsidR="0036745B" w:rsidRPr="00D17824" w:rsidRDefault="00FB7A75" w:rsidP="00AD3A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7824">
        <w:rPr>
          <w:rFonts w:ascii="Times New Roman" w:hAnsi="Times New Roman" w:cs="Times New Roman"/>
          <w:b/>
          <w:sz w:val="24"/>
          <w:szCs w:val="24"/>
        </w:rPr>
        <w:t>2.3.</w:t>
      </w:r>
      <w:r w:rsidR="0036745B" w:rsidRPr="00D17824">
        <w:rPr>
          <w:rFonts w:ascii="Times New Roman" w:hAnsi="Times New Roman" w:cs="Times New Roman"/>
          <w:b/>
          <w:sz w:val="24"/>
          <w:szCs w:val="24"/>
        </w:rPr>
        <w:t>Содержание и качество подготовки</w:t>
      </w:r>
      <w:r w:rsidR="00734471" w:rsidRPr="00D17824">
        <w:rPr>
          <w:rFonts w:ascii="Times New Roman" w:hAnsi="Times New Roman" w:cs="Times New Roman"/>
          <w:b/>
          <w:sz w:val="24"/>
          <w:szCs w:val="24"/>
        </w:rPr>
        <w:t xml:space="preserve"> учащихся</w:t>
      </w:r>
    </w:p>
    <w:p w:rsidR="0036745B" w:rsidRPr="00D17824" w:rsidRDefault="0036745B" w:rsidP="00AD3AF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17824">
        <w:rPr>
          <w:rFonts w:ascii="Times New Roman" w:hAnsi="Times New Roman" w:cs="Times New Roman"/>
          <w:i/>
          <w:sz w:val="24"/>
          <w:szCs w:val="24"/>
          <w:u w:val="single"/>
        </w:rPr>
        <w:t>Статисти</w:t>
      </w:r>
      <w:r w:rsidR="00734471" w:rsidRPr="00D17824">
        <w:rPr>
          <w:rFonts w:ascii="Times New Roman" w:hAnsi="Times New Roman" w:cs="Times New Roman"/>
          <w:i/>
          <w:sz w:val="24"/>
          <w:szCs w:val="24"/>
          <w:u w:val="single"/>
        </w:rPr>
        <w:t>ка показателей</w:t>
      </w:r>
      <w:r w:rsidR="00A81F1C" w:rsidRPr="00D17824">
        <w:rPr>
          <w:rFonts w:ascii="Times New Roman" w:hAnsi="Times New Roman" w:cs="Times New Roman"/>
          <w:i/>
          <w:sz w:val="24"/>
          <w:szCs w:val="24"/>
          <w:u w:val="single"/>
        </w:rPr>
        <w:t xml:space="preserve"> в динамике за 5 лет </w:t>
      </w:r>
    </w:p>
    <w:tbl>
      <w:tblPr>
        <w:tblW w:w="50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4"/>
        <w:gridCol w:w="2446"/>
        <w:gridCol w:w="1424"/>
        <w:gridCol w:w="1551"/>
        <w:gridCol w:w="1381"/>
        <w:gridCol w:w="1664"/>
        <w:gridCol w:w="1375"/>
      </w:tblGrid>
      <w:tr w:rsidR="00A81F1C" w:rsidRPr="00D17824" w:rsidTr="00A81F1C">
        <w:trPr>
          <w:trHeight w:val="600"/>
        </w:trPr>
        <w:tc>
          <w:tcPr>
            <w:tcW w:w="51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44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Параметры статистики</w:t>
            </w:r>
          </w:p>
        </w:tc>
        <w:tc>
          <w:tcPr>
            <w:tcW w:w="142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2016–2017</w:t>
            </w:r>
          </w:p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учебный год</w:t>
            </w:r>
          </w:p>
        </w:tc>
        <w:tc>
          <w:tcPr>
            <w:tcW w:w="1551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2017–2018</w:t>
            </w:r>
          </w:p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учебный год</w:t>
            </w:r>
          </w:p>
        </w:tc>
        <w:tc>
          <w:tcPr>
            <w:tcW w:w="1381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2018–2019</w:t>
            </w:r>
          </w:p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учебный год</w:t>
            </w:r>
          </w:p>
        </w:tc>
        <w:tc>
          <w:tcPr>
            <w:tcW w:w="166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 xml:space="preserve">2019-2020 </w:t>
            </w:r>
          </w:p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учебный  год</w:t>
            </w:r>
          </w:p>
        </w:tc>
        <w:tc>
          <w:tcPr>
            <w:tcW w:w="1375" w:type="dxa"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 xml:space="preserve">2020-2021 </w:t>
            </w:r>
          </w:p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 xml:space="preserve">учебный год </w:t>
            </w:r>
          </w:p>
        </w:tc>
      </w:tr>
      <w:tr w:rsidR="00A81F1C" w:rsidRPr="00D17824" w:rsidTr="00A81F1C">
        <w:tc>
          <w:tcPr>
            <w:tcW w:w="514" w:type="dxa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4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Количество детей, обучавшихся на конец учебного года, в том числе:</w:t>
            </w:r>
          </w:p>
        </w:tc>
        <w:tc>
          <w:tcPr>
            <w:tcW w:w="142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81F1C" w:rsidRPr="00D17824" w:rsidRDefault="00A81F1C" w:rsidP="00AD3A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498</w:t>
            </w:r>
          </w:p>
        </w:tc>
        <w:tc>
          <w:tcPr>
            <w:tcW w:w="155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81F1C" w:rsidRPr="00D17824" w:rsidRDefault="00A81F1C" w:rsidP="00AD3A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511</w:t>
            </w:r>
          </w:p>
        </w:tc>
        <w:tc>
          <w:tcPr>
            <w:tcW w:w="138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81F1C" w:rsidRPr="00D17824" w:rsidRDefault="00A81F1C" w:rsidP="00AD3A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511</w:t>
            </w:r>
          </w:p>
        </w:tc>
        <w:tc>
          <w:tcPr>
            <w:tcW w:w="166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81F1C" w:rsidRPr="00D17824" w:rsidRDefault="00A81F1C" w:rsidP="00AD3A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517</w:t>
            </w:r>
          </w:p>
        </w:tc>
        <w:tc>
          <w:tcPr>
            <w:tcW w:w="1375" w:type="dxa"/>
          </w:tcPr>
          <w:p w:rsidR="00A81F1C" w:rsidRPr="00D17824" w:rsidRDefault="00A81F1C" w:rsidP="00AD3A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545</w:t>
            </w:r>
          </w:p>
        </w:tc>
      </w:tr>
      <w:tr w:rsidR="00A81F1C" w:rsidRPr="00D17824" w:rsidTr="00A81F1C">
        <w:trPr>
          <w:trHeight w:val="231"/>
        </w:trPr>
        <w:tc>
          <w:tcPr>
            <w:tcW w:w="514" w:type="dxa"/>
            <w:vMerge/>
            <w:vAlign w:val="center"/>
            <w:hideMark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начальная школа</w:t>
            </w:r>
          </w:p>
        </w:tc>
        <w:tc>
          <w:tcPr>
            <w:tcW w:w="142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81F1C" w:rsidRPr="00D17824" w:rsidRDefault="00A81F1C" w:rsidP="00AD3A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155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1F1C" w:rsidRPr="00D17824" w:rsidRDefault="00A81F1C" w:rsidP="00AD3A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138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1F1C" w:rsidRPr="00D17824" w:rsidRDefault="00A81F1C" w:rsidP="00AD3A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166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1F1C" w:rsidRPr="00D17824" w:rsidRDefault="00A81F1C" w:rsidP="00AD3A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1375" w:type="dxa"/>
          </w:tcPr>
          <w:p w:rsidR="00A81F1C" w:rsidRPr="00D17824" w:rsidRDefault="00A81F1C" w:rsidP="00AD3A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243</w:t>
            </w:r>
          </w:p>
        </w:tc>
      </w:tr>
      <w:tr w:rsidR="00A81F1C" w:rsidRPr="00D17824" w:rsidTr="00A81F1C">
        <w:tc>
          <w:tcPr>
            <w:tcW w:w="514" w:type="dxa"/>
            <w:vMerge/>
            <w:vAlign w:val="center"/>
            <w:hideMark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основная школа</w:t>
            </w:r>
          </w:p>
        </w:tc>
        <w:tc>
          <w:tcPr>
            <w:tcW w:w="142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81F1C" w:rsidRPr="00D17824" w:rsidRDefault="00A81F1C" w:rsidP="00AD3A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155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81F1C" w:rsidRPr="00D17824" w:rsidRDefault="00A81F1C" w:rsidP="00AD3A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38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81F1C" w:rsidRPr="00D17824" w:rsidRDefault="00A81F1C" w:rsidP="00AD3A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166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81F1C" w:rsidRPr="00D17824" w:rsidRDefault="00A81F1C" w:rsidP="00AD3A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1375" w:type="dxa"/>
          </w:tcPr>
          <w:p w:rsidR="00A81F1C" w:rsidRPr="00D17824" w:rsidRDefault="00A81F1C" w:rsidP="00AD3A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262</w:t>
            </w:r>
          </w:p>
        </w:tc>
      </w:tr>
      <w:tr w:rsidR="00A81F1C" w:rsidRPr="00D17824" w:rsidTr="00A81F1C">
        <w:tc>
          <w:tcPr>
            <w:tcW w:w="514" w:type="dxa"/>
            <w:vMerge/>
            <w:vAlign w:val="center"/>
            <w:hideMark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средняя школа</w:t>
            </w:r>
          </w:p>
        </w:tc>
        <w:tc>
          <w:tcPr>
            <w:tcW w:w="142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81F1C" w:rsidRPr="00D17824" w:rsidRDefault="00A81F1C" w:rsidP="00AD3A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55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81F1C" w:rsidRPr="00D17824" w:rsidRDefault="00A81F1C" w:rsidP="00AD3A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38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81F1C" w:rsidRPr="00D17824" w:rsidRDefault="00A81F1C" w:rsidP="00AD3A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66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81F1C" w:rsidRPr="00D17824" w:rsidRDefault="00A81F1C" w:rsidP="00AD3A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375" w:type="dxa"/>
          </w:tcPr>
          <w:p w:rsidR="00A81F1C" w:rsidRPr="00D17824" w:rsidRDefault="00A81F1C" w:rsidP="00AD3A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40</w:t>
            </w:r>
          </w:p>
        </w:tc>
      </w:tr>
      <w:tr w:rsidR="00A81F1C" w:rsidRPr="00D17824" w:rsidTr="00A81F1C">
        <w:tc>
          <w:tcPr>
            <w:tcW w:w="51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4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Количество учеников, оставленных на повторное обучение:</w:t>
            </w:r>
          </w:p>
        </w:tc>
        <w:tc>
          <w:tcPr>
            <w:tcW w:w="142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55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6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75" w:type="dxa"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1F1C" w:rsidRPr="00D17824" w:rsidTr="00A81F1C">
        <w:tc>
          <w:tcPr>
            <w:tcW w:w="514" w:type="dxa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4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Не получили аттестата:</w:t>
            </w:r>
          </w:p>
        </w:tc>
        <w:tc>
          <w:tcPr>
            <w:tcW w:w="142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6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75" w:type="dxa"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1</w:t>
            </w:r>
          </w:p>
        </w:tc>
      </w:tr>
      <w:tr w:rsidR="00A81F1C" w:rsidRPr="00D17824" w:rsidTr="00A81F1C">
        <w:tc>
          <w:tcPr>
            <w:tcW w:w="514" w:type="dxa"/>
            <w:vMerge/>
            <w:vAlign w:val="center"/>
            <w:hideMark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– об основном общем образовании</w:t>
            </w:r>
          </w:p>
        </w:tc>
        <w:tc>
          <w:tcPr>
            <w:tcW w:w="142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1</w:t>
            </w:r>
          </w:p>
        </w:tc>
      </w:tr>
      <w:tr w:rsidR="00A81F1C" w:rsidRPr="00D17824" w:rsidTr="00A81F1C">
        <w:tc>
          <w:tcPr>
            <w:tcW w:w="514" w:type="dxa"/>
            <w:vMerge/>
            <w:vAlign w:val="center"/>
            <w:hideMark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– среднем общем образовании</w:t>
            </w:r>
          </w:p>
        </w:tc>
        <w:tc>
          <w:tcPr>
            <w:tcW w:w="142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1F1C" w:rsidRPr="00D17824" w:rsidTr="00A81F1C">
        <w:tc>
          <w:tcPr>
            <w:tcW w:w="514" w:type="dxa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4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Окончили школу с аттестатом</w:t>
            </w:r>
          </w:p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особого образца:</w:t>
            </w:r>
          </w:p>
        </w:tc>
        <w:tc>
          <w:tcPr>
            <w:tcW w:w="142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4 </w:t>
            </w:r>
          </w:p>
        </w:tc>
        <w:tc>
          <w:tcPr>
            <w:tcW w:w="1551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 5</w:t>
            </w:r>
          </w:p>
        </w:tc>
        <w:tc>
          <w:tcPr>
            <w:tcW w:w="1381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 2</w:t>
            </w:r>
          </w:p>
        </w:tc>
        <w:tc>
          <w:tcPr>
            <w:tcW w:w="166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 1</w:t>
            </w:r>
          </w:p>
        </w:tc>
        <w:tc>
          <w:tcPr>
            <w:tcW w:w="1375" w:type="dxa"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3</w:t>
            </w:r>
          </w:p>
        </w:tc>
      </w:tr>
      <w:tr w:rsidR="00A81F1C" w:rsidRPr="00D17824" w:rsidTr="00A81F1C">
        <w:tc>
          <w:tcPr>
            <w:tcW w:w="514" w:type="dxa"/>
            <w:vMerge/>
            <w:vAlign w:val="center"/>
            <w:hideMark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 xml:space="preserve">– в основной школе </w:t>
            </w:r>
          </w:p>
        </w:tc>
        <w:tc>
          <w:tcPr>
            <w:tcW w:w="142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1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1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6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5" w:type="dxa"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3</w:t>
            </w:r>
          </w:p>
        </w:tc>
      </w:tr>
      <w:tr w:rsidR="00A81F1C" w:rsidRPr="00D17824" w:rsidTr="00A81F1C">
        <w:tc>
          <w:tcPr>
            <w:tcW w:w="514" w:type="dxa"/>
            <w:vMerge/>
            <w:vAlign w:val="center"/>
            <w:hideMark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 xml:space="preserve">– средней  школе </w:t>
            </w:r>
          </w:p>
        </w:tc>
        <w:tc>
          <w:tcPr>
            <w:tcW w:w="142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1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1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6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75" w:type="dxa"/>
          </w:tcPr>
          <w:p w:rsidR="00A81F1C" w:rsidRPr="00D17824" w:rsidRDefault="00A81F1C" w:rsidP="00AD3A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-</w:t>
            </w:r>
          </w:p>
        </w:tc>
      </w:tr>
    </w:tbl>
    <w:p w:rsidR="004A3EF7" w:rsidRPr="00D17824" w:rsidRDefault="004A3EF7" w:rsidP="00AD3A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Отмечается положительная динамика коли</w:t>
      </w:r>
      <w:r w:rsidR="00734471" w:rsidRPr="00D17824">
        <w:rPr>
          <w:rFonts w:ascii="Times New Roman" w:hAnsi="Times New Roman" w:cs="Times New Roman"/>
          <w:sz w:val="24"/>
          <w:szCs w:val="24"/>
        </w:rPr>
        <w:t>чества уча</w:t>
      </w:r>
      <w:r w:rsidR="004E265D" w:rsidRPr="00D17824">
        <w:rPr>
          <w:rFonts w:ascii="Times New Roman" w:hAnsi="Times New Roman" w:cs="Times New Roman"/>
          <w:sz w:val="24"/>
          <w:szCs w:val="24"/>
        </w:rPr>
        <w:t xml:space="preserve">щихся </w:t>
      </w:r>
      <w:r w:rsidRPr="00D17824">
        <w:rPr>
          <w:rFonts w:ascii="Times New Roman" w:hAnsi="Times New Roman" w:cs="Times New Roman"/>
          <w:sz w:val="24"/>
          <w:szCs w:val="24"/>
        </w:rPr>
        <w:t xml:space="preserve"> на уровне</w:t>
      </w:r>
      <w:r w:rsidR="00A81F1C" w:rsidRPr="00D17824">
        <w:rPr>
          <w:rFonts w:ascii="Times New Roman" w:hAnsi="Times New Roman" w:cs="Times New Roman"/>
          <w:sz w:val="24"/>
          <w:szCs w:val="24"/>
        </w:rPr>
        <w:t xml:space="preserve"> начального и  </w:t>
      </w:r>
      <w:r w:rsidRPr="00D17824">
        <w:rPr>
          <w:rFonts w:ascii="Times New Roman" w:hAnsi="Times New Roman" w:cs="Times New Roman"/>
          <w:sz w:val="24"/>
          <w:szCs w:val="24"/>
        </w:rPr>
        <w:t>основного о</w:t>
      </w:r>
      <w:r w:rsidR="00734471" w:rsidRPr="00D17824">
        <w:rPr>
          <w:rFonts w:ascii="Times New Roman" w:hAnsi="Times New Roman" w:cs="Times New Roman"/>
          <w:sz w:val="24"/>
          <w:szCs w:val="24"/>
        </w:rPr>
        <w:t>бщего образования. Количество уча</w:t>
      </w:r>
      <w:r w:rsidRPr="00D17824">
        <w:rPr>
          <w:rFonts w:ascii="Times New Roman" w:hAnsi="Times New Roman" w:cs="Times New Roman"/>
          <w:sz w:val="24"/>
          <w:szCs w:val="24"/>
        </w:rPr>
        <w:t xml:space="preserve">щихся на уровне начального и  среднего общего образования варьирует в зависимости от года. </w:t>
      </w:r>
    </w:p>
    <w:p w:rsidR="003A75A9" w:rsidRPr="00D17824" w:rsidRDefault="003A75A9" w:rsidP="003A75A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17824">
        <w:rPr>
          <w:rFonts w:ascii="Times New Roman" w:hAnsi="Times New Roman" w:cs="Times New Roman"/>
          <w:i/>
          <w:sz w:val="24"/>
          <w:szCs w:val="24"/>
          <w:u w:val="single"/>
        </w:rPr>
        <w:t>Успеваемость по уровням образования в динамике</w:t>
      </w:r>
    </w:p>
    <w:p w:rsidR="003A75A9" w:rsidRDefault="003A75A9" w:rsidP="00AD3AF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1782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3749DFE" wp14:editId="3BDDF91B">
            <wp:extent cx="6448425" cy="1600200"/>
            <wp:effectExtent l="0" t="0" r="9525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3A75A9" w:rsidRDefault="003A75A9" w:rsidP="00AD3AF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8E46FB" w:rsidRPr="00D17824" w:rsidRDefault="00F30E65" w:rsidP="00AD3AF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17824">
        <w:rPr>
          <w:rFonts w:ascii="Times New Roman" w:hAnsi="Times New Roman" w:cs="Times New Roman"/>
          <w:i/>
          <w:sz w:val="24"/>
          <w:szCs w:val="24"/>
          <w:u w:val="single"/>
        </w:rPr>
        <w:t>Качество обучения по уровням обр</w:t>
      </w:r>
      <w:r w:rsidR="007E4A1B" w:rsidRPr="00D17824">
        <w:rPr>
          <w:rFonts w:ascii="Times New Roman" w:hAnsi="Times New Roman" w:cs="Times New Roman"/>
          <w:i/>
          <w:sz w:val="24"/>
          <w:szCs w:val="24"/>
          <w:u w:val="single"/>
        </w:rPr>
        <w:t>азования</w:t>
      </w:r>
      <w:r w:rsidR="00A81F1C" w:rsidRPr="00D17824">
        <w:rPr>
          <w:rFonts w:ascii="Times New Roman" w:hAnsi="Times New Roman" w:cs="Times New Roman"/>
          <w:i/>
          <w:sz w:val="24"/>
          <w:szCs w:val="24"/>
          <w:u w:val="single"/>
        </w:rPr>
        <w:t xml:space="preserve"> в динамике за пять  лет</w:t>
      </w:r>
      <w:r w:rsidR="00FB7A75" w:rsidRPr="00D17824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7E4A1B" w:rsidRPr="00D17824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F30E65" w:rsidRPr="00D17824" w:rsidRDefault="00F30E65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9B776A6" wp14:editId="2E4F900E">
            <wp:extent cx="6419850" cy="2381250"/>
            <wp:effectExtent l="0" t="0" r="19050" b="19050"/>
            <wp:docPr id="61" name="Диаграмма 6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BC1285" w:rsidRPr="00D17824" w:rsidRDefault="00BC1285" w:rsidP="00AD3AF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17824">
        <w:rPr>
          <w:rFonts w:ascii="Times New Roman" w:hAnsi="Times New Roman" w:cs="Times New Roman"/>
          <w:i/>
          <w:sz w:val="24"/>
          <w:szCs w:val="24"/>
          <w:u w:val="single"/>
        </w:rPr>
        <w:t>Качество обучения по</w:t>
      </w:r>
      <w:r w:rsidR="007E4A1B" w:rsidRPr="00D17824">
        <w:rPr>
          <w:rFonts w:ascii="Times New Roman" w:hAnsi="Times New Roman" w:cs="Times New Roman"/>
          <w:i/>
          <w:sz w:val="24"/>
          <w:szCs w:val="24"/>
          <w:u w:val="single"/>
        </w:rPr>
        <w:t xml:space="preserve">  классам</w:t>
      </w:r>
      <w:r w:rsidR="00FB7A75" w:rsidRPr="00D17824">
        <w:rPr>
          <w:rFonts w:ascii="Times New Roman" w:hAnsi="Times New Roman" w:cs="Times New Roman"/>
          <w:i/>
          <w:sz w:val="24"/>
          <w:szCs w:val="24"/>
          <w:u w:val="single"/>
        </w:rPr>
        <w:t xml:space="preserve"> в динамике за три года </w:t>
      </w:r>
    </w:p>
    <w:tbl>
      <w:tblPr>
        <w:tblpPr w:leftFromText="180" w:rightFromText="180" w:vertAnchor="text" w:horzAnchor="page" w:tblpX="1111" w:tblpY="234"/>
        <w:tblOverlap w:val="never"/>
        <w:tblW w:w="1020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54"/>
        <w:gridCol w:w="1775"/>
        <w:gridCol w:w="1722"/>
        <w:gridCol w:w="1379"/>
        <w:gridCol w:w="1552"/>
        <w:gridCol w:w="1722"/>
      </w:tblGrid>
      <w:tr w:rsidR="00D17824" w:rsidRPr="00D17824" w:rsidTr="002B578C">
        <w:trPr>
          <w:trHeight w:val="153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2019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2020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Результат 21 </w:t>
            </w:r>
          </w:p>
        </w:tc>
      </w:tr>
      <w:tr w:rsidR="00D17824" w:rsidRPr="00D17824" w:rsidTr="002B578C">
        <w:trPr>
          <w:trHeight w:val="153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77,78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73,08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70,37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82,14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7824" w:rsidRPr="00D17824" w:rsidTr="002B578C">
        <w:trPr>
          <w:trHeight w:val="153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54,17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72,41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74,07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62,07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7824" w:rsidRPr="00D17824" w:rsidTr="002B578C">
        <w:trPr>
          <w:trHeight w:val="153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3а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75,86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60,87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76,92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65,52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-4,85</w:t>
            </w:r>
          </w:p>
        </w:tc>
      </w:tr>
      <w:tr w:rsidR="00D17824" w:rsidRPr="00D17824" w:rsidTr="002B578C">
        <w:trPr>
          <w:trHeight w:val="153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3б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64,29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62,07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-12,22</w:t>
            </w:r>
          </w:p>
        </w:tc>
      </w:tr>
      <w:tr w:rsidR="00D17824" w:rsidRPr="00D17824" w:rsidTr="002B578C">
        <w:trPr>
          <w:trHeight w:val="153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46,67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73,33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58,33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63,79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-13.13</w:t>
            </w:r>
          </w:p>
        </w:tc>
      </w:tr>
      <w:tr w:rsidR="00D17824" w:rsidRPr="00D17824" w:rsidTr="002B578C">
        <w:trPr>
          <w:trHeight w:val="153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4б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55,56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53,57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-10,72</w:t>
            </w:r>
          </w:p>
        </w:tc>
      </w:tr>
      <w:tr w:rsidR="00D17824" w:rsidRPr="00D17824" w:rsidTr="002B578C">
        <w:trPr>
          <w:trHeight w:val="153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НОО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62,35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66,46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67,52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64,71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-3,8</w:t>
            </w:r>
          </w:p>
        </w:tc>
      </w:tr>
      <w:tr w:rsidR="00D17824" w:rsidRPr="00D17824" w:rsidTr="002B578C">
        <w:trPr>
          <w:trHeight w:val="153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5а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60,71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44,83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65,38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70,37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+12</w:t>
            </w:r>
          </w:p>
        </w:tc>
      </w:tr>
      <w:tr w:rsidR="00D17824" w:rsidRPr="00D17824" w:rsidTr="002B578C">
        <w:trPr>
          <w:trHeight w:val="153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5б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57,69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42,31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-12</w:t>
            </w:r>
          </w:p>
        </w:tc>
      </w:tr>
      <w:tr w:rsidR="00D17824" w:rsidRPr="00D17824" w:rsidTr="002B578C">
        <w:trPr>
          <w:trHeight w:val="153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46,62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62,27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40,74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46,15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-9</w:t>
            </w:r>
          </w:p>
        </w:tc>
      </w:tr>
      <w:tr w:rsidR="00D17824" w:rsidRPr="00D17824" w:rsidTr="002B578C">
        <w:trPr>
          <w:trHeight w:val="153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6б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42,86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25,93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-16,38</w:t>
            </w:r>
          </w:p>
        </w:tc>
      </w:tr>
      <w:tr w:rsidR="00D17824" w:rsidRPr="00D17824" w:rsidTr="002B578C">
        <w:trPr>
          <w:trHeight w:val="153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7а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29,63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34,62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48,28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37,04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-3,7</w:t>
            </w:r>
          </w:p>
        </w:tc>
      </w:tr>
      <w:tr w:rsidR="00D17824" w:rsidRPr="00D17824" w:rsidTr="002B578C">
        <w:trPr>
          <w:trHeight w:val="153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7б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42,86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42,86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-13,14</w:t>
            </w:r>
          </w:p>
        </w:tc>
      </w:tr>
      <w:tr w:rsidR="00D17824" w:rsidRPr="00D17824" w:rsidTr="002B578C">
        <w:trPr>
          <w:trHeight w:val="153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8а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42,86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30,77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42,31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26,67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-21,6</w:t>
            </w:r>
          </w:p>
        </w:tc>
      </w:tr>
      <w:tr w:rsidR="00D17824" w:rsidRPr="00D17824" w:rsidTr="002B578C">
        <w:trPr>
          <w:trHeight w:val="153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8б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36,36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21,43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24,14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-18,72</w:t>
            </w:r>
          </w:p>
        </w:tc>
      </w:tr>
      <w:tr w:rsidR="00D17824" w:rsidRPr="00D17824" w:rsidTr="002B578C">
        <w:trPr>
          <w:trHeight w:val="153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9а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40,91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45,83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34,62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-7,69</w:t>
            </w:r>
          </w:p>
        </w:tc>
      </w:tr>
      <w:tr w:rsidR="00D17824" w:rsidRPr="00D17824" w:rsidTr="002B578C">
        <w:trPr>
          <w:trHeight w:val="153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9б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42,86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32,14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41,67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+5,67</w:t>
            </w:r>
          </w:p>
        </w:tc>
      </w:tr>
      <w:tr w:rsidR="00D17824" w:rsidRPr="00D17824" w:rsidTr="002B578C">
        <w:trPr>
          <w:trHeight w:val="153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ООО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41,47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45,08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39,31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-6</w:t>
            </w:r>
          </w:p>
        </w:tc>
      </w:tr>
      <w:tr w:rsidR="00D17824" w:rsidRPr="00D17824" w:rsidTr="002B578C">
        <w:trPr>
          <w:trHeight w:val="153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53,85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43,75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61,9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44,44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7824" w:rsidRPr="00D17824" w:rsidTr="002B578C">
        <w:trPr>
          <w:trHeight w:val="153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43,48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41,87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46,67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-11,9</w:t>
            </w:r>
          </w:p>
        </w:tc>
      </w:tr>
      <w:tr w:rsidR="00D17824" w:rsidRPr="00D17824" w:rsidTr="002B578C">
        <w:trPr>
          <w:trHeight w:val="153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СОО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48,98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55,56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47,5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-8,06</w:t>
            </w:r>
          </w:p>
        </w:tc>
      </w:tr>
      <w:tr w:rsidR="00D17824" w:rsidRPr="00D17824" w:rsidTr="002B578C">
        <w:trPr>
          <w:trHeight w:val="153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50,44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50,22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A81F1C" w:rsidRPr="00D17824" w:rsidRDefault="00A81F1C" w:rsidP="00AD3AF6">
            <w:pPr>
              <w:tabs>
                <w:tab w:val="left" w:pos="285"/>
                <w:tab w:val="center" w:pos="578"/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53,61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49,15 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A81F1C" w:rsidRPr="00D17824" w:rsidRDefault="00A81F1C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-4,46</w:t>
            </w:r>
          </w:p>
        </w:tc>
      </w:tr>
    </w:tbl>
    <w:p w:rsidR="005D735D" w:rsidRPr="00D17824" w:rsidRDefault="005D735D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0D79" w:rsidRPr="00D17824" w:rsidRDefault="004A3EF7" w:rsidP="00AD3A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Сравнение качес</w:t>
      </w:r>
      <w:r w:rsidR="008C16E4" w:rsidRPr="00D17824">
        <w:rPr>
          <w:rFonts w:ascii="Times New Roman" w:hAnsi="Times New Roman" w:cs="Times New Roman"/>
          <w:sz w:val="24"/>
          <w:szCs w:val="24"/>
        </w:rPr>
        <w:t xml:space="preserve">тва обучения и успеваемости 2020 </w:t>
      </w:r>
      <w:r w:rsidR="001C0EB4" w:rsidRPr="00D17824">
        <w:rPr>
          <w:rFonts w:ascii="Times New Roman" w:hAnsi="Times New Roman" w:cs="Times New Roman"/>
          <w:sz w:val="24"/>
          <w:szCs w:val="24"/>
        </w:rPr>
        <w:t>-2021</w:t>
      </w:r>
      <w:r w:rsidR="00FB7A75" w:rsidRPr="00D17824">
        <w:rPr>
          <w:rFonts w:ascii="Times New Roman" w:hAnsi="Times New Roman" w:cs="Times New Roman"/>
          <w:sz w:val="24"/>
          <w:szCs w:val="24"/>
        </w:rPr>
        <w:t xml:space="preserve"> учебного </w:t>
      </w:r>
      <w:r w:rsidR="001C0EB4" w:rsidRPr="00D17824">
        <w:rPr>
          <w:rFonts w:ascii="Times New Roman" w:hAnsi="Times New Roman" w:cs="Times New Roman"/>
          <w:sz w:val="24"/>
          <w:szCs w:val="24"/>
        </w:rPr>
        <w:t xml:space="preserve"> года с результатами 2020 и 20</w:t>
      </w:r>
      <w:r w:rsidRPr="00D17824">
        <w:rPr>
          <w:rFonts w:ascii="Times New Roman" w:hAnsi="Times New Roman" w:cs="Times New Roman"/>
          <w:sz w:val="24"/>
          <w:szCs w:val="24"/>
        </w:rPr>
        <w:t>1</w:t>
      </w:r>
      <w:r w:rsidR="001C0EB4" w:rsidRPr="00D17824">
        <w:rPr>
          <w:rFonts w:ascii="Times New Roman" w:hAnsi="Times New Roman" w:cs="Times New Roman"/>
          <w:sz w:val="24"/>
          <w:szCs w:val="24"/>
        </w:rPr>
        <w:t>9</w:t>
      </w:r>
      <w:r w:rsidRPr="00D17824">
        <w:rPr>
          <w:rFonts w:ascii="Times New Roman" w:hAnsi="Times New Roman" w:cs="Times New Roman"/>
          <w:sz w:val="24"/>
          <w:szCs w:val="24"/>
        </w:rPr>
        <w:t xml:space="preserve"> года  </w:t>
      </w:r>
      <w:r w:rsidR="00E10BC7" w:rsidRPr="00D17824">
        <w:rPr>
          <w:rFonts w:ascii="Times New Roman" w:hAnsi="Times New Roman" w:cs="Times New Roman"/>
          <w:sz w:val="24"/>
          <w:szCs w:val="24"/>
        </w:rPr>
        <w:t xml:space="preserve"> выявило </w:t>
      </w:r>
      <w:r w:rsidR="00D96AAB" w:rsidRPr="00D17824">
        <w:rPr>
          <w:rFonts w:ascii="Times New Roman" w:hAnsi="Times New Roman" w:cs="Times New Roman"/>
          <w:sz w:val="24"/>
          <w:szCs w:val="24"/>
        </w:rPr>
        <w:t xml:space="preserve">отрицательную динамику по сравнению с </w:t>
      </w:r>
      <w:r w:rsidR="00E10BC7" w:rsidRPr="00D17824">
        <w:rPr>
          <w:rFonts w:ascii="Times New Roman" w:hAnsi="Times New Roman" w:cs="Times New Roman"/>
          <w:sz w:val="24"/>
          <w:szCs w:val="24"/>
        </w:rPr>
        <w:t>показателя</w:t>
      </w:r>
      <w:r w:rsidR="00D96AAB" w:rsidRPr="00D17824">
        <w:rPr>
          <w:rFonts w:ascii="Times New Roman" w:hAnsi="Times New Roman" w:cs="Times New Roman"/>
          <w:sz w:val="24"/>
          <w:szCs w:val="24"/>
        </w:rPr>
        <w:t xml:space="preserve">ми </w:t>
      </w:r>
      <w:r w:rsidR="00E10BC7" w:rsidRPr="00D17824">
        <w:rPr>
          <w:rFonts w:ascii="Times New Roman" w:hAnsi="Times New Roman" w:cs="Times New Roman"/>
          <w:sz w:val="24"/>
          <w:szCs w:val="24"/>
        </w:rPr>
        <w:t xml:space="preserve"> в зависимости от года. Н</w:t>
      </w:r>
      <w:r w:rsidRPr="00D17824">
        <w:rPr>
          <w:rFonts w:ascii="Times New Roman" w:hAnsi="Times New Roman" w:cs="Times New Roman"/>
          <w:sz w:val="24"/>
          <w:szCs w:val="24"/>
        </w:rPr>
        <w:t xml:space="preserve">а уровне начального общего образования </w:t>
      </w:r>
      <w:r w:rsidR="004E265D" w:rsidRPr="00D17824">
        <w:rPr>
          <w:rFonts w:ascii="Times New Roman" w:hAnsi="Times New Roman" w:cs="Times New Roman"/>
          <w:sz w:val="24"/>
          <w:szCs w:val="24"/>
        </w:rPr>
        <w:t xml:space="preserve"> положительная динамика</w:t>
      </w:r>
      <w:r w:rsidR="00306A86" w:rsidRPr="00D17824">
        <w:rPr>
          <w:rFonts w:ascii="Times New Roman" w:hAnsi="Times New Roman" w:cs="Times New Roman"/>
          <w:sz w:val="24"/>
          <w:szCs w:val="24"/>
        </w:rPr>
        <w:t xml:space="preserve">, на уровне основного общего </w:t>
      </w:r>
      <w:r w:rsidR="004E265D" w:rsidRPr="00D17824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FB7A75" w:rsidRPr="00D17824">
        <w:rPr>
          <w:rFonts w:ascii="Times New Roman" w:hAnsi="Times New Roman" w:cs="Times New Roman"/>
          <w:sz w:val="24"/>
          <w:szCs w:val="24"/>
        </w:rPr>
        <w:t>вариативность показателей в зависимости от года</w:t>
      </w:r>
      <w:r w:rsidR="00306A86" w:rsidRPr="00D17824">
        <w:rPr>
          <w:rFonts w:ascii="Times New Roman" w:hAnsi="Times New Roman" w:cs="Times New Roman"/>
          <w:sz w:val="24"/>
          <w:szCs w:val="24"/>
        </w:rPr>
        <w:t>, на уровне среднего общего об</w:t>
      </w:r>
      <w:r w:rsidR="004E265D" w:rsidRPr="00D17824">
        <w:rPr>
          <w:rFonts w:ascii="Times New Roman" w:hAnsi="Times New Roman" w:cs="Times New Roman"/>
          <w:sz w:val="24"/>
          <w:szCs w:val="24"/>
        </w:rPr>
        <w:t xml:space="preserve">разования </w:t>
      </w:r>
      <w:r w:rsidR="00FB7A75"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="007C0D79" w:rsidRPr="00D17824">
        <w:rPr>
          <w:rFonts w:ascii="Times New Roman" w:hAnsi="Times New Roman" w:cs="Times New Roman"/>
          <w:sz w:val="24"/>
          <w:szCs w:val="24"/>
        </w:rPr>
        <w:t>стабилизация.</w:t>
      </w:r>
    </w:p>
    <w:p w:rsidR="008E46FB" w:rsidRPr="00D17824" w:rsidRDefault="00E10BC7" w:rsidP="00AD3A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Для повышения качес</w:t>
      </w:r>
      <w:r w:rsidR="004E265D" w:rsidRPr="00D17824">
        <w:rPr>
          <w:rFonts w:ascii="Times New Roman" w:hAnsi="Times New Roman" w:cs="Times New Roman"/>
          <w:sz w:val="24"/>
          <w:szCs w:val="24"/>
        </w:rPr>
        <w:t>твенных показателей на основе</w:t>
      </w:r>
      <w:r w:rsidRPr="00D17824">
        <w:rPr>
          <w:rFonts w:ascii="Times New Roman" w:hAnsi="Times New Roman" w:cs="Times New Roman"/>
          <w:sz w:val="24"/>
          <w:szCs w:val="24"/>
        </w:rPr>
        <w:t xml:space="preserve"> анализ</w:t>
      </w:r>
      <w:r w:rsidR="004E265D" w:rsidRPr="00D17824">
        <w:rPr>
          <w:rFonts w:ascii="Times New Roman" w:hAnsi="Times New Roman" w:cs="Times New Roman"/>
          <w:sz w:val="24"/>
          <w:szCs w:val="24"/>
        </w:rPr>
        <w:t>а</w:t>
      </w:r>
      <w:r w:rsidRPr="00D17824">
        <w:rPr>
          <w:rFonts w:ascii="Times New Roman" w:hAnsi="Times New Roman" w:cs="Times New Roman"/>
          <w:sz w:val="24"/>
          <w:szCs w:val="24"/>
        </w:rPr>
        <w:t xml:space="preserve"> ситуации по каждому классу и педагогу, </w:t>
      </w:r>
      <w:r w:rsidR="004E265D" w:rsidRPr="00D17824">
        <w:rPr>
          <w:rFonts w:ascii="Times New Roman" w:hAnsi="Times New Roman" w:cs="Times New Roman"/>
          <w:sz w:val="24"/>
          <w:szCs w:val="24"/>
        </w:rPr>
        <w:t xml:space="preserve">будет разработана дорожная карта </w:t>
      </w:r>
      <w:r w:rsidRPr="00D17824">
        <w:rPr>
          <w:rFonts w:ascii="Times New Roman" w:hAnsi="Times New Roman" w:cs="Times New Roman"/>
          <w:sz w:val="24"/>
          <w:szCs w:val="24"/>
        </w:rPr>
        <w:t xml:space="preserve"> мероприятий  для обеспечения роста качества образования на уровне основного и  среднего общего образования. Администрация  примет меры для   создания  условий    для профессионального роста педагогов, которые показывают  стабильные результаты, организует взаимопосещение занятий урочной и внеурочной деятельности и   взаимообучение  у педагогов, которые добиваются стабильно высоких результатов (выход на н</w:t>
      </w:r>
      <w:r w:rsidR="001C0EB4" w:rsidRPr="00D17824">
        <w:rPr>
          <w:rFonts w:ascii="Times New Roman" w:hAnsi="Times New Roman" w:cs="Times New Roman"/>
          <w:sz w:val="24"/>
          <w:szCs w:val="24"/>
        </w:rPr>
        <w:t>аставничество). Для этого в 2021</w:t>
      </w:r>
      <w:r w:rsidRPr="00D17824">
        <w:rPr>
          <w:rFonts w:ascii="Times New Roman" w:hAnsi="Times New Roman" w:cs="Times New Roman"/>
          <w:sz w:val="24"/>
          <w:szCs w:val="24"/>
        </w:rPr>
        <w:t xml:space="preserve"> году будут организованы обучающие семинары и персональная </w:t>
      </w:r>
      <w:r w:rsidRPr="00D17824">
        <w:rPr>
          <w:rFonts w:ascii="Times New Roman" w:hAnsi="Times New Roman" w:cs="Times New Roman"/>
          <w:sz w:val="24"/>
          <w:szCs w:val="24"/>
        </w:rPr>
        <w:lastRenderedPageBreak/>
        <w:t>работа с педагогами, имеющими недостаточные результаты</w:t>
      </w:r>
      <w:r w:rsidR="00465575" w:rsidRPr="00D17824">
        <w:rPr>
          <w:rFonts w:ascii="Times New Roman" w:hAnsi="Times New Roman" w:cs="Times New Roman"/>
          <w:sz w:val="24"/>
          <w:szCs w:val="24"/>
        </w:rPr>
        <w:t xml:space="preserve">, запланирован систематический контроль  успеваемости </w:t>
      </w:r>
      <w:r w:rsidR="005A56DA" w:rsidRPr="00D17824">
        <w:rPr>
          <w:rFonts w:ascii="Times New Roman" w:hAnsi="Times New Roman" w:cs="Times New Roman"/>
          <w:sz w:val="24"/>
          <w:szCs w:val="24"/>
        </w:rPr>
        <w:t>учащихся</w:t>
      </w:r>
      <w:r w:rsidR="00465575" w:rsidRPr="00D17824">
        <w:rPr>
          <w:rFonts w:ascii="Times New Roman" w:hAnsi="Times New Roman" w:cs="Times New Roman"/>
          <w:sz w:val="24"/>
          <w:szCs w:val="24"/>
        </w:rPr>
        <w:t xml:space="preserve"> «группы риска», для предупреждения снижения результатов. </w:t>
      </w:r>
    </w:p>
    <w:p w:rsidR="00A40BC9" w:rsidRPr="00D17824" w:rsidRDefault="00465575" w:rsidP="00AD3AF6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="00E10BC7"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="00A40BC9" w:rsidRPr="00D17824">
        <w:rPr>
          <w:rFonts w:ascii="Times New Roman" w:hAnsi="Times New Roman" w:cs="Times New Roman"/>
          <w:i/>
          <w:sz w:val="24"/>
          <w:szCs w:val="24"/>
        </w:rPr>
        <w:t xml:space="preserve">Показатели количества </w:t>
      </w:r>
      <w:r w:rsidR="005A56DA" w:rsidRPr="00D17824">
        <w:rPr>
          <w:rFonts w:ascii="Times New Roman" w:hAnsi="Times New Roman" w:cs="Times New Roman"/>
          <w:i/>
          <w:sz w:val="24"/>
          <w:szCs w:val="24"/>
        </w:rPr>
        <w:t>учащихся</w:t>
      </w:r>
      <w:r w:rsidR="00A40BC9" w:rsidRPr="00D17824">
        <w:rPr>
          <w:rFonts w:ascii="Times New Roman" w:hAnsi="Times New Roman" w:cs="Times New Roman"/>
          <w:i/>
          <w:sz w:val="24"/>
          <w:szCs w:val="24"/>
        </w:rPr>
        <w:t xml:space="preserve"> с ОВЗ и инвал</w:t>
      </w:r>
      <w:r w:rsidR="00FE0724" w:rsidRPr="00D17824">
        <w:rPr>
          <w:rFonts w:ascii="Times New Roman" w:hAnsi="Times New Roman" w:cs="Times New Roman"/>
          <w:i/>
          <w:sz w:val="24"/>
          <w:szCs w:val="24"/>
        </w:rPr>
        <w:t>идностью в динамике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503"/>
        <w:gridCol w:w="1671"/>
        <w:gridCol w:w="1452"/>
        <w:gridCol w:w="1453"/>
        <w:gridCol w:w="1235"/>
      </w:tblGrid>
      <w:tr w:rsidR="00D17824" w:rsidRPr="00D17824" w:rsidTr="00D17824">
        <w:trPr>
          <w:trHeight w:val="276"/>
        </w:trPr>
        <w:tc>
          <w:tcPr>
            <w:tcW w:w="4503" w:type="dxa"/>
          </w:tcPr>
          <w:p w:rsidR="001C0EB4" w:rsidRPr="00D17824" w:rsidRDefault="001C0EB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Уровень образования /учебный год</w:t>
            </w:r>
          </w:p>
        </w:tc>
        <w:tc>
          <w:tcPr>
            <w:tcW w:w="1671" w:type="dxa"/>
          </w:tcPr>
          <w:p w:rsidR="001C0EB4" w:rsidRPr="00D17824" w:rsidRDefault="001C0EB4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2017-2018 </w:t>
            </w:r>
          </w:p>
        </w:tc>
        <w:tc>
          <w:tcPr>
            <w:tcW w:w="1452" w:type="dxa"/>
          </w:tcPr>
          <w:p w:rsidR="001C0EB4" w:rsidRPr="00D17824" w:rsidRDefault="001C0EB4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2018-2019</w:t>
            </w:r>
          </w:p>
        </w:tc>
        <w:tc>
          <w:tcPr>
            <w:tcW w:w="1453" w:type="dxa"/>
          </w:tcPr>
          <w:p w:rsidR="001C0EB4" w:rsidRPr="00D17824" w:rsidRDefault="001C0EB4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2019-2020</w:t>
            </w:r>
          </w:p>
        </w:tc>
        <w:tc>
          <w:tcPr>
            <w:tcW w:w="1235" w:type="dxa"/>
          </w:tcPr>
          <w:p w:rsidR="001C0EB4" w:rsidRPr="00D17824" w:rsidRDefault="001C0EB4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2020-2021 </w:t>
            </w:r>
          </w:p>
        </w:tc>
      </w:tr>
      <w:tr w:rsidR="00D17824" w:rsidRPr="00D17824" w:rsidTr="00D17824">
        <w:trPr>
          <w:trHeight w:val="303"/>
        </w:trPr>
        <w:tc>
          <w:tcPr>
            <w:tcW w:w="4503" w:type="dxa"/>
          </w:tcPr>
          <w:p w:rsidR="001C0EB4" w:rsidRPr="00D17824" w:rsidRDefault="001C0EB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5A56DA" w:rsidRPr="00D17824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 с ОВЗ  и инвалидностью </w:t>
            </w:r>
          </w:p>
        </w:tc>
        <w:tc>
          <w:tcPr>
            <w:tcW w:w="1671" w:type="dxa"/>
          </w:tcPr>
          <w:p w:rsidR="001C0EB4" w:rsidRPr="00D17824" w:rsidRDefault="001C0EB4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52" w:type="dxa"/>
          </w:tcPr>
          <w:p w:rsidR="001C0EB4" w:rsidRPr="00D17824" w:rsidRDefault="001C0EB4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53" w:type="dxa"/>
          </w:tcPr>
          <w:p w:rsidR="001C0EB4" w:rsidRPr="00D17824" w:rsidRDefault="001C0EB4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35" w:type="dxa"/>
          </w:tcPr>
          <w:p w:rsidR="001C0EB4" w:rsidRPr="00D17824" w:rsidRDefault="001C0EB4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17824" w:rsidRPr="00D17824" w:rsidTr="00D17824">
        <w:trPr>
          <w:trHeight w:val="276"/>
        </w:trPr>
        <w:tc>
          <w:tcPr>
            <w:tcW w:w="4503" w:type="dxa"/>
          </w:tcPr>
          <w:p w:rsidR="001C0EB4" w:rsidRPr="00D17824" w:rsidRDefault="001C0EB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Количество детей- инвалидов</w:t>
            </w:r>
          </w:p>
        </w:tc>
        <w:tc>
          <w:tcPr>
            <w:tcW w:w="1671" w:type="dxa"/>
          </w:tcPr>
          <w:p w:rsidR="001C0EB4" w:rsidRPr="00D17824" w:rsidRDefault="001C0EB4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52" w:type="dxa"/>
          </w:tcPr>
          <w:p w:rsidR="001C0EB4" w:rsidRPr="00D17824" w:rsidRDefault="001C0EB4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53" w:type="dxa"/>
          </w:tcPr>
          <w:p w:rsidR="001C0EB4" w:rsidRPr="00D17824" w:rsidRDefault="001C0EB4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35" w:type="dxa"/>
          </w:tcPr>
          <w:p w:rsidR="001C0EB4" w:rsidRPr="00D17824" w:rsidRDefault="001C0EB4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17824" w:rsidRPr="00D17824" w:rsidTr="00D17824">
        <w:trPr>
          <w:trHeight w:val="292"/>
        </w:trPr>
        <w:tc>
          <w:tcPr>
            <w:tcW w:w="4503" w:type="dxa"/>
          </w:tcPr>
          <w:p w:rsidR="001C0EB4" w:rsidRPr="00D17824" w:rsidRDefault="001C0EB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5A56DA" w:rsidRPr="00D17824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по АООП </w:t>
            </w:r>
          </w:p>
        </w:tc>
        <w:tc>
          <w:tcPr>
            <w:tcW w:w="1671" w:type="dxa"/>
          </w:tcPr>
          <w:p w:rsidR="001C0EB4" w:rsidRPr="00D17824" w:rsidRDefault="001C0EB4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</w:tcPr>
          <w:p w:rsidR="001C0EB4" w:rsidRPr="00D17824" w:rsidRDefault="001C0EB4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3" w:type="dxa"/>
          </w:tcPr>
          <w:p w:rsidR="001C0EB4" w:rsidRPr="00D17824" w:rsidRDefault="001C0EB4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5" w:type="dxa"/>
          </w:tcPr>
          <w:p w:rsidR="001C0EB4" w:rsidRPr="00D17824" w:rsidRDefault="001C0EB4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17824" w:rsidRPr="00D17824" w:rsidTr="00D17824">
        <w:trPr>
          <w:trHeight w:val="292"/>
        </w:trPr>
        <w:tc>
          <w:tcPr>
            <w:tcW w:w="4503" w:type="dxa"/>
          </w:tcPr>
          <w:p w:rsidR="001C0EB4" w:rsidRPr="00D17824" w:rsidRDefault="001C0EB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5A56DA" w:rsidRPr="00D17824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 на дому </w:t>
            </w:r>
          </w:p>
        </w:tc>
        <w:tc>
          <w:tcPr>
            <w:tcW w:w="1671" w:type="dxa"/>
          </w:tcPr>
          <w:p w:rsidR="001C0EB4" w:rsidRPr="00D17824" w:rsidRDefault="001C0EB4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52" w:type="dxa"/>
          </w:tcPr>
          <w:p w:rsidR="001C0EB4" w:rsidRPr="00D17824" w:rsidRDefault="001C0EB4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3" w:type="dxa"/>
          </w:tcPr>
          <w:p w:rsidR="001C0EB4" w:rsidRPr="00D17824" w:rsidRDefault="001C0EB4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35" w:type="dxa"/>
          </w:tcPr>
          <w:p w:rsidR="001C0EB4" w:rsidRPr="00D17824" w:rsidRDefault="001C0EB4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FE0724" w:rsidRPr="00D17824" w:rsidRDefault="00FE0724" w:rsidP="00AD3A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 xml:space="preserve">Количество </w:t>
      </w:r>
      <w:r w:rsidR="005A56DA" w:rsidRPr="00D17824">
        <w:rPr>
          <w:rFonts w:ascii="Times New Roman" w:hAnsi="Times New Roman" w:cs="Times New Roman"/>
          <w:sz w:val="24"/>
          <w:szCs w:val="24"/>
        </w:rPr>
        <w:t>учащихся</w:t>
      </w:r>
      <w:r w:rsidRPr="00D17824">
        <w:rPr>
          <w:rFonts w:ascii="Times New Roman" w:hAnsi="Times New Roman" w:cs="Times New Roman"/>
          <w:sz w:val="24"/>
          <w:szCs w:val="24"/>
        </w:rPr>
        <w:t xml:space="preserve"> с ОВЗ и инвалидностью в 2019</w:t>
      </w:r>
      <w:r w:rsidR="007C0D79" w:rsidRPr="00D17824">
        <w:rPr>
          <w:rFonts w:ascii="Times New Roman" w:hAnsi="Times New Roman" w:cs="Times New Roman"/>
          <w:sz w:val="24"/>
          <w:szCs w:val="24"/>
        </w:rPr>
        <w:t xml:space="preserve">-2020 учебном </w:t>
      </w:r>
      <w:r w:rsidRPr="00D17824">
        <w:rPr>
          <w:rFonts w:ascii="Times New Roman" w:hAnsi="Times New Roman" w:cs="Times New Roman"/>
          <w:sz w:val="24"/>
          <w:szCs w:val="24"/>
        </w:rPr>
        <w:t xml:space="preserve"> году - 22, на дому обучаются 7 учеников. </w:t>
      </w:r>
    </w:p>
    <w:p w:rsidR="00091203" w:rsidRPr="00D17824" w:rsidRDefault="008B15C8" w:rsidP="00AD3AF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7824">
        <w:rPr>
          <w:rFonts w:ascii="Times New Roman" w:hAnsi="Times New Roman" w:cs="Times New Roman"/>
          <w:i/>
          <w:sz w:val="24"/>
          <w:szCs w:val="24"/>
        </w:rPr>
        <w:t xml:space="preserve">Показатели количества </w:t>
      </w:r>
      <w:r w:rsidR="005A56DA" w:rsidRPr="00D17824">
        <w:rPr>
          <w:rFonts w:ascii="Times New Roman" w:hAnsi="Times New Roman" w:cs="Times New Roman"/>
          <w:i/>
          <w:sz w:val="24"/>
          <w:szCs w:val="24"/>
        </w:rPr>
        <w:t>учащихся</w:t>
      </w:r>
      <w:r w:rsidRPr="00D17824">
        <w:rPr>
          <w:rFonts w:ascii="Times New Roman" w:hAnsi="Times New Roman" w:cs="Times New Roman"/>
          <w:i/>
          <w:sz w:val="24"/>
          <w:szCs w:val="24"/>
        </w:rPr>
        <w:t xml:space="preserve"> с ОВЗ и инвалидностью по уровням образования</w:t>
      </w:r>
    </w:p>
    <w:tbl>
      <w:tblPr>
        <w:tblStyle w:val="aa"/>
        <w:tblW w:w="10314" w:type="dxa"/>
        <w:tblLook w:val="04A0" w:firstRow="1" w:lastRow="0" w:firstColumn="1" w:lastColumn="0" w:noHBand="0" w:noVBand="1"/>
      </w:tblPr>
      <w:tblGrid>
        <w:gridCol w:w="5070"/>
        <w:gridCol w:w="1276"/>
        <w:gridCol w:w="1417"/>
        <w:gridCol w:w="1418"/>
        <w:gridCol w:w="1133"/>
      </w:tblGrid>
      <w:tr w:rsidR="00D17824" w:rsidRPr="00D17824" w:rsidTr="00D17824">
        <w:tc>
          <w:tcPr>
            <w:tcW w:w="5070" w:type="dxa"/>
          </w:tcPr>
          <w:p w:rsidR="00FE0724" w:rsidRPr="00D17824" w:rsidRDefault="00FE072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Уровень образования </w:t>
            </w:r>
          </w:p>
        </w:tc>
        <w:tc>
          <w:tcPr>
            <w:tcW w:w="1276" w:type="dxa"/>
          </w:tcPr>
          <w:p w:rsidR="00FE0724" w:rsidRPr="00D17824" w:rsidRDefault="00FE072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1-4 класс</w:t>
            </w:r>
          </w:p>
        </w:tc>
        <w:tc>
          <w:tcPr>
            <w:tcW w:w="1417" w:type="dxa"/>
          </w:tcPr>
          <w:p w:rsidR="00FE0724" w:rsidRPr="00D17824" w:rsidRDefault="00FE072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1418" w:type="dxa"/>
          </w:tcPr>
          <w:p w:rsidR="00FE0724" w:rsidRPr="00D17824" w:rsidRDefault="00FE072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10-11 класс </w:t>
            </w:r>
          </w:p>
        </w:tc>
        <w:tc>
          <w:tcPr>
            <w:tcW w:w="1133" w:type="dxa"/>
          </w:tcPr>
          <w:p w:rsidR="00FE0724" w:rsidRPr="00D17824" w:rsidRDefault="00FE072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</w:tr>
      <w:tr w:rsidR="00D17824" w:rsidRPr="00D17824" w:rsidTr="00D17824">
        <w:tc>
          <w:tcPr>
            <w:tcW w:w="5070" w:type="dxa"/>
          </w:tcPr>
          <w:p w:rsidR="00FE0724" w:rsidRPr="00D17824" w:rsidRDefault="00FE072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5A56DA" w:rsidRPr="00D17824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 и с ОВЗ,   и инвалидностью </w:t>
            </w:r>
          </w:p>
        </w:tc>
        <w:tc>
          <w:tcPr>
            <w:tcW w:w="1276" w:type="dxa"/>
          </w:tcPr>
          <w:p w:rsidR="00FE0724" w:rsidRPr="00D17824" w:rsidRDefault="00FE072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417" w:type="dxa"/>
          </w:tcPr>
          <w:p w:rsidR="00FE0724" w:rsidRPr="00D17824" w:rsidRDefault="00FE072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E0724" w:rsidRPr="00D17824" w:rsidRDefault="00FE072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E0724" w:rsidRPr="00D17824" w:rsidRDefault="00FE072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</w:tr>
      <w:tr w:rsidR="00D17824" w:rsidRPr="00D17824" w:rsidTr="00D17824">
        <w:tc>
          <w:tcPr>
            <w:tcW w:w="5070" w:type="dxa"/>
          </w:tcPr>
          <w:p w:rsidR="00FE0724" w:rsidRPr="00D17824" w:rsidRDefault="00FE072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Кроме того </w:t>
            </w:r>
          </w:p>
        </w:tc>
        <w:tc>
          <w:tcPr>
            <w:tcW w:w="1276" w:type="dxa"/>
          </w:tcPr>
          <w:p w:rsidR="00FE0724" w:rsidRPr="00D17824" w:rsidRDefault="00FE072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E0724" w:rsidRPr="00D17824" w:rsidRDefault="00FE072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E0724" w:rsidRPr="00D17824" w:rsidRDefault="00FE072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FE0724" w:rsidRPr="00D17824" w:rsidRDefault="00FE072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824" w:rsidRPr="00D17824" w:rsidTr="00D17824">
        <w:tc>
          <w:tcPr>
            <w:tcW w:w="5070" w:type="dxa"/>
          </w:tcPr>
          <w:p w:rsidR="00FE0724" w:rsidRPr="00D17824" w:rsidRDefault="00FE072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5A56DA" w:rsidRPr="00D17824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 только  с ОВЗ</w:t>
            </w:r>
            <w:r w:rsidR="008B15C8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FE0724" w:rsidRPr="00D17824" w:rsidRDefault="00FE072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FE0724" w:rsidRPr="00D17824" w:rsidRDefault="00FE072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FE0724" w:rsidRPr="00D17824" w:rsidRDefault="00FE072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FE0724" w:rsidRPr="00D17824" w:rsidRDefault="00FE072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17824" w:rsidRPr="00D17824" w:rsidTr="00D17824">
        <w:tc>
          <w:tcPr>
            <w:tcW w:w="5070" w:type="dxa"/>
          </w:tcPr>
          <w:p w:rsidR="00FE0724" w:rsidRPr="00D17824" w:rsidRDefault="008B15C8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Количество детей-только с инвалидностью</w:t>
            </w:r>
          </w:p>
        </w:tc>
        <w:tc>
          <w:tcPr>
            <w:tcW w:w="1276" w:type="dxa"/>
          </w:tcPr>
          <w:p w:rsidR="00FE0724" w:rsidRPr="00D17824" w:rsidRDefault="00FE072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FE0724" w:rsidRPr="00D17824" w:rsidRDefault="00FE072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E0724" w:rsidRPr="00D17824" w:rsidRDefault="00FE072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133" w:type="dxa"/>
          </w:tcPr>
          <w:p w:rsidR="00FE0724" w:rsidRPr="00D17824" w:rsidRDefault="00FE072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17824" w:rsidRPr="00D17824" w:rsidTr="00D17824">
        <w:tc>
          <w:tcPr>
            <w:tcW w:w="5070" w:type="dxa"/>
          </w:tcPr>
          <w:p w:rsidR="00FE0724" w:rsidRPr="00D17824" w:rsidRDefault="00FE072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5A56DA" w:rsidRPr="00D17824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по АООП </w:t>
            </w:r>
          </w:p>
        </w:tc>
        <w:tc>
          <w:tcPr>
            <w:tcW w:w="1276" w:type="dxa"/>
          </w:tcPr>
          <w:p w:rsidR="00FE0724" w:rsidRPr="00D17824" w:rsidRDefault="00FE072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FE0724" w:rsidRPr="00D17824" w:rsidRDefault="00FE072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FE0724" w:rsidRPr="00D17824" w:rsidRDefault="00FE072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FE0724" w:rsidRPr="00D17824" w:rsidRDefault="000E31F3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17824" w:rsidRPr="00D17824" w:rsidTr="00D17824">
        <w:tc>
          <w:tcPr>
            <w:tcW w:w="5070" w:type="dxa"/>
          </w:tcPr>
          <w:p w:rsidR="00FE0724" w:rsidRPr="00D17824" w:rsidRDefault="00FE072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5A56DA" w:rsidRPr="00D17824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 на дому </w:t>
            </w:r>
          </w:p>
        </w:tc>
        <w:tc>
          <w:tcPr>
            <w:tcW w:w="1276" w:type="dxa"/>
          </w:tcPr>
          <w:p w:rsidR="00FE0724" w:rsidRPr="00D17824" w:rsidRDefault="001C0EB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FE0724" w:rsidRPr="00D17824" w:rsidRDefault="001C0EB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FE0724" w:rsidRPr="00D17824" w:rsidRDefault="00FE072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E0724" w:rsidRPr="00D17824" w:rsidRDefault="001C0EB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9969B2" w:rsidRPr="00D17824" w:rsidRDefault="00902AFB" w:rsidP="00AD3A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 xml:space="preserve">Наблюдается </w:t>
      </w:r>
      <w:r w:rsidR="00544369" w:rsidRPr="00D17824">
        <w:rPr>
          <w:rFonts w:ascii="Times New Roman" w:hAnsi="Times New Roman" w:cs="Times New Roman"/>
          <w:sz w:val="24"/>
          <w:szCs w:val="24"/>
        </w:rPr>
        <w:t xml:space="preserve">увеличение </w:t>
      </w:r>
      <w:r w:rsidRPr="00D17824">
        <w:rPr>
          <w:rFonts w:ascii="Times New Roman" w:hAnsi="Times New Roman" w:cs="Times New Roman"/>
          <w:sz w:val="24"/>
          <w:szCs w:val="24"/>
        </w:rPr>
        <w:t>к</w:t>
      </w:r>
      <w:r w:rsidR="009969B2" w:rsidRPr="00D17824">
        <w:rPr>
          <w:rFonts w:ascii="Times New Roman" w:hAnsi="Times New Roman" w:cs="Times New Roman"/>
          <w:sz w:val="24"/>
          <w:szCs w:val="24"/>
        </w:rPr>
        <w:t>оличеств</w:t>
      </w:r>
      <w:r w:rsidRPr="00D17824">
        <w:rPr>
          <w:rFonts w:ascii="Times New Roman" w:hAnsi="Times New Roman" w:cs="Times New Roman"/>
          <w:sz w:val="24"/>
          <w:szCs w:val="24"/>
        </w:rPr>
        <w:t>а</w:t>
      </w:r>
      <w:r w:rsidR="009969B2"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="005A56DA" w:rsidRPr="00D17824">
        <w:rPr>
          <w:rFonts w:ascii="Times New Roman" w:hAnsi="Times New Roman" w:cs="Times New Roman"/>
          <w:sz w:val="24"/>
          <w:szCs w:val="24"/>
        </w:rPr>
        <w:t>учащихся</w:t>
      </w:r>
      <w:r w:rsidR="009969B2" w:rsidRPr="00D17824">
        <w:rPr>
          <w:rFonts w:ascii="Times New Roman" w:hAnsi="Times New Roman" w:cs="Times New Roman"/>
          <w:sz w:val="24"/>
          <w:szCs w:val="24"/>
        </w:rPr>
        <w:t xml:space="preserve">, имеющих отклонения в здоровье,  </w:t>
      </w:r>
      <w:r w:rsidR="00FE0724" w:rsidRPr="00D17824">
        <w:rPr>
          <w:rFonts w:ascii="Times New Roman" w:hAnsi="Times New Roman" w:cs="Times New Roman"/>
          <w:sz w:val="24"/>
          <w:szCs w:val="24"/>
        </w:rPr>
        <w:t xml:space="preserve">и </w:t>
      </w:r>
      <w:r w:rsidR="005A56DA" w:rsidRPr="00D17824">
        <w:rPr>
          <w:rFonts w:ascii="Times New Roman" w:hAnsi="Times New Roman" w:cs="Times New Roman"/>
          <w:sz w:val="24"/>
          <w:szCs w:val="24"/>
        </w:rPr>
        <w:t>учащихся</w:t>
      </w:r>
      <w:r w:rsidR="00FE0724" w:rsidRPr="00D17824">
        <w:rPr>
          <w:rFonts w:ascii="Times New Roman" w:hAnsi="Times New Roman" w:cs="Times New Roman"/>
          <w:sz w:val="24"/>
          <w:szCs w:val="24"/>
        </w:rPr>
        <w:t xml:space="preserve"> по адаптированным общеобразовательным программам</w:t>
      </w:r>
      <w:r w:rsidR="009969B2" w:rsidRPr="00D17824">
        <w:rPr>
          <w:rFonts w:ascii="Times New Roman" w:hAnsi="Times New Roman" w:cs="Times New Roman"/>
          <w:sz w:val="24"/>
          <w:szCs w:val="24"/>
        </w:rPr>
        <w:t>.</w:t>
      </w:r>
      <w:r w:rsidRPr="00D17824">
        <w:rPr>
          <w:rFonts w:ascii="Times New Roman" w:hAnsi="Times New Roman" w:cs="Times New Roman"/>
          <w:sz w:val="24"/>
          <w:szCs w:val="24"/>
        </w:rPr>
        <w:t xml:space="preserve">  </w:t>
      </w:r>
      <w:r w:rsidR="009969B2" w:rsidRPr="00D17824">
        <w:rPr>
          <w:rFonts w:ascii="Times New Roman" w:hAnsi="Times New Roman" w:cs="Times New Roman"/>
          <w:sz w:val="24"/>
          <w:szCs w:val="24"/>
        </w:rPr>
        <w:t xml:space="preserve">Количество </w:t>
      </w:r>
      <w:r w:rsidR="005A56DA" w:rsidRPr="00D17824">
        <w:rPr>
          <w:rFonts w:ascii="Times New Roman" w:hAnsi="Times New Roman" w:cs="Times New Roman"/>
          <w:sz w:val="24"/>
          <w:szCs w:val="24"/>
        </w:rPr>
        <w:t>учащихся</w:t>
      </w:r>
      <w:r w:rsidR="009969B2" w:rsidRPr="00D17824">
        <w:rPr>
          <w:rFonts w:ascii="Times New Roman" w:hAnsi="Times New Roman" w:cs="Times New Roman"/>
          <w:sz w:val="24"/>
          <w:szCs w:val="24"/>
        </w:rPr>
        <w:t xml:space="preserve"> на дому варьирует в зависимости от года. </w:t>
      </w:r>
      <w:r w:rsidRPr="00D17824">
        <w:rPr>
          <w:rFonts w:ascii="Times New Roman" w:hAnsi="Times New Roman" w:cs="Times New Roman"/>
          <w:sz w:val="24"/>
          <w:szCs w:val="24"/>
        </w:rPr>
        <w:t xml:space="preserve">Для успешной  </w:t>
      </w:r>
      <w:r w:rsidR="009969B2" w:rsidRPr="00D17824">
        <w:rPr>
          <w:rFonts w:ascii="Times New Roman" w:hAnsi="Times New Roman" w:cs="Times New Roman"/>
          <w:sz w:val="24"/>
          <w:szCs w:val="24"/>
        </w:rPr>
        <w:t>реализации ФГОС НОО с ОВ</w:t>
      </w:r>
      <w:r w:rsidRPr="00D17824">
        <w:rPr>
          <w:rFonts w:ascii="Times New Roman" w:hAnsi="Times New Roman" w:cs="Times New Roman"/>
          <w:sz w:val="24"/>
          <w:szCs w:val="24"/>
        </w:rPr>
        <w:t>З  99% педагогов повысили свою квалификацию на курсах, педагог-психолог прошла профессиональн</w:t>
      </w:r>
      <w:r w:rsidR="007525A2" w:rsidRPr="00D17824">
        <w:rPr>
          <w:rFonts w:ascii="Times New Roman" w:hAnsi="Times New Roman" w:cs="Times New Roman"/>
          <w:sz w:val="24"/>
          <w:szCs w:val="24"/>
        </w:rPr>
        <w:t xml:space="preserve">ую переподготовку. В Учреждении </w:t>
      </w:r>
      <w:r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="00FE0724" w:rsidRPr="00D17824">
        <w:rPr>
          <w:rFonts w:ascii="Times New Roman" w:hAnsi="Times New Roman" w:cs="Times New Roman"/>
          <w:sz w:val="24"/>
          <w:szCs w:val="24"/>
        </w:rPr>
        <w:t>разработано нормативно-</w:t>
      </w:r>
      <w:r w:rsidR="007525A2" w:rsidRPr="00D17824">
        <w:rPr>
          <w:rFonts w:ascii="Times New Roman" w:hAnsi="Times New Roman" w:cs="Times New Roman"/>
          <w:sz w:val="24"/>
          <w:szCs w:val="24"/>
        </w:rPr>
        <w:t xml:space="preserve">правовое обеспечение реализации ФГОС  НОО с ОВЗ, </w:t>
      </w:r>
      <w:r w:rsidRPr="00D17824">
        <w:rPr>
          <w:rFonts w:ascii="Times New Roman" w:hAnsi="Times New Roman" w:cs="Times New Roman"/>
          <w:sz w:val="24"/>
          <w:szCs w:val="24"/>
        </w:rPr>
        <w:t>осуществляется  психолого</w:t>
      </w:r>
      <w:r w:rsidR="008B15C8"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Pr="00D17824">
        <w:rPr>
          <w:rFonts w:ascii="Times New Roman" w:hAnsi="Times New Roman" w:cs="Times New Roman"/>
          <w:sz w:val="24"/>
          <w:szCs w:val="24"/>
        </w:rPr>
        <w:t xml:space="preserve">- педагогическое сопровождение всех категорий </w:t>
      </w:r>
      <w:r w:rsidR="005A56DA" w:rsidRPr="00D17824">
        <w:rPr>
          <w:rFonts w:ascii="Times New Roman" w:hAnsi="Times New Roman" w:cs="Times New Roman"/>
          <w:sz w:val="24"/>
          <w:szCs w:val="24"/>
        </w:rPr>
        <w:t>учащихся</w:t>
      </w:r>
      <w:r w:rsidRPr="00D17824">
        <w:rPr>
          <w:rFonts w:ascii="Times New Roman" w:hAnsi="Times New Roman" w:cs="Times New Roman"/>
          <w:sz w:val="24"/>
          <w:szCs w:val="24"/>
        </w:rPr>
        <w:t>, имеющих отклонения в здоровье.</w:t>
      </w:r>
      <w:r w:rsidR="007525A2" w:rsidRPr="00D17824">
        <w:rPr>
          <w:rFonts w:ascii="Times New Roman" w:hAnsi="Times New Roman" w:cs="Times New Roman"/>
        </w:rPr>
        <w:t xml:space="preserve"> </w:t>
      </w:r>
      <w:r w:rsidR="007525A2" w:rsidRPr="00D17824">
        <w:rPr>
          <w:rFonts w:ascii="Times New Roman" w:hAnsi="Times New Roman" w:cs="Times New Roman"/>
          <w:sz w:val="24"/>
          <w:szCs w:val="24"/>
        </w:rPr>
        <w:t>Для создания</w:t>
      </w:r>
      <w:r w:rsidR="007525A2" w:rsidRPr="00D17824">
        <w:rPr>
          <w:rFonts w:ascii="Times New Roman" w:hAnsi="Times New Roman" w:cs="Times New Roman"/>
        </w:rPr>
        <w:t xml:space="preserve"> </w:t>
      </w:r>
      <w:r w:rsidR="007525A2" w:rsidRPr="00D17824">
        <w:rPr>
          <w:rFonts w:ascii="Times New Roman" w:hAnsi="Times New Roman" w:cs="Times New Roman"/>
          <w:sz w:val="24"/>
          <w:szCs w:val="24"/>
        </w:rPr>
        <w:t xml:space="preserve">  необходимых условий для организации обучения учащихся ОВЗ, формирования системы р</w:t>
      </w:r>
      <w:r w:rsidR="00FE0724" w:rsidRPr="00D17824">
        <w:rPr>
          <w:rFonts w:ascii="Times New Roman" w:hAnsi="Times New Roman" w:cs="Times New Roman"/>
          <w:sz w:val="24"/>
          <w:szCs w:val="24"/>
        </w:rPr>
        <w:t xml:space="preserve">аботы с учащимися ОВЗ </w:t>
      </w:r>
      <w:r w:rsidR="007525A2"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="00FE0724" w:rsidRPr="00D17824">
        <w:rPr>
          <w:rFonts w:ascii="Times New Roman" w:hAnsi="Times New Roman" w:cs="Times New Roman"/>
          <w:sz w:val="24"/>
          <w:szCs w:val="24"/>
        </w:rPr>
        <w:t>продолжается</w:t>
      </w:r>
      <w:r w:rsidR="007525A2" w:rsidRPr="00D17824">
        <w:rPr>
          <w:rFonts w:ascii="Times New Roman" w:hAnsi="Times New Roman" w:cs="Times New Roman"/>
          <w:sz w:val="24"/>
          <w:szCs w:val="24"/>
        </w:rPr>
        <w:t xml:space="preserve"> изучение и внедрение апробированных  технологий, методик работы с учащимися ОВЗ, развитие сетевого взаимодействия.</w:t>
      </w:r>
    </w:p>
    <w:p w:rsidR="00283F38" w:rsidRPr="00D17824" w:rsidRDefault="001C0EB4" w:rsidP="00AD3A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В 2020-2021</w:t>
      </w:r>
      <w:r w:rsidR="007C0D79" w:rsidRPr="00D17824">
        <w:rPr>
          <w:rFonts w:ascii="Times New Roman" w:hAnsi="Times New Roman" w:cs="Times New Roman"/>
          <w:sz w:val="24"/>
          <w:szCs w:val="24"/>
        </w:rPr>
        <w:t xml:space="preserve"> учебном </w:t>
      </w:r>
      <w:r w:rsidR="007525A2" w:rsidRPr="00D17824">
        <w:rPr>
          <w:rFonts w:ascii="Times New Roman" w:hAnsi="Times New Roman" w:cs="Times New Roman"/>
          <w:sz w:val="24"/>
          <w:szCs w:val="24"/>
        </w:rPr>
        <w:t xml:space="preserve"> году  Учреждение продолжает успешно реализовывать рабочие программы «Второй иностранный язык: испанский», «Родной язык: (русский, татарский)», «Родная литература (русская, татарская)», «Литературное чтение на родном языке (русском, татарском)», которые внес</w:t>
      </w:r>
      <w:r w:rsidR="008E7A0E" w:rsidRPr="00D17824">
        <w:rPr>
          <w:rFonts w:ascii="Times New Roman" w:hAnsi="Times New Roman" w:cs="Times New Roman"/>
          <w:sz w:val="24"/>
          <w:szCs w:val="24"/>
        </w:rPr>
        <w:t xml:space="preserve">ены </w:t>
      </w:r>
      <w:r w:rsidR="007525A2" w:rsidRPr="00D17824">
        <w:rPr>
          <w:rFonts w:ascii="Times New Roman" w:hAnsi="Times New Roman" w:cs="Times New Roman"/>
          <w:sz w:val="24"/>
          <w:szCs w:val="24"/>
        </w:rPr>
        <w:t>в основные образовательные программы начального общего, основного общего и среднего общего образования. </w:t>
      </w:r>
    </w:p>
    <w:p w:rsidR="005D735D" w:rsidRDefault="00465575" w:rsidP="00AD3AF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17824">
        <w:rPr>
          <w:rFonts w:ascii="Times New Roman" w:hAnsi="Times New Roman" w:cs="Times New Roman"/>
          <w:b/>
          <w:i/>
          <w:sz w:val="24"/>
          <w:szCs w:val="24"/>
        </w:rPr>
        <w:t>Сведения  о результатах  государственной итоговой аттестации</w:t>
      </w:r>
    </w:p>
    <w:p w:rsidR="00D17824" w:rsidRPr="00D17824" w:rsidRDefault="00D17824" w:rsidP="00AD3A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7824">
        <w:rPr>
          <w:rFonts w:ascii="Times New Roman" w:hAnsi="Times New Roman" w:cs="Times New Roman"/>
          <w:b/>
          <w:sz w:val="24"/>
          <w:szCs w:val="24"/>
        </w:rPr>
        <w:t>Результаты ГИА 9 –х классов</w:t>
      </w:r>
    </w:p>
    <w:p w:rsidR="009A3B28" w:rsidRPr="00D17824" w:rsidRDefault="00B46923" w:rsidP="00AD3A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В 2021</w:t>
      </w:r>
      <w:r w:rsidR="007C0D79"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="00D94294" w:rsidRPr="00D17824">
        <w:rPr>
          <w:rFonts w:ascii="Times New Roman" w:hAnsi="Times New Roman" w:cs="Times New Roman"/>
          <w:sz w:val="24"/>
          <w:szCs w:val="24"/>
        </w:rPr>
        <w:t xml:space="preserve">году учащиеся 9-х классов </w:t>
      </w:r>
      <w:r w:rsidR="007C0D79" w:rsidRPr="00D17824">
        <w:rPr>
          <w:rFonts w:ascii="Times New Roman" w:hAnsi="Times New Roman" w:cs="Times New Roman"/>
          <w:sz w:val="24"/>
          <w:szCs w:val="24"/>
        </w:rPr>
        <w:t xml:space="preserve"> успешно  прошли </w:t>
      </w:r>
      <w:r w:rsidR="00D94294" w:rsidRPr="00D17824">
        <w:rPr>
          <w:rFonts w:ascii="Times New Roman" w:hAnsi="Times New Roman" w:cs="Times New Roman"/>
          <w:sz w:val="24"/>
          <w:szCs w:val="24"/>
        </w:rPr>
        <w:t xml:space="preserve">итоговое собеседование по русскому языку в качестве допуска к государственной итоговой аттестации. </w:t>
      </w:r>
      <w:r w:rsidR="007C0D79" w:rsidRPr="00D17824">
        <w:rPr>
          <w:rFonts w:ascii="Times New Roman" w:hAnsi="Times New Roman" w:cs="Times New Roman"/>
          <w:sz w:val="24"/>
          <w:szCs w:val="24"/>
        </w:rPr>
        <w:t>В</w:t>
      </w:r>
      <w:r w:rsidR="00D94294" w:rsidRPr="00D17824">
        <w:rPr>
          <w:rFonts w:ascii="Times New Roman" w:hAnsi="Times New Roman" w:cs="Times New Roman"/>
          <w:sz w:val="24"/>
          <w:szCs w:val="24"/>
        </w:rPr>
        <w:t>се</w:t>
      </w:r>
      <w:r w:rsidR="007C0D79"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="00D94294" w:rsidRPr="00D17824">
        <w:rPr>
          <w:rFonts w:ascii="Times New Roman" w:hAnsi="Times New Roman" w:cs="Times New Roman"/>
          <w:sz w:val="24"/>
          <w:szCs w:val="24"/>
        </w:rPr>
        <w:t xml:space="preserve"> получили «зачет» за итоговое собеседование.</w:t>
      </w:r>
      <w:r w:rsidR="007C0D79"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="008B15C8" w:rsidRPr="00D17824">
        <w:rPr>
          <w:rFonts w:ascii="Times New Roman" w:hAnsi="Times New Roman" w:cs="Times New Roman"/>
          <w:sz w:val="24"/>
          <w:szCs w:val="24"/>
        </w:rPr>
        <w:t xml:space="preserve">  Государственная итоговая аттестация   на уровне основного  общего образования  в условиях угрозы </w:t>
      </w:r>
      <w:r w:rsidR="007C0D79" w:rsidRPr="00D17824">
        <w:rPr>
          <w:rFonts w:ascii="Times New Roman" w:hAnsi="Times New Roman" w:cs="Times New Roman"/>
          <w:sz w:val="24"/>
          <w:szCs w:val="24"/>
        </w:rPr>
        <w:t>новой коронавирусной инфекции (</w:t>
      </w:r>
      <w:r w:rsidR="007C0D79" w:rsidRPr="00D17824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7C0D79" w:rsidRPr="00D17824">
        <w:rPr>
          <w:rFonts w:ascii="Times New Roman" w:hAnsi="Times New Roman" w:cs="Times New Roman"/>
          <w:sz w:val="24"/>
          <w:szCs w:val="24"/>
        </w:rPr>
        <w:t>О</w:t>
      </w:r>
      <w:r w:rsidR="007C0D79" w:rsidRPr="00D17824">
        <w:rPr>
          <w:rFonts w:ascii="Times New Roman" w:hAnsi="Times New Roman" w:cs="Times New Roman"/>
          <w:sz w:val="24"/>
          <w:szCs w:val="24"/>
          <w:lang w:val="en-US"/>
        </w:rPr>
        <w:t>VID</w:t>
      </w:r>
      <w:r w:rsidR="008B15C8" w:rsidRPr="00D17824">
        <w:rPr>
          <w:rFonts w:ascii="Times New Roman" w:hAnsi="Times New Roman" w:cs="Times New Roman"/>
          <w:sz w:val="24"/>
          <w:szCs w:val="24"/>
        </w:rPr>
        <w:t>-19)</w:t>
      </w:r>
      <w:r w:rsidR="007C0D79"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="008E7A0E" w:rsidRPr="00D17824">
        <w:rPr>
          <w:rFonts w:ascii="Times New Roman" w:hAnsi="Times New Roman" w:cs="Times New Roman"/>
          <w:sz w:val="24"/>
          <w:szCs w:val="24"/>
        </w:rPr>
        <w:t xml:space="preserve"> организована по двум об</w:t>
      </w:r>
      <w:r w:rsidR="00EA66AD" w:rsidRPr="00D17824">
        <w:rPr>
          <w:rFonts w:ascii="Times New Roman" w:hAnsi="Times New Roman" w:cs="Times New Roman"/>
          <w:sz w:val="24"/>
          <w:szCs w:val="24"/>
        </w:rPr>
        <w:t>язательным предметам</w:t>
      </w:r>
      <w:r w:rsidRPr="00D17824">
        <w:rPr>
          <w:rFonts w:ascii="Times New Roman" w:hAnsi="Times New Roman" w:cs="Times New Roman"/>
          <w:sz w:val="24"/>
          <w:szCs w:val="24"/>
        </w:rPr>
        <w:t>.</w:t>
      </w:r>
      <w:r w:rsidRPr="00D17824">
        <w:t xml:space="preserve"> </w:t>
      </w:r>
      <w:r w:rsidRPr="00D17824">
        <w:rPr>
          <w:rFonts w:ascii="Times New Roman" w:hAnsi="Times New Roman" w:cs="Times New Roman"/>
          <w:sz w:val="24"/>
          <w:szCs w:val="24"/>
        </w:rPr>
        <w:t>ГИА в форме ОГЭ прошли  по русскому языку 48 выпускников(98%), по математике 47 (94%), в форме ГВЭ по русскому языку – два выпускника с ОВЗ (на оценку  «хорошо»)</w:t>
      </w:r>
    </w:p>
    <w:p w:rsidR="00523FB3" w:rsidRPr="00D17824" w:rsidRDefault="00523FB3" w:rsidP="00AD3AF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17824">
        <w:rPr>
          <w:rFonts w:ascii="Times New Roman" w:hAnsi="Times New Roman" w:cs="Times New Roman"/>
          <w:i/>
          <w:u w:val="single"/>
        </w:rPr>
        <w:t>Результаты ГИА -9  в форме ОГЭ  по обязательным пред</w:t>
      </w:r>
      <w:r w:rsidR="00091203" w:rsidRPr="00D17824">
        <w:rPr>
          <w:rFonts w:ascii="Times New Roman" w:hAnsi="Times New Roman" w:cs="Times New Roman"/>
          <w:i/>
          <w:u w:val="single"/>
        </w:rPr>
        <w:t>метам</w:t>
      </w:r>
      <w:r w:rsidR="00B46923" w:rsidRPr="00D17824">
        <w:rPr>
          <w:rFonts w:ascii="Times New Roman" w:hAnsi="Times New Roman" w:cs="Times New Roman"/>
          <w:i/>
          <w:u w:val="single"/>
        </w:rPr>
        <w:t xml:space="preserve">  в динамике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4"/>
        <w:gridCol w:w="1157"/>
        <w:gridCol w:w="1356"/>
        <w:gridCol w:w="1043"/>
        <w:gridCol w:w="1203"/>
        <w:gridCol w:w="1065"/>
        <w:gridCol w:w="1275"/>
        <w:gridCol w:w="748"/>
        <w:gridCol w:w="953"/>
      </w:tblGrid>
      <w:tr w:rsidR="00EA66AD" w:rsidRPr="00D17824" w:rsidTr="00EA66AD">
        <w:trPr>
          <w:trHeight w:val="271"/>
        </w:trPr>
        <w:tc>
          <w:tcPr>
            <w:tcW w:w="1514" w:type="dxa"/>
          </w:tcPr>
          <w:p w:rsidR="00EA66AD" w:rsidRPr="00D17824" w:rsidRDefault="00EA66AD" w:rsidP="00AD3AF6">
            <w:pPr>
              <w:tabs>
                <w:tab w:val="left" w:pos="1560"/>
                <w:tab w:val="left" w:pos="15451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4759" w:type="dxa"/>
            <w:gridSpan w:val="4"/>
          </w:tcPr>
          <w:p w:rsidR="00EA66AD" w:rsidRPr="00D17824" w:rsidRDefault="00EA66AD" w:rsidP="00AD3AF6">
            <w:pPr>
              <w:tabs>
                <w:tab w:val="left" w:pos="15451"/>
              </w:tabs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4041" w:type="dxa"/>
            <w:gridSpan w:val="4"/>
          </w:tcPr>
          <w:p w:rsidR="00EA66AD" w:rsidRPr="00D17824" w:rsidRDefault="00EA66AD" w:rsidP="00AD3AF6">
            <w:pPr>
              <w:tabs>
                <w:tab w:val="left" w:pos="15451"/>
              </w:tabs>
              <w:spacing w:after="0" w:line="240" w:lineRule="auto"/>
              <w:ind w:right="23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</w:tr>
      <w:tr w:rsidR="002C19BB" w:rsidRPr="00D17824" w:rsidTr="002C19BB">
        <w:trPr>
          <w:trHeight w:val="49"/>
        </w:trPr>
        <w:tc>
          <w:tcPr>
            <w:tcW w:w="1514" w:type="dxa"/>
          </w:tcPr>
          <w:p w:rsidR="002C19BB" w:rsidRPr="00D17824" w:rsidRDefault="002C19BB" w:rsidP="00AD3AF6">
            <w:pPr>
              <w:tabs>
                <w:tab w:val="left" w:pos="1560"/>
                <w:tab w:val="left" w:pos="15451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57" w:type="dxa"/>
          </w:tcPr>
          <w:p w:rsidR="002C19BB" w:rsidRPr="00D17824" w:rsidRDefault="002C19BB" w:rsidP="00AD3AF6">
            <w:pPr>
              <w:tabs>
                <w:tab w:val="left" w:pos="15451"/>
              </w:tabs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356" w:type="dxa"/>
          </w:tcPr>
          <w:p w:rsidR="002C19BB" w:rsidRPr="00D17824" w:rsidRDefault="002C19BB" w:rsidP="00AD3AF6">
            <w:pPr>
              <w:tabs>
                <w:tab w:val="left" w:pos="15451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  <w:tc>
          <w:tcPr>
            <w:tcW w:w="1043" w:type="dxa"/>
          </w:tcPr>
          <w:p w:rsidR="002C19BB" w:rsidRPr="00D17824" w:rsidRDefault="002C19BB" w:rsidP="00AD3AF6">
            <w:pPr>
              <w:tabs>
                <w:tab w:val="left" w:pos="15451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</w:t>
            </w:r>
          </w:p>
        </w:tc>
        <w:tc>
          <w:tcPr>
            <w:tcW w:w="1203" w:type="dxa"/>
          </w:tcPr>
          <w:p w:rsidR="002C19BB" w:rsidRPr="00D17824" w:rsidRDefault="002C19BB" w:rsidP="00AD3AF6">
            <w:pPr>
              <w:tabs>
                <w:tab w:val="left" w:pos="976"/>
                <w:tab w:val="left" w:pos="15451"/>
              </w:tabs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  <w:tc>
          <w:tcPr>
            <w:tcW w:w="1065" w:type="dxa"/>
          </w:tcPr>
          <w:p w:rsidR="002C19BB" w:rsidRPr="00D17824" w:rsidRDefault="002C19BB" w:rsidP="00AD3AF6">
            <w:pPr>
              <w:tabs>
                <w:tab w:val="left" w:pos="976"/>
                <w:tab w:val="left" w:pos="15451"/>
              </w:tabs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75" w:type="dxa"/>
          </w:tcPr>
          <w:p w:rsidR="002C19BB" w:rsidRPr="00D17824" w:rsidRDefault="002C19BB" w:rsidP="00AD3AF6">
            <w:pPr>
              <w:tabs>
                <w:tab w:val="left" w:pos="15451"/>
              </w:tabs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48" w:type="dxa"/>
          </w:tcPr>
          <w:p w:rsidR="002C19BB" w:rsidRPr="00D17824" w:rsidRDefault="002C19BB" w:rsidP="00AD3AF6">
            <w:pPr>
              <w:tabs>
                <w:tab w:val="left" w:pos="15451"/>
              </w:tabs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53" w:type="dxa"/>
          </w:tcPr>
          <w:p w:rsidR="002C19BB" w:rsidRPr="00D17824" w:rsidRDefault="002C19BB" w:rsidP="00AD3AF6">
            <w:pPr>
              <w:tabs>
                <w:tab w:val="left" w:pos="15451"/>
              </w:tabs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2C19BB" w:rsidRPr="00D17824" w:rsidTr="002C19BB">
        <w:trPr>
          <w:trHeight w:val="195"/>
        </w:trPr>
        <w:tc>
          <w:tcPr>
            <w:tcW w:w="1514" w:type="dxa"/>
          </w:tcPr>
          <w:p w:rsidR="002C19BB" w:rsidRPr="00D17824" w:rsidRDefault="002C19BB" w:rsidP="00AD3AF6">
            <w:pPr>
              <w:tabs>
                <w:tab w:val="left" w:pos="1560"/>
                <w:tab w:val="left" w:pos="15451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  участников </w:t>
            </w:r>
          </w:p>
        </w:tc>
        <w:tc>
          <w:tcPr>
            <w:tcW w:w="1157" w:type="dxa"/>
          </w:tcPr>
          <w:p w:rsidR="002C19BB" w:rsidRPr="00D17824" w:rsidRDefault="002C19BB" w:rsidP="00AD3AF6">
            <w:pPr>
              <w:tabs>
                <w:tab w:val="left" w:pos="15451"/>
              </w:tabs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56" w:type="dxa"/>
          </w:tcPr>
          <w:p w:rsidR="002C19BB" w:rsidRPr="00D17824" w:rsidRDefault="002C19BB" w:rsidP="00AD3AF6">
            <w:pPr>
              <w:tabs>
                <w:tab w:val="left" w:pos="15451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43" w:type="dxa"/>
          </w:tcPr>
          <w:p w:rsidR="002C19BB" w:rsidRPr="00D17824" w:rsidRDefault="002C19BB" w:rsidP="00AD3AF6">
            <w:pPr>
              <w:tabs>
                <w:tab w:val="left" w:pos="15451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52 </w:t>
            </w:r>
          </w:p>
        </w:tc>
        <w:tc>
          <w:tcPr>
            <w:tcW w:w="1203" w:type="dxa"/>
          </w:tcPr>
          <w:p w:rsidR="002C19BB" w:rsidRPr="00D17824" w:rsidRDefault="002C19BB" w:rsidP="00AD3AF6">
            <w:pPr>
              <w:tabs>
                <w:tab w:val="left" w:pos="15451"/>
              </w:tabs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65" w:type="dxa"/>
          </w:tcPr>
          <w:p w:rsidR="002C19BB" w:rsidRPr="00D17824" w:rsidRDefault="002C19BB" w:rsidP="00AD3AF6">
            <w:pPr>
              <w:tabs>
                <w:tab w:val="left" w:pos="15451"/>
              </w:tabs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5" w:type="dxa"/>
          </w:tcPr>
          <w:p w:rsidR="002C19BB" w:rsidRPr="00D17824" w:rsidRDefault="002C19BB" w:rsidP="00AD3AF6">
            <w:pPr>
              <w:tabs>
                <w:tab w:val="left" w:pos="15451"/>
              </w:tabs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48" w:type="dxa"/>
          </w:tcPr>
          <w:p w:rsidR="002C19BB" w:rsidRPr="00D17824" w:rsidRDefault="002C19BB" w:rsidP="00AD3AF6">
            <w:pPr>
              <w:tabs>
                <w:tab w:val="left" w:pos="15451"/>
              </w:tabs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53" w:type="dxa"/>
          </w:tcPr>
          <w:p w:rsidR="002C19BB" w:rsidRPr="00D17824" w:rsidRDefault="002C19BB" w:rsidP="00AD3AF6">
            <w:pPr>
              <w:tabs>
                <w:tab w:val="left" w:pos="15451"/>
              </w:tabs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47 </w:t>
            </w:r>
          </w:p>
        </w:tc>
      </w:tr>
      <w:tr w:rsidR="002C19BB" w:rsidRPr="00D17824" w:rsidTr="002C19BB">
        <w:trPr>
          <w:trHeight w:val="534"/>
        </w:trPr>
        <w:tc>
          <w:tcPr>
            <w:tcW w:w="1514" w:type="dxa"/>
          </w:tcPr>
          <w:p w:rsidR="002C19BB" w:rsidRPr="00D17824" w:rsidRDefault="002C19BB" w:rsidP="00AD3AF6">
            <w:pPr>
              <w:tabs>
                <w:tab w:val="left" w:pos="1560"/>
                <w:tab w:val="left" w:pos="154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балл</w:t>
            </w:r>
          </w:p>
        </w:tc>
        <w:tc>
          <w:tcPr>
            <w:tcW w:w="1157" w:type="dxa"/>
          </w:tcPr>
          <w:p w:rsidR="002C19BB" w:rsidRPr="00D17824" w:rsidRDefault="002C19BB" w:rsidP="00AD3AF6">
            <w:pPr>
              <w:tabs>
                <w:tab w:val="left" w:pos="154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31,9(+1,2)</w:t>
            </w:r>
          </w:p>
        </w:tc>
        <w:tc>
          <w:tcPr>
            <w:tcW w:w="1356" w:type="dxa"/>
          </w:tcPr>
          <w:p w:rsidR="002C19BB" w:rsidRPr="00D17824" w:rsidRDefault="002C19BB" w:rsidP="00AD3AF6">
            <w:pPr>
              <w:tabs>
                <w:tab w:val="left" w:pos="154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34,33(+2,4)</w:t>
            </w:r>
          </w:p>
        </w:tc>
        <w:tc>
          <w:tcPr>
            <w:tcW w:w="1043" w:type="dxa"/>
          </w:tcPr>
          <w:p w:rsidR="002C19BB" w:rsidRPr="00D17824" w:rsidRDefault="002C19BB" w:rsidP="00AD3AF6">
            <w:pPr>
              <w:tabs>
                <w:tab w:val="left" w:pos="154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3" w:type="dxa"/>
          </w:tcPr>
          <w:p w:rsidR="002C19BB" w:rsidRPr="00D17824" w:rsidRDefault="002C19BB" w:rsidP="00AD3AF6">
            <w:pPr>
              <w:tabs>
                <w:tab w:val="left" w:pos="1201"/>
                <w:tab w:val="left" w:pos="15451"/>
              </w:tabs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25,54</w:t>
            </w:r>
          </w:p>
        </w:tc>
        <w:tc>
          <w:tcPr>
            <w:tcW w:w="1065" w:type="dxa"/>
          </w:tcPr>
          <w:p w:rsidR="002C19BB" w:rsidRPr="00D17824" w:rsidRDefault="002C19BB" w:rsidP="00AD3AF6">
            <w:pPr>
              <w:tabs>
                <w:tab w:val="left" w:pos="154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17(+2,6)</w:t>
            </w:r>
          </w:p>
        </w:tc>
        <w:tc>
          <w:tcPr>
            <w:tcW w:w="1275" w:type="dxa"/>
          </w:tcPr>
          <w:p w:rsidR="002C19BB" w:rsidRPr="00D17824" w:rsidRDefault="002C19BB" w:rsidP="00AD3AF6">
            <w:pPr>
              <w:tabs>
                <w:tab w:val="left" w:pos="1201"/>
                <w:tab w:val="left" w:pos="15451"/>
              </w:tabs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18,78 (+1,78)</w:t>
            </w:r>
          </w:p>
        </w:tc>
        <w:tc>
          <w:tcPr>
            <w:tcW w:w="748" w:type="dxa"/>
          </w:tcPr>
          <w:p w:rsidR="002C19BB" w:rsidRPr="00D17824" w:rsidRDefault="002C19BB" w:rsidP="00AD3AF6">
            <w:pPr>
              <w:tabs>
                <w:tab w:val="left" w:pos="1201"/>
                <w:tab w:val="left" w:pos="15451"/>
              </w:tabs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2C19BB" w:rsidRPr="00D17824" w:rsidRDefault="002C19BB" w:rsidP="00AD3AF6">
            <w:pPr>
              <w:tabs>
                <w:tab w:val="left" w:pos="1201"/>
                <w:tab w:val="left" w:pos="15451"/>
              </w:tabs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815231"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14,53</w:t>
            </w:r>
          </w:p>
        </w:tc>
      </w:tr>
      <w:tr w:rsidR="002C19BB" w:rsidRPr="00D17824" w:rsidTr="002C19BB">
        <w:trPr>
          <w:trHeight w:val="258"/>
        </w:trPr>
        <w:tc>
          <w:tcPr>
            <w:tcW w:w="1514" w:type="dxa"/>
          </w:tcPr>
          <w:p w:rsidR="002C19BB" w:rsidRPr="00D17824" w:rsidRDefault="002C19BB" w:rsidP="00AD3AF6">
            <w:pPr>
              <w:tabs>
                <w:tab w:val="left" w:pos="1560"/>
                <w:tab w:val="left" w:pos="154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Средняя оценка </w:t>
            </w:r>
          </w:p>
        </w:tc>
        <w:tc>
          <w:tcPr>
            <w:tcW w:w="1157" w:type="dxa"/>
          </w:tcPr>
          <w:p w:rsidR="002C19BB" w:rsidRPr="00D17824" w:rsidRDefault="002C19BB" w:rsidP="00AD3AF6">
            <w:pPr>
              <w:tabs>
                <w:tab w:val="left" w:pos="154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4,3(+0,4)</w:t>
            </w:r>
          </w:p>
        </w:tc>
        <w:tc>
          <w:tcPr>
            <w:tcW w:w="1356" w:type="dxa"/>
          </w:tcPr>
          <w:p w:rsidR="002C19BB" w:rsidRPr="00D17824" w:rsidRDefault="002C19BB" w:rsidP="00AD3AF6">
            <w:pPr>
              <w:tabs>
                <w:tab w:val="left" w:pos="154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4,5(+0,2) </w:t>
            </w:r>
          </w:p>
        </w:tc>
        <w:tc>
          <w:tcPr>
            <w:tcW w:w="1043" w:type="dxa"/>
          </w:tcPr>
          <w:p w:rsidR="002C19BB" w:rsidRPr="00D17824" w:rsidRDefault="002C19BB" w:rsidP="00AD3AF6">
            <w:pPr>
              <w:tabs>
                <w:tab w:val="left" w:pos="154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3,64 </w:t>
            </w:r>
          </w:p>
        </w:tc>
        <w:tc>
          <w:tcPr>
            <w:tcW w:w="1203" w:type="dxa"/>
          </w:tcPr>
          <w:p w:rsidR="002C19BB" w:rsidRPr="00D17824" w:rsidRDefault="002C19BB" w:rsidP="00AD3AF6">
            <w:pPr>
              <w:tabs>
                <w:tab w:val="left" w:pos="154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4,0</w:t>
            </w:r>
          </w:p>
        </w:tc>
        <w:tc>
          <w:tcPr>
            <w:tcW w:w="1065" w:type="dxa"/>
          </w:tcPr>
          <w:p w:rsidR="002C19BB" w:rsidRPr="00D17824" w:rsidRDefault="002C19BB" w:rsidP="00AD3AF6">
            <w:pPr>
              <w:tabs>
                <w:tab w:val="left" w:pos="154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3,9(+0,2)</w:t>
            </w:r>
          </w:p>
        </w:tc>
        <w:tc>
          <w:tcPr>
            <w:tcW w:w="1275" w:type="dxa"/>
          </w:tcPr>
          <w:p w:rsidR="002C19BB" w:rsidRPr="00D17824" w:rsidRDefault="002C19BB" w:rsidP="00AD3AF6">
            <w:pPr>
              <w:tabs>
                <w:tab w:val="left" w:pos="154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4,0 (+0,1)</w:t>
            </w:r>
          </w:p>
        </w:tc>
        <w:tc>
          <w:tcPr>
            <w:tcW w:w="748" w:type="dxa"/>
          </w:tcPr>
          <w:p w:rsidR="002C19BB" w:rsidRPr="00D17824" w:rsidRDefault="002C19BB" w:rsidP="00AD3AF6">
            <w:pPr>
              <w:tabs>
                <w:tab w:val="left" w:pos="154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3,44</w:t>
            </w:r>
          </w:p>
        </w:tc>
        <w:tc>
          <w:tcPr>
            <w:tcW w:w="953" w:type="dxa"/>
          </w:tcPr>
          <w:p w:rsidR="002C19BB" w:rsidRPr="00D17824" w:rsidRDefault="002C19BB" w:rsidP="00AD3AF6">
            <w:pPr>
              <w:tabs>
                <w:tab w:val="left" w:pos="154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3,53</w:t>
            </w:r>
          </w:p>
        </w:tc>
      </w:tr>
      <w:tr w:rsidR="00EA66AD" w:rsidRPr="00D17824" w:rsidTr="002C19BB">
        <w:trPr>
          <w:trHeight w:val="95"/>
        </w:trPr>
        <w:tc>
          <w:tcPr>
            <w:tcW w:w="1514" w:type="dxa"/>
          </w:tcPr>
          <w:p w:rsidR="00EA66AD" w:rsidRPr="00D17824" w:rsidRDefault="00EA66AD" w:rsidP="00AD3AF6">
            <w:pPr>
              <w:tabs>
                <w:tab w:val="left" w:pos="1560"/>
                <w:tab w:val="left" w:pos="154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Качество знаний %</w:t>
            </w:r>
          </w:p>
        </w:tc>
        <w:tc>
          <w:tcPr>
            <w:tcW w:w="1157" w:type="dxa"/>
          </w:tcPr>
          <w:p w:rsidR="00EA66AD" w:rsidRPr="00D17824" w:rsidRDefault="00EA66AD" w:rsidP="00AD3AF6">
            <w:pPr>
              <w:tabs>
                <w:tab w:val="left" w:pos="154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82,5(+30,3)</w:t>
            </w:r>
          </w:p>
        </w:tc>
        <w:tc>
          <w:tcPr>
            <w:tcW w:w="1356" w:type="dxa"/>
          </w:tcPr>
          <w:p w:rsidR="00EA66AD" w:rsidRPr="00D17824" w:rsidRDefault="00EA66AD" w:rsidP="00AD3AF6">
            <w:pPr>
              <w:tabs>
                <w:tab w:val="left" w:pos="1196"/>
                <w:tab w:val="left" w:pos="154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92,85(+10,3)</w:t>
            </w:r>
          </w:p>
        </w:tc>
        <w:tc>
          <w:tcPr>
            <w:tcW w:w="1043" w:type="dxa"/>
          </w:tcPr>
          <w:p w:rsidR="00EA66AD" w:rsidRPr="00D17824" w:rsidRDefault="00EA66AD" w:rsidP="00AD3AF6">
            <w:pPr>
              <w:tabs>
                <w:tab w:val="left" w:pos="1196"/>
                <w:tab w:val="left" w:pos="154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:rsidR="00EA66AD" w:rsidRPr="00D17824" w:rsidRDefault="002C19BB" w:rsidP="00AD3AF6">
            <w:pPr>
              <w:tabs>
                <w:tab w:val="left" w:pos="154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75%</w:t>
            </w:r>
          </w:p>
        </w:tc>
        <w:tc>
          <w:tcPr>
            <w:tcW w:w="1065" w:type="dxa"/>
          </w:tcPr>
          <w:p w:rsidR="00EA66AD" w:rsidRPr="00D17824" w:rsidRDefault="00EA66AD" w:rsidP="00AD3AF6">
            <w:pPr>
              <w:tabs>
                <w:tab w:val="left" w:pos="154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75(+40)</w:t>
            </w:r>
          </w:p>
        </w:tc>
        <w:tc>
          <w:tcPr>
            <w:tcW w:w="1275" w:type="dxa"/>
          </w:tcPr>
          <w:p w:rsidR="00EA66AD" w:rsidRPr="00D17824" w:rsidRDefault="00EA66AD" w:rsidP="00AD3AF6">
            <w:pPr>
              <w:tabs>
                <w:tab w:val="left" w:pos="15451"/>
              </w:tabs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92,85(+17,85)</w:t>
            </w:r>
          </w:p>
        </w:tc>
        <w:tc>
          <w:tcPr>
            <w:tcW w:w="748" w:type="dxa"/>
          </w:tcPr>
          <w:p w:rsidR="00EA66AD" w:rsidRPr="00D17824" w:rsidRDefault="00EA66AD" w:rsidP="00AD3AF6">
            <w:pPr>
              <w:tabs>
                <w:tab w:val="left" w:pos="15451"/>
              </w:tabs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EA66AD" w:rsidRPr="00D17824" w:rsidRDefault="00EA66AD" w:rsidP="00AD3AF6">
            <w:pPr>
              <w:tabs>
                <w:tab w:val="left" w:pos="15451"/>
              </w:tabs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815231"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72,34%</w:t>
            </w:r>
          </w:p>
        </w:tc>
      </w:tr>
    </w:tbl>
    <w:p w:rsidR="00D17824" w:rsidRDefault="00D17824" w:rsidP="00AD3AF6">
      <w:pPr>
        <w:tabs>
          <w:tab w:val="left" w:pos="3330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17824">
        <w:rPr>
          <w:rFonts w:ascii="Times New Roman" w:hAnsi="Times New Roman" w:cs="Times New Roman"/>
          <w:i/>
          <w:sz w:val="24"/>
          <w:szCs w:val="24"/>
          <w:u w:val="single"/>
        </w:rPr>
        <w:t>Результаты контрольных работ по предметам по выбору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88"/>
        <w:gridCol w:w="1645"/>
        <w:gridCol w:w="1680"/>
        <w:gridCol w:w="1283"/>
        <w:gridCol w:w="1539"/>
        <w:gridCol w:w="1193"/>
        <w:gridCol w:w="1086"/>
      </w:tblGrid>
      <w:tr w:rsidR="00D17824" w:rsidTr="002B578C">
        <w:tc>
          <w:tcPr>
            <w:tcW w:w="1888" w:type="dxa"/>
          </w:tcPr>
          <w:p w:rsidR="00D17824" w:rsidRPr="00D17824" w:rsidRDefault="00D17824" w:rsidP="00AD3AF6">
            <w:pPr>
              <w:tabs>
                <w:tab w:val="left" w:pos="33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645" w:type="dxa"/>
          </w:tcPr>
          <w:p w:rsidR="00D17824" w:rsidRPr="00D17824" w:rsidRDefault="00D17824" w:rsidP="00AD3AF6">
            <w:pPr>
              <w:tabs>
                <w:tab w:val="left" w:pos="33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выполнявших работу </w:t>
            </w:r>
          </w:p>
        </w:tc>
        <w:tc>
          <w:tcPr>
            <w:tcW w:w="1680" w:type="dxa"/>
          </w:tcPr>
          <w:p w:rsidR="00D17824" w:rsidRDefault="00D17824" w:rsidP="00AD3AF6">
            <w:pPr>
              <w:tabs>
                <w:tab w:val="left" w:pos="33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Успеваемость</w:t>
            </w:r>
          </w:p>
          <w:p w:rsidR="00D17824" w:rsidRPr="00D17824" w:rsidRDefault="00D17824" w:rsidP="00AD3AF6">
            <w:pPr>
              <w:tabs>
                <w:tab w:val="left" w:pos="33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83" w:type="dxa"/>
          </w:tcPr>
          <w:p w:rsidR="00D17824" w:rsidRDefault="00D17824" w:rsidP="00AD3AF6">
            <w:pPr>
              <w:tabs>
                <w:tab w:val="left" w:pos="33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</w:t>
            </w:r>
          </w:p>
          <w:p w:rsidR="00D17824" w:rsidRPr="00D17824" w:rsidRDefault="00D17824" w:rsidP="00AD3AF6">
            <w:pPr>
              <w:tabs>
                <w:tab w:val="left" w:pos="33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39" w:type="dxa"/>
          </w:tcPr>
          <w:p w:rsidR="00D17824" w:rsidRPr="00D17824" w:rsidRDefault="00D17824" w:rsidP="00AD3AF6">
            <w:pPr>
              <w:tabs>
                <w:tab w:val="left" w:pos="33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подтвердили ГО</w:t>
            </w:r>
          </w:p>
        </w:tc>
        <w:tc>
          <w:tcPr>
            <w:tcW w:w="1193" w:type="dxa"/>
          </w:tcPr>
          <w:p w:rsidR="00D17824" w:rsidRPr="00D17824" w:rsidRDefault="00D17824" w:rsidP="00AD3AF6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>ниже годовой оценки</w:t>
            </w:r>
          </w:p>
        </w:tc>
        <w:tc>
          <w:tcPr>
            <w:tcW w:w="1086" w:type="dxa"/>
            <w:vAlign w:val="center"/>
          </w:tcPr>
          <w:p w:rsidR="00D17824" w:rsidRPr="00D17824" w:rsidRDefault="00D17824" w:rsidP="00AD3AF6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>выше годовой оценки</w:t>
            </w:r>
          </w:p>
        </w:tc>
      </w:tr>
      <w:tr w:rsidR="00D17824" w:rsidTr="002B578C">
        <w:tc>
          <w:tcPr>
            <w:tcW w:w="1888" w:type="dxa"/>
          </w:tcPr>
          <w:p w:rsidR="00D17824" w:rsidRPr="0051699F" w:rsidRDefault="00D17824" w:rsidP="00AD3AF6">
            <w:pPr>
              <w:tabs>
                <w:tab w:val="left" w:pos="33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9F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1645" w:type="dxa"/>
          </w:tcPr>
          <w:p w:rsidR="00D17824" w:rsidRPr="0051699F" w:rsidRDefault="00D17824" w:rsidP="00AD3AF6">
            <w:pPr>
              <w:tabs>
                <w:tab w:val="left" w:pos="33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9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680" w:type="dxa"/>
          </w:tcPr>
          <w:p w:rsidR="00D17824" w:rsidRPr="0051699F" w:rsidRDefault="00D17824" w:rsidP="00AD3AF6">
            <w:pPr>
              <w:tabs>
                <w:tab w:val="left" w:pos="33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9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83" w:type="dxa"/>
          </w:tcPr>
          <w:p w:rsidR="00D17824" w:rsidRPr="0051699F" w:rsidRDefault="00D17824" w:rsidP="00AD3AF6">
            <w:pPr>
              <w:tabs>
                <w:tab w:val="left" w:pos="33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9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9" w:type="dxa"/>
          </w:tcPr>
          <w:p w:rsidR="00D17824" w:rsidRPr="0051699F" w:rsidRDefault="00D17824" w:rsidP="00AD3AF6">
            <w:pPr>
              <w:tabs>
                <w:tab w:val="left" w:pos="33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3" w:type="dxa"/>
          </w:tcPr>
          <w:p w:rsidR="00D17824" w:rsidRPr="0051699F" w:rsidRDefault="00D17824" w:rsidP="00AD3AF6">
            <w:pPr>
              <w:tabs>
                <w:tab w:val="left" w:pos="33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:rsidR="00D17824" w:rsidRPr="0051699F" w:rsidRDefault="002B578C" w:rsidP="00AD3AF6">
            <w:pPr>
              <w:tabs>
                <w:tab w:val="left" w:pos="33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699F" w:rsidTr="002B578C">
        <w:tc>
          <w:tcPr>
            <w:tcW w:w="1888" w:type="dxa"/>
          </w:tcPr>
          <w:p w:rsidR="0051699F" w:rsidRPr="0051699F" w:rsidRDefault="0051699F" w:rsidP="00AD3AF6">
            <w:pPr>
              <w:tabs>
                <w:tab w:val="left" w:pos="33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9F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645" w:type="dxa"/>
          </w:tcPr>
          <w:p w:rsidR="0051699F" w:rsidRPr="0051699F" w:rsidRDefault="0051699F" w:rsidP="00AD3AF6">
            <w:pPr>
              <w:tabs>
                <w:tab w:val="left" w:pos="33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9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680" w:type="dxa"/>
            <w:vAlign w:val="center"/>
          </w:tcPr>
          <w:p w:rsidR="0051699F" w:rsidRPr="0051699F" w:rsidRDefault="0051699F" w:rsidP="00AD3AF6">
            <w:pPr>
              <w:pStyle w:val="af2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699F">
              <w:rPr>
                <w:rFonts w:ascii="Times New Roman" w:eastAsiaTheme="minorHAnsi" w:hAnsi="Times New Roman"/>
                <w:sz w:val="24"/>
                <w:szCs w:val="24"/>
              </w:rPr>
              <w:t>87</w:t>
            </w:r>
          </w:p>
        </w:tc>
        <w:tc>
          <w:tcPr>
            <w:tcW w:w="1283" w:type="dxa"/>
          </w:tcPr>
          <w:p w:rsidR="0051699F" w:rsidRPr="0051699F" w:rsidRDefault="0051699F" w:rsidP="00AD3AF6">
            <w:pPr>
              <w:pStyle w:val="af2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699F">
              <w:rPr>
                <w:rFonts w:ascii="Times New Roman" w:eastAsiaTheme="minorHAnsi" w:hAnsi="Times New Roman"/>
                <w:sz w:val="24"/>
                <w:szCs w:val="24"/>
              </w:rPr>
              <w:t>50</w:t>
            </w:r>
          </w:p>
        </w:tc>
        <w:tc>
          <w:tcPr>
            <w:tcW w:w="1539" w:type="dxa"/>
          </w:tcPr>
          <w:p w:rsidR="0051699F" w:rsidRPr="0051699F" w:rsidRDefault="0051699F" w:rsidP="00AD3AF6">
            <w:pPr>
              <w:pStyle w:val="af2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699F">
              <w:rPr>
                <w:rFonts w:ascii="Times New Roman" w:eastAsiaTheme="minorHAnsi" w:hAnsi="Times New Roman"/>
                <w:sz w:val="24"/>
                <w:szCs w:val="24"/>
              </w:rPr>
              <w:t>22</w:t>
            </w:r>
          </w:p>
        </w:tc>
        <w:tc>
          <w:tcPr>
            <w:tcW w:w="1193" w:type="dxa"/>
          </w:tcPr>
          <w:p w:rsidR="0051699F" w:rsidRPr="0051699F" w:rsidRDefault="0051699F" w:rsidP="00AD3AF6">
            <w:pPr>
              <w:pStyle w:val="af2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699F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1086" w:type="dxa"/>
          </w:tcPr>
          <w:p w:rsidR="0051699F" w:rsidRPr="0051699F" w:rsidRDefault="002B578C" w:rsidP="00AD3AF6">
            <w:pPr>
              <w:tabs>
                <w:tab w:val="left" w:pos="33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17824" w:rsidTr="002B578C">
        <w:tc>
          <w:tcPr>
            <w:tcW w:w="1888" w:type="dxa"/>
          </w:tcPr>
          <w:p w:rsidR="00D17824" w:rsidRPr="0051699F" w:rsidRDefault="0051699F" w:rsidP="00AD3AF6">
            <w:pPr>
              <w:tabs>
                <w:tab w:val="left" w:pos="33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9F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1645" w:type="dxa"/>
          </w:tcPr>
          <w:p w:rsidR="00D17824" w:rsidRPr="0051699F" w:rsidRDefault="0051699F" w:rsidP="00AD3AF6">
            <w:pPr>
              <w:tabs>
                <w:tab w:val="left" w:pos="33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0" w:type="dxa"/>
          </w:tcPr>
          <w:p w:rsidR="00D17824" w:rsidRPr="0051699F" w:rsidRDefault="0051699F" w:rsidP="00AD3AF6">
            <w:pPr>
              <w:tabs>
                <w:tab w:val="left" w:pos="33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9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83" w:type="dxa"/>
          </w:tcPr>
          <w:p w:rsidR="00D17824" w:rsidRPr="0051699F" w:rsidRDefault="0051699F" w:rsidP="00AD3AF6">
            <w:pPr>
              <w:tabs>
                <w:tab w:val="left" w:pos="33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9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39" w:type="dxa"/>
          </w:tcPr>
          <w:p w:rsidR="00D17824" w:rsidRPr="0051699F" w:rsidRDefault="0051699F" w:rsidP="00AD3AF6">
            <w:pPr>
              <w:tabs>
                <w:tab w:val="left" w:pos="33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9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</w:tcPr>
          <w:p w:rsidR="00D17824" w:rsidRPr="0051699F" w:rsidRDefault="0051699F" w:rsidP="00AD3AF6">
            <w:pPr>
              <w:tabs>
                <w:tab w:val="left" w:pos="33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:rsidR="00D17824" w:rsidRPr="0051699F" w:rsidRDefault="002B578C" w:rsidP="00AD3AF6">
            <w:pPr>
              <w:tabs>
                <w:tab w:val="left" w:pos="33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17824" w:rsidTr="002B578C">
        <w:tc>
          <w:tcPr>
            <w:tcW w:w="1888" w:type="dxa"/>
          </w:tcPr>
          <w:p w:rsidR="00D17824" w:rsidRPr="0051699F" w:rsidRDefault="0051699F" w:rsidP="00AD3AF6">
            <w:pPr>
              <w:tabs>
                <w:tab w:val="left" w:pos="33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9F"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1645" w:type="dxa"/>
          </w:tcPr>
          <w:p w:rsidR="00D17824" w:rsidRPr="0051699F" w:rsidRDefault="0051699F" w:rsidP="00AD3AF6">
            <w:pPr>
              <w:tabs>
                <w:tab w:val="left" w:pos="33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0" w:type="dxa"/>
          </w:tcPr>
          <w:p w:rsidR="00D17824" w:rsidRPr="0051699F" w:rsidRDefault="0051699F" w:rsidP="00AD3AF6">
            <w:pPr>
              <w:tabs>
                <w:tab w:val="left" w:pos="33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9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83" w:type="dxa"/>
          </w:tcPr>
          <w:p w:rsidR="00D17824" w:rsidRPr="0051699F" w:rsidRDefault="0051699F" w:rsidP="00AD3AF6">
            <w:pPr>
              <w:tabs>
                <w:tab w:val="left" w:pos="33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9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39" w:type="dxa"/>
          </w:tcPr>
          <w:p w:rsidR="00D17824" w:rsidRPr="0051699F" w:rsidRDefault="0051699F" w:rsidP="00AD3AF6">
            <w:pPr>
              <w:tabs>
                <w:tab w:val="left" w:pos="33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3" w:type="dxa"/>
          </w:tcPr>
          <w:p w:rsidR="00D17824" w:rsidRPr="0051699F" w:rsidRDefault="0051699F" w:rsidP="00AD3AF6">
            <w:pPr>
              <w:tabs>
                <w:tab w:val="left" w:pos="33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:rsidR="00D17824" w:rsidRPr="0051699F" w:rsidRDefault="002B578C" w:rsidP="00AD3AF6">
            <w:pPr>
              <w:tabs>
                <w:tab w:val="left" w:pos="33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699F" w:rsidTr="002B578C">
        <w:tc>
          <w:tcPr>
            <w:tcW w:w="1888" w:type="dxa"/>
          </w:tcPr>
          <w:p w:rsidR="0051699F" w:rsidRPr="0051699F" w:rsidRDefault="0051699F" w:rsidP="00AD3AF6">
            <w:pPr>
              <w:tabs>
                <w:tab w:val="left" w:pos="33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9F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645" w:type="dxa"/>
          </w:tcPr>
          <w:p w:rsidR="0051699F" w:rsidRPr="0051699F" w:rsidRDefault="0051699F" w:rsidP="00AD3AF6">
            <w:pPr>
              <w:tabs>
                <w:tab w:val="left" w:pos="33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80" w:type="dxa"/>
          </w:tcPr>
          <w:p w:rsidR="0051699F" w:rsidRPr="0051699F" w:rsidRDefault="0051699F" w:rsidP="00AD3AF6">
            <w:pPr>
              <w:tabs>
                <w:tab w:val="left" w:pos="33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9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83" w:type="dxa"/>
          </w:tcPr>
          <w:p w:rsidR="0051699F" w:rsidRPr="0051699F" w:rsidRDefault="0051699F" w:rsidP="00AD3AF6">
            <w:pPr>
              <w:tabs>
                <w:tab w:val="left" w:pos="33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9F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1539" w:type="dxa"/>
          </w:tcPr>
          <w:p w:rsidR="0051699F" w:rsidRPr="0051699F" w:rsidRDefault="0051699F" w:rsidP="00AD3AF6">
            <w:pPr>
              <w:tabs>
                <w:tab w:val="left" w:pos="33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3" w:type="dxa"/>
          </w:tcPr>
          <w:p w:rsidR="0051699F" w:rsidRPr="0051699F" w:rsidRDefault="0051699F" w:rsidP="00AD3AF6">
            <w:pPr>
              <w:tabs>
                <w:tab w:val="left" w:pos="33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9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086" w:type="dxa"/>
          </w:tcPr>
          <w:p w:rsidR="0051699F" w:rsidRPr="0051699F" w:rsidRDefault="002B578C" w:rsidP="00AD3AF6">
            <w:pPr>
              <w:tabs>
                <w:tab w:val="left" w:pos="33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17824" w:rsidRDefault="00D17824" w:rsidP="00AD3AF6">
      <w:pPr>
        <w:tabs>
          <w:tab w:val="left" w:pos="33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7824" w:rsidRDefault="0051699F" w:rsidP="00AD3AF6">
      <w:pPr>
        <w:tabs>
          <w:tab w:val="left" w:pos="33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Качество выполнения контрольных работ по химии и английскому языку-100%. Успеваемость по всем предметам , кроме  обществознания  (с</w:t>
      </w:r>
      <w:r w:rsidR="00465844" w:rsidRPr="00D17824">
        <w:rPr>
          <w:rFonts w:ascii="Times New Roman" w:hAnsi="Times New Roman" w:cs="Times New Roman"/>
          <w:sz w:val="24"/>
          <w:szCs w:val="24"/>
        </w:rPr>
        <w:t xml:space="preserve"> заданиями контрольных работ по выбранным предм</w:t>
      </w:r>
      <w:r>
        <w:rPr>
          <w:rFonts w:ascii="Times New Roman" w:hAnsi="Times New Roman" w:cs="Times New Roman"/>
          <w:sz w:val="24"/>
          <w:szCs w:val="24"/>
        </w:rPr>
        <w:t xml:space="preserve">етам  не справились три ученика). Уровень подтверждения годовых оценок составил 66%. Каждый третий участник выполнил работу на оценку ниже годовой. </w:t>
      </w:r>
    </w:p>
    <w:p w:rsidR="00465844" w:rsidRPr="00D17824" w:rsidRDefault="00D17824" w:rsidP="00AD3AF6">
      <w:pPr>
        <w:tabs>
          <w:tab w:val="left" w:pos="333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Результаты ГИА  11 классов.</w:t>
      </w:r>
      <w:r w:rsidR="00465844" w:rsidRPr="00D1782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6745B" w:rsidRPr="002B578C" w:rsidRDefault="009A3B28" w:rsidP="00AD3AF6">
      <w:pPr>
        <w:tabs>
          <w:tab w:val="left" w:pos="33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78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C19BB" w:rsidRPr="002B578C">
        <w:rPr>
          <w:rFonts w:ascii="Times New Roman" w:hAnsi="Times New Roman" w:cs="Times New Roman"/>
          <w:sz w:val="24"/>
          <w:szCs w:val="24"/>
        </w:rPr>
        <w:t xml:space="preserve">В 2020-2021 </w:t>
      </w:r>
      <w:r w:rsidR="003972D2" w:rsidRPr="002B578C">
        <w:rPr>
          <w:rFonts w:ascii="Times New Roman" w:hAnsi="Times New Roman" w:cs="Times New Roman"/>
          <w:sz w:val="24"/>
          <w:szCs w:val="24"/>
        </w:rPr>
        <w:t xml:space="preserve"> учебном </w:t>
      </w:r>
      <w:r w:rsidR="0036745B" w:rsidRPr="002B578C">
        <w:rPr>
          <w:rFonts w:ascii="Times New Roman" w:hAnsi="Times New Roman" w:cs="Times New Roman"/>
          <w:sz w:val="24"/>
          <w:szCs w:val="24"/>
        </w:rPr>
        <w:t xml:space="preserve"> году учащиеся 11-х классов успешно </w:t>
      </w:r>
      <w:r w:rsidR="002C19BB" w:rsidRPr="002B578C">
        <w:rPr>
          <w:rFonts w:ascii="Times New Roman" w:hAnsi="Times New Roman" w:cs="Times New Roman"/>
          <w:sz w:val="24"/>
          <w:szCs w:val="24"/>
        </w:rPr>
        <w:t xml:space="preserve"> написали </w:t>
      </w:r>
      <w:r w:rsidR="0036745B" w:rsidRPr="002B578C">
        <w:rPr>
          <w:rFonts w:ascii="Times New Roman" w:hAnsi="Times New Roman" w:cs="Times New Roman"/>
          <w:sz w:val="24"/>
          <w:szCs w:val="24"/>
        </w:rPr>
        <w:t xml:space="preserve">итоговое сочинение по </w:t>
      </w:r>
      <w:r w:rsidR="00787721" w:rsidRPr="002B578C">
        <w:rPr>
          <w:rFonts w:ascii="Times New Roman" w:hAnsi="Times New Roman" w:cs="Times New Roman"/>
          <w:sz w:val="24"/>
          <w:szCs w:val="24"/>
        </w:rPr>
        <w:t xml:space="preserve">русскому языку, </w:t>
      </w:r>
      <w:r w:rsidR="00275260" w:rsidRPr="002B578C">
        <w:rPr>
          <w:rFonts w:ascii="Times New Roman" w:hAnsi="Times New Roman" w:cs="Times New Roman"/>
          <w:sz w:val="24"/>
          <w:szCs w:val="24"/>
        </w:rPr>
        <w:t xml:space="preserve">все получили «зачет». </w:t>
      </w:r>
      <w:r w:rsidR="003B4E49" w:rsidRPr="002B578C">
        <w:rPr>
          <w:rFonts w:ascii="Times New Roman" w:hAnsi="Times New Roman" w:cs="Times New Roman"/>
          <w:sz w:val="24"/>
          <w:szCs w:val="24"/>
        </w:rPr>
        <w:t xml:space="preserve">  Государственная итоговая аттестация  по образовательным программам  среднего  общего образования  проведена в форме </w:t>
      </w:r>
      <w:r w:rsidR="002C19BB" w:rsidRPr="002B578C">
        <w:rPr>
          <w:rFonts w:ascii="Times New Roman" w:hAnsi="Times New Roman" w:cs="Times New Roman"/>
          <w:sz w:val="24"/>
          <w:szCs w:val="24"/>
        </w:rPr>
        <w:t xml:space="preserve">  ЕГЭ и ГВЭ</w:t>
      </w:r>
      <w:r w:rsidR="002673C4" w:rsidRPr="002B578C">
        <w:rPr>
          <w:rFonts w:ascii="Times New Roman" w:hAnsi="Times New Roman" w:cs="Times New Roman"/>
          <w:sz w:val="24"/>
          <w:szCs w:val="24"/>
        </w:rPr>
        <w:t xml:space="preserve"> </w:t>
      </w:r>
      <w:r w:rsidR="002C19BB" w:rsidRPr="002B578C">
        <w:rPr>
          <w:rFonts w:ascii="Times New Roman" w:hAnsi="Times New Roman" w:cs="Times New Roman"/>
          <w:sz w:val="24"/>
          <w:szCs w:val="24"/>
        </w:rPr>
        <w:t xml:space="preserve">( по желанию одна ученица ) </w:t>
      </w:r>
      <w:r w:rsidR="003B4E49" w:rsidRPr="002B578C">
        <w:rPr>
          <w:rFonts w:ascii="Times New Roman" w:hAnsi="Times New Roman" w:cs="Times New Roman"/>
          <w:sz w:val="24"/>
          <w:szCs w:val="24"/>
        </w:rPr>
        <w:t xml:space="preserve">по всем </w:t>
      </w:r>
      <w:r w:rsidR="002C19BB" w:rsidRPr="002B578C">
        <w:rPr>
          <w:rFonts w:ascii="Times New Roman" w:hAnsi="Times New Roman" w:cs="Times New Roman"/>
          <w:sz w:val="24"/>
          <w:szCs w:val="24"/>
        </w:rPr>
        <w:t xml:space="preserve"> </w:t>
      </w:r>
      <w:r w:rsidR="003B4E49" w:rsidRPr="002B578C">
        <w:rPr>
          <w:rFonts w:ascii="Times New Roman" w:hAnsi="Times New Roman" w:cs="Times New Roman"/>
          <w:sz w:val="24"/>
          <w:szCs w:val="24"/>
        </w:rPr>
        <w:t xml:space="preserve">предметам учебного плана, изучавшимся   на   уровне среднего общего образования,  </w:t>
      </w:r>
      <w:r w:rsidR="002C19BB" w:rsidRPr="002B578C">
        <w:rPr>
          <w:rFonts w:ascii="Times New Roman" w:hAnsi="Times New Roman" w:cs="Times New Roman"/>
          <w:sz w:val="24"/>
          <w:szCs w:val="24"/>
        </w:rPr>
        <w:t xml:space="preserve">выбранным выпускниками </w:t>
      </w:r>
      <w:r w:rsidR="003B4E49" w:rsidRPr="002B57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4E49" w:rsidRPr="002B578C" w:rsidRDefault="003B4E49" w:rsidP="00AD3AF6">
      <w:pPr>
        <w:pStyle w:val="ParagraphStyle"/>
        <w:tabs>
          <w:tab w:val="left" w:pos="15451"/>
        </w:tabs>
        <w:ind w:firstLine="426"/>
        <w:jc w:val="both"/>
        <w:rPr>
          <w:rFonts w:ascii="Times New Roman" w:hAnsi="Times New Roman" w:cs="Times New Roman"/>
        </w:rPr>
      </w:pPr>
      <w:r w:rsidRPr="002B578C">
        <w:rPr>
          <w:rFonts w:ascii="Times New Roman" w:hAnsi="Times New Roman" w:cs="Times New Roman"/>
        </w:rPr>
        <w:t>Единый государственный экзамен  сдавали выпускники 11 класса</w:t>
      </w:r>
      <w:r w:rsidR="00534B50" w:rsidRPr="002B578C">
        <w:rPr>
          <w:rFonts w:ascii="Times New Roman" w:hAnsi="Times New Roman" w:cs="Times New Roman"/>
        </w:rPr>
        <w:t xml:space="preserve"> (21 человек)</w:t>
      </w:r>
      <w:r w:rsidRPr="002B578C">
        <w:rPr>
          <w:rFonts w:ascii="Times New Roman" w:hAnsi="Times New Roman" w:cs="Times New Roman"/>
        </w:rPr>
        <w:t>, планирующие поступить в высшие учебные заведения</w:t>
      </w:r>
      <w:r w:rsidR="00534B50" w:rsidRPr="002B578C">
        <w:rPr>
          <w:rFonts w:ascii="Times New Roman" w:hAnsi="Times New Roman" w:cs="Times New Roman"/>
        </w:rPr>
        <w:t>, ГИА по обязательным предметам  -математике и русскому языку  в форме ГВЭ сдала одна ученица на «хорошо» и «отлично»</w:t>
      </w:r>
      <w:r w:rsidRPr="002B578C">
        <w:rPr>
          <w:rFonts w:ascii="Times New Roman" w:hAnsi="Times New Roman" w:cs="Times New Roman"/>
        </w:rPr>
        <w:t>.</w:t>
      </w:r>
    </w:p>
    <w:p w:rsidR="00D91D8B" w:rsidRPr="00D17824" w:rsidRDefault="00D91D8B" w:rsidP="00AD3AF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17824">
        <w:rPr>
          <w:rFonts w:ascii="Times New Roman" w:hAnsi="Times New Roman" w:cs="Times New Roman"/>
          <w:i/>
          <w:sz w:val="24"/>
          <w:szCs w:val="24"/>
          <w:u w:val="single"/>
        </w:rPr>
        <w:t>Результаты ЕГЭ по о</w:t>
      </w:r>
      <w:r w:rsidR="00E45BF5" w:rsidRPr="00D17824">
        <w:rPr>
          <w:rFonts w:ascii="Times New Roman" w:hAnsi="Times New Roman" w:cs="Times New Roman"/>
          <w:i/>
          <w:sz w:val="24"/>
          <w:szCs w:val="24"/>
          <w:u w:val="single"/>
        </w:rPr>
        <w:t>бязательным предметам</w:t>
      </w:r>
    </w:p>
    <w:tbl>
      <w:tblPr>
        <w:tblpPr w:leftFromText="180" w:rightFromText="180" w:vertAnchor="text" w:horzAnchor="margin" w:tblpY="189"/>
        <w:tblW w:w="10281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2"/>
        <w:gridCol w:w="917"/>
        <w:gridCol w:w="918"/>
        <w:gridCol w:w="917"/>
        <w:gridCol w:w="918"/>
        <w:gridCol w:w="918"/>
        <w:gridCol w:w="918"/>
        <w:gridCol w:w="1070"/>
        <w:gridCol w:w="1483"/>
      </w:tblGrid>
      <w:tr w:rsidR="0040066D" w:rsidRPr="00D17824" w:rsidTr="006B1A5C">
        <w:trPr>
          <w:trHeight w:val="235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6D" w:rsidRPr="00D17824" w:rsidRDefault="0040066D" w:rsidP="00AD3AF6">
            <w:pPr>
              <w:tabs>
                <w:tab w:val="left" w:pos="154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3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6D" w:rsidRPr="00D17824" w:rsidRDefault="0040066D" w:rsidP="00AD3AF6">
            <w:pPr>
              <w:tabs>
                <w:tab w:val="left" w:pos="154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3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6D" w:rsidRPr="00D17824" w:rsidRDefault="0040066D" w:rsidP="00AD3AF6">
            <w:pPr>
              <w:tabs>
                <w:tab w:val="left" w:pos="154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(проф. уровень)</w:t>
            </w:r>
          </w:p>
        </w:tc>
      </w:tr>
      <w:tr w:rsidR="002673C4" w:rsidRPr="00D17824" w:rsidTr="006B1A5C">
        <w:trPr>
          <w:trHeight w:val="235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3C4" w:rsidRPr="00D17824" w:rsidRDefault="002673C4" w:rsidP="00AD3AF6">
            <w:pPr>
              <w:tabs>
                <w:tab w:val="left" w:pos="154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C4" w:rsidRPr="00D17824" w:rsidRDefault="002673C4" w:rsidP="00AD3AF6">
            <w:pPr>
              <w:tabs>
                <w:tab w:val="left" w:pos="154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C4" w:rsidRPr="00D17824" w:rsidRDefault="002673C4" w:rsidP="00AD3AF6">
            <w:pPr>
              <w:tabs>
                <w:tab w:val="left" w:pos="154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C4" w:rsidRPr="00D17824" w:rsidRDefault="002673C4" w:rsidP="00AD3AF6">
            <w:pPr>
              <w:tabs>
                <w:tab w:val="left" w:pos="154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C4" w:rsidRPr="00D17824" w:rsidRDefault="002673C4" w:rsidP="00AD3AF6">
            <w:pPr>
              <w:tabs>
                <w:tab w:val="left" w:pos="154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C4" w:rsidRPr="00D17824" w:rsidRDefault="002673C4" w:rsidP="00AD3AF6">
            <w:pPr>
              <w:tabs>
                <w:tab w:val="left" w:pos="154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C4" w:rsidRPr="00D17824" w:rsidRDefault="002673C4" w:rsidP="00AD3AF6">
            <w:pPr>
              <w:tabs>
                <w:tab w:val="left" w:pos="154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C4" w:rsidRPr="00D17824" w:rsidRDefault="002673C4" w:rsidP="00AD3AF6">
            <w:pPr>
              <w:tabs>
                <w:tab w:val="left" w:pos="154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C4" w:rsidRPr="00D17824" w:rsidRDefault="0040066D" w:rsidP="00AD3AF6">
            <w:pPr>
              <w:tabs>
                <w:tab w:val="left" w:pos="154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2673C4" w:rsidRPr="00D17824" w:rsidTr="006B1A5C">
        <w:trPr>
          <w:trHeight w:val="935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3C4" w:rsidRPr="00D17824" w:rsidRDefault="002673C4" w:rsidP="00AD3AF6">
            <w:pPr>
              <w:tabs>
                <w:tab w:val="left" w:pos="15451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участников ЕГЭ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C4" w:rsidRPr="00D17824" w:rsidRDefault="002673C4" w:rsidP="00AD3AF6">
            <w:pPr>
              <w:tabs>
                <w:tab w:val="left" w:pos="15451"/>
              </w:tabs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C4" w:rsidRPr="00D17824" w:rsidRDefault="002673C4" w:rsidP="00AD3AF6">
            <w:pPr>
              <w:tabs>
                <w:tab w:val="left" w:pos="15451"/>
              </w:tabs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C4" w:rsidRPr="00D17824" w:rsidRDefault="002673C4" w:rsidP="00AD3AF6">
            <w:pPr>
              <w:tabs>
                <w:tab w:val="left" w:pos="15451"/>
              </w:tabs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C4" w:rsidRPr="00D17824" w:rsidRDefault="002673C4" w:rsidP="00AD3AF6">
            <w:pPr>
              <w:tabs>
                <w:tab w:val="left" w:pos="15451"/>
              </w:tabs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C4" w:rsidRPr="00D17824" w:rsidRDefault="002673C4" w:rsidP="00AD3AF6">
            <w:pPr>
              <w:tabs>
                <w:tab w:val="left" w:pos="15451"/>
              </w:tabs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C4" w:rsidRPr="00D17824" w:rsidRDefault="002673C4" w:rsidP="00AD3AF6">
            <w:pPr>
              <w:tabs>
                <w:tab w:val="left" w:pos="15451"/>
              </w:tabs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C4" w:rsidRPr="00D17824" w:rsidRDefault="002673C4" w:rsidP="00AD3AF6">
            <w:pPr>
              <w:tabs>
                <w:tab w:val="left" w:pos="15451"/>
              </w:tabs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C4" w:rsidRPr="00D17824" w:rsidRDefault="0040066D" w:rsidP="00AD3AF6">
            <w:pPr>
              <w:tabs>
                <w:tab w:val="left" w:pos="15451"/>
              </w:tabs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</w:t>
            </w:r>
          </w:p>
        </w:tc>
      </w:tr>
      <w:tr w:rsidR="002673C4" w:rsidRPr="00D17824" w:rsidTr="00B46923">
        <w:trPr>
          <w:trHeight w:val="468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3C4" w:rsidRPr="00D17824" w:rsidRDefault="002673C4" w:rsidP="00AD3AF6">
            <w:pPr>
              <w:tabs>
                <w:tab w:val="left" w:pos="15451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балл (оценка)  по школе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C4" w:rsidRPr="00D17824" w:rsidRDefault="002673C4" w:rsidP="00AD3AF6">
            <w:pPr>
              <w:tabs>
                <w:tab w:val="left" w:pos="15451"/>
              </w:tabs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C4" w:rsidRPr="00D17824" w:rsidRDefault="002673C4" w:rsidP="00AD3AF6">
            <w:pPr>
              <w:tabs>
                <w:tab w:val="left" w:pos="154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75,1</w:t>
            </w:r>
          </w:p>
          <w:p w:rsidR="002673C4" w:rsidRPr="00D17824" w:rsidRDefault="002673C4" w:rsidP="00AD3AF6">
            <w:pPr>
              <w:tabs>
                <w:tab w:val="left" w:pos="154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(+4,1)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86F10" w:rsidRPr="00D17824" w:rsidRDefault="002673C4" w:rsidP="00AD3AF6">
            <w:pPr>
              <w:tabs>
                <w:tab w:val="left" w:pos="154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73,3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2673C4" w:rsidRPr="00D17824" w:rsidRDefault="002673C4" w:rsidP="00AD3AF6">
            <w:pPr>
              <w:tabs>
                <w:tab w:val="left" w:pos="154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(-3,7)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86F10" w:rsidRPr="00D17824" w:rsidRDefault="00534B50" w:rsidP="00AD3AF6">
            <w:pPr>
              <w:tabs>
                <w:tab w:val="left" w:pos="15451"/>
              </w:tabs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386F10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,2 </w:t>
            </w:r>
          </w:p>
          <w:p w:rsidR="002673C4" w:rsidRPr="00D17824" w:rsidRDefault="00386F10" w:rsidP="00AD3AF6">
            <w:pPr>
              <w:tabs>
                <w:tab w:val="left" w:pos="15451"/>
              </w:tabs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(-1,1)</w:t>
            </w:r>
            <w:r w:rsidR="00534B50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C4" w:rsidRPr="00D17824" w:rsidRDefault="002673C4" w:rsidP="00AD3AF6">
            <w:pPr>
              <w:tabs>
                <w:tab w:val="left" w:pos="15451"/>
              </w:tabs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C4" w:rsidRPr="00D17824" w:rsidRDefault="002673C4" w:rsidP="00AD3AF6">
            <w:pPr>
              <w:tabs>
                <w:tab w:val="left" w:pos="15451"/>
              </w:tabs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55,3</w:t>
            </w:r>
          </w:p>
          <w:p w:rsidR="002673C4" w:rsidRPr="00D17824" w:rsidRDefault="002673C4" w:rsidP="00AD3AF6">
            <w:pPr>
              <w:tabs>
                <w:tab w:val="left" w:pos="154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(+3,1</w:t>
            </w:r>
            <w:r w:rsidR="00386F10"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2673C4" w:rsidRPr="00D17824" w:rsidRDefault="002673C4" w:rsidP="00AD3AF6">
            <w:pPr>
              <w:tabs>
                <w:tab w:val="left" w:pos="15451"/>
              </w:tabs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61,6 </w:t>
            </w:r>
          </w:p>
          <w:p w:rsidR="002673C4" w:rsidRPr="00D17824" w:rsidRDefault="002673C4" w:rsidP="00AD3AF6">
            <w:pPr>
              <w:tabs>
                <w:tab w:val="left" w:pos="15451"/>
              </w:tabs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(+6,3)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386F10" w:rsidRPr="00D17824" w:rsidRDefault="00534B50" w:rsidP="00AD3AF6">
            <w:pPr>
              <w:tabs>
                <w:tab w:val="left" w:pos="15451"/>
              </w:tabs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57 </w:t>
            </w:r>
          </w:p>
          <w:p w:rsidR="002673C4" w:rsidRPr="00D17824" w:rsidRDefault="00534B50" w:rsidP="00AD3AF6">
            <w:pPr>
              <w:tabs>
                <w:tab w:val="left" w:pos="15451"/>
              </w:tabs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(-4,6)</w:t>
            </w:r>
          </w:p>
        </w:tc>
      </w:tr>
    </w:tbl>
    <w:p w:rsidR="0036745B" w:rsidRPr="00D17824" w:rsidRDefault="00275260" w:rsidP="00AD3AF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177A1"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2020 году в приоритете остается обществознание- 11</w:t>
      </w:r>
      <w:r w:rsidR="0040066D"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</w:t>
      </w:r>
      <w:r w:rsidR="008177A1"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B30C7D"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77A1"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английский язык</w:t>
      </w:r>
      <w:r w:rsidR="00B30C7D"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>, лите</w:t>
      </w:r>
      <w:r w:rsidR="008177A1"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ратура</w:t>
      </w:r>
      <w:r w:rsidR="00C13CC1"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177A1"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история</w:t>
      </w:r>
      <w:r w:rsidR="00B30C7D"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- 3 в</w:t>
      </w:r>
      <w:r w:rsidR="0040066D"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>ыпускника, биология - 3</w:t>
      </w:r>
      <w:r w:rsidR="008177A1"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>, физика</w:t>
      </w:r>
      <w:r w:rsidR="0040066D"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>-6</w:t>
      </w:r>
      <w:r w:rsidR="008177A1"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информатика </w:t>
      </w:r>
      <w:r w:rsidR="00B30C7D"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177A1"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B30C7D"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C3105"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качественной подготовки к ЕГЭ по предметам необходимо определить предпочтения и причины выбора  предметов в конце учебного года,  скорректировать   план ВСОКО в разделе преподавания предметов, увеличить количество часов внеурочной деятельности по выбранным предметам.</w:t>
      </w:r>
    </w:p>
    <w:p w:rsidR="00234E4B" w:rsidRPr="00D17824" w:rsidRDefault="00234E4B" w:rsidP="00AD3AF6">
      <w:pPr>
        <w:pStyle w:val="ParagraphStyle"/>
        <w:tabs>
          <w:tab w:val="left" w:pos="15451"/>
        </w:tabs>
        <w:ind w:right="142"/>
        <w:jc w:val="center"/>
        <w:rPr>
          <w:rFonts w:ascii="Times New Roman" w:hAnsi="Times New Roman" w:cs="Times New Roman"/>
          <w:b/>
        </w:rPr>
      </w:pPr>
      <w:r w:rsidRPr="00D17824">
        <w:rPr>
          <w:rFonts w:ascii="Times New Roman" w:hAnsi="Times New Roman" w:cs="Times New Roman"/>
          <w:i/>
          <w:u w:val="single"/>
        </w:rPr>
        <w:t>Результаты ГИА-11  в форме ЕГЭ по</w:t>
      </w:r>
      <w:r w:rsidR="00E45BF5" w:rsidRPr="00D17824">
        <w:rPr>
          <w:rFonts w:ascii="Times New Roman" w:hAnsi="Times New Roman" w:cs="Times New Roman"/>
          <w:i/>
          <w:u w:val="single"/>
        </w:rPr>
        <w:t xml:space="preserve"> выбранным  предметам</w:t>
      </w:r>
    </w:p>
    <w:tbl>
      <w:tblPr>
        <w:tblStyle w:val="aa"/>
        <w:tblW w:w="10282" w:type="dxa"/>
        <w:tblInd w:w="33" w:type="dxa"/>
        <w:tblLayout w:type="fixed"/>
        <w:tblLook w:val="04A0" w:firstRow="1" w:lastRow="0" w:firstColumn="1" w:lastColumn="0" w:noHBand="0" w:noVBand="1"/>
      </w:tblPr>
      <w:tblGrid>
        <w:gridCol w:w="2842"/>
        <w:gridCol w:w="919"/>
        <w:gridCol w:w="1276"/>
        <w:gridCol w:w="992"/>
        <w:gridCol w:w="1417"/>
        <w:gridCol w:w="1418"/>
        <w:gridCol w:w="1418"/>
      </w:tblGrid>
      <w:tr w:rsidR="0040066D" w:rsidRPr="00D17824" w:rsidTr="0040066D">
        <w:trPr>
          <w:trHeight w:val="470"/>
        </w:trPr>
        <w:tc>
          <w:tcPr>
            <w:tcW w:w="2842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 xml:space="preserve">Средний балл по предметам </w:t>
            </w:r>
          </w:p>
        </w:tc>
        <w:tc>
          <w:tcPr>
            <w:tcW w:w="919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Кол-во выбравших предмет 2019</w:t>
            </w:r>
          </w:p>
        </w:tc>
        <w:tc>
          <w:tcPr>
            <w:tcW w:w="1276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2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Кол-во выбравших предмет</w:t>
            </w:r>
          </w:p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417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 xml:space="preserve">2020 </w:t>
            </w:r>
          </w:p>
        </w:tc>
        <w:tc>
          <w:tcPr>
            <w:tcW w:w="1418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Кол-во выбравших предмет</w:t>
            </w:r>
          </w:p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18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 xml:space="preserve">2021 </w:t>
            </w:r>
          </w:p>
        </w:tc>
      </w:tr>
      <w:tr w:rsidR="0040066D" w:rsidRPr="00D17824" w:rsidTr="00386F10">
        <w:trPr>
          <w:trHeight w:val="304"/>
        </w:trPr>
        <w:tc>
          <w:tcPr>
            <w:tcW w:w="2842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919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534B50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77,7</w:t>
            </w:r>
          </w:p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(+1,7)</w:t>
            </w:r>
          </w:p>
        </w:tc>
        <w:tc>
          <w:tcPr>
            <w:tcW w:w="992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81,3(+3,7)</w:t>
            </w:r>
          </w:p>
        </w:tc>
        <w:tc>
          <w:tcPr>
            <w:tcW w:w="1418" w:type="dxa"/>
            <w:shd w:val="clear" w:color="auto" w:fill="92D050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shd w:val="clear" w:color="auto" w:fill="92D050"/>
          </w:tcPr>
          <w:p w:rsidR="0040066D" w:rsidRPr="00D17824" w:rsidRDefault="00386F10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89,5 (+8,6)</w:t>
            </w:r>
          </w:p>
        </w:tc>
      </w:tr>
      <w:tr w:rsidR="0040066D" w:rsidRPr="00D17824" w:rsidTr="00534B50">
        <w:trPr>
          <w:trHeight w:val="396"/>
        </w:trPr>
        <w:tc>
          <w:tcPr>
            <w:tcW w:w="2842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919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60 (+20,5)</w:t>
            </w:r>
          </w:p>
        </w:tc>
        <w:tc>
          <w:tcPr>
            <w:tcW w:w="992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52 (-8)</w:t>
            </w:r>
          </w:p>
        </w:tc>
        <w:tc>
          <w:tcPr>
            <w:tcW w:w="1418" w:type="dxa"/>
            <w:shd w:val="clear" w:color="auto" w:fill="92D050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shd w:val="clear" w:color="auto" w:fill="92D050"/>
          </w:tcPr>
          <w:p w:rsidR="0040066D" w:rsidRPr="00D17824" w:rsidRDefault="00534B50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57(+</w:t>
            </w:r>
            <w:r w:rsidR="00B46923" w:rsidRPr="00D17824">
              <w:rPr>
                <w:rFonts w:ascii="Times New Roman" w:hAnsi="Times New Roman" w:cs="Times New Roman"/>
              </w:rPr>
              <w:t>5</w:t>
            </w:r>
            <w:r w:rsidRPr="00D17824">
              <w:rPr>
                <w:rFonts w:ascii="Times New Roman" w:hAnsi="Times New Roman" w:cs="Times New Roman"/>
              </w:rPr>
              <w:t>)</w:t>
            </w:r>
          </w:p>
        </w:tc>
      </w:tr>
      <w:tr w:rsidR="0040066D" w:rsidRPr="00D17824" w:rsidTr="00534B50">
        <w:trPr>
          <w:trHeight w:val="377"/>
        </w:trPr>
        <w:tc>
          <w:tcPr>
            <w:tcW w:w="2842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lastRenderedPageBreak/>
              <w:t>История</w:t>
            </w:r>
          </w:p>
        </w:tc>
        <w:tc>
          <w:tcPr>
            <w:tcW w:w="919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56,8(+4,6)</w:t>
            </w:r>
          </w:p>
        </w:tc>
        <w:tc>
          <w:tcPr>
            <w:tcW w:w="992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57,5(+0,7)</w:t>
            </w:r>
          </w:p>
        </w:tc>
        <w:tc>
          <w:tcPr>
            <w:tcW w:w="1418" w:type="dxa"/>
            <w:shd w:val="clear" w:color="auto" w:fill="E5B8B7" w:themeFill="accent2" w:themeFillTint="66"/>
          </w:tcPr>
          <w:p w:rsidR="0040066D" w:rsidRPr="00D17824" w:rsidRDefault="00534B50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  <w:shd w:val="clear" w:color="auto" w:fill="E5B8B7" w:themeFill="accent2" w:themeFillTint="66"/>
          </w:tcPr>
          <w:p w:rsidR="00534B50" w:rsidRPr="00D17824" w:rsidRDefault="00534B50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50,25</w:t>
            </w:r>
          </w:p>
          <w:p w:rsidR="0040066D" w:rsidRPr="00D17824" w:rsidRDefault="00534B50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(-7,25)</w:t>
            </w:r>
          </w:p>
        </w:tc>
      </w:tr>
      <w:tr w:rsidR="0040066D" w:rsidRPr="00D17824" w:rsidTr="00B46923">
        <w:trPr>
          <w:trHeight w:val="377"/>
        </w:trPr>
        <w:tc>
          <w:tcPr>
            <w:tcW w:w="2842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919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 xml:space="preserve">61,8(-2,2) </w:t>
            </w:r>
          </w:p>
        </w:tc>
        <w:tc>
          <w:tcPr>
            <w:tcW w:w="992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60,7(-1,1)</w:t>
            </w:r>
          </w:p>
        </w:tc>
        <w:tc>
          <w:tcPr>
            <w:tcW w:w="1418" w:type="dxa"/>
            <w:shd w:val="clear" w:color="auto" w:fill="FFFF00"/>
          </w:tcPr>
          <w:p w:rsidR="0040066D" w:rsidRPr="00D17824" w:rsidRDefault="00386F10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  <w:shd w:val="clear" w:color="auto" w:fill="FFFF00"/>
          </w:tcPr>
          <w:p w:rsidR="0040066D" w:rsidRPr="00D17824" w:rsidRDefault="00386F10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62,3 (</w:t>
            </w:r>
            <w:r w:rsidR="00B46923" w:rsidRPr="00D17824">
              <w:rPr>
                <w:rFonts w:ascii="Times New Roman" w:hAnsi="Times New Roman" w:cs="Times New Roman"/>
              </w:rPr>
              <w:t>+1,6)</w:t>
            </w:r>
          </w:p>
        </w:tc>
      </w:tr>
      <w:tr w:rsidR="0040066D" w:rsidRPr="00D17824" w:rsidTr="00534B50">
        <w:trPr>
          <w:trHeight w:val="377"/>
        </w:trPr>
        <w:tc>
          <w:tcPr>
            <w:tcW w:w="2842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919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2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60(-10)</w:t>
            </w:r>
          </w:p>
        </w:tc>
        <w:tc>
          <w:tcPr>
            <w:tcW w:w="1418" w:type="dxa"/>
            <w:shd w:val="clear" w:color="auto" w:fill="92D050"/>
          </w:tcPr>
          <w:p w:rsidR="0040066D" w:rsidRPr="00D17824" w:rsidRDefault="00534B50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shd w:val="clear" w:color="auto" w:fill="92D050"/>
          </w:tcPr>
          <w:p w:rsidR="0040066D" w:rsidRPr="00D17824" w:rsidRDefault="00534B50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71(+11)</w:t>
            </w:r>
          </w:p>
        </w:tc>
      </w:tr>
      <w:tr w:rsidR="0040066D" w:rsidRPr="00D17824" w:rsidTr="00534B50">
        <w:trPr>
          <w:trHeight w:val="377"/>
        </w:trPr>
        <w:tc>
          <w:tcPr>
            <w:tcW w:w="2842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919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55,3(+8,2)</w:t>
            </w:r>
          </w:p>
        </w:tc>
        <w:tc>
          <w:tcPr>
            <w:tcW w:w="992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45(-10,7)</w:t>
            </w:r>
          </w:p>
        </w:tc>
        <w:tc>
          <w:tcPr>
            <w:tcW w:w="1418" w:type="dxa"/>
            <w:shd w:val="clear" w:color="auto" w:fill="92D050"/>
          </w:tcPr>
          <w:p w:rsidR="0040066D" w:rsidRPr="00D17824" w:rsidRDefault="00534B50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  <w:shd w:val="clear" w:color="auto" w:fill="92D050"/>
          </w:tcPr>
          <w:p w:rsidR="00534B50" w:rsidRPr="00D17824" w:rsidRDefault="00534B50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58,33</w:t>
            </w:r>
          </w:p>
          <w:p w:rsidR="0040066D" w:rsidRPr="00D17824" w:rsidRDefault="00534B50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(+13,3)</w:t>
            </w:r>
          </w:p>
        </w:tc>
      </w:tr>
      <w:tr w:rsidR="0040066D" w:rsidRPr="00D17824" w:rsidTr="00B46923">
        <w:trPr>
          <w:trHeight w:val="396"/>
        </w:trPr>
        <w:tc>
          <w:tcPr>
            <w:tcW w:w="2842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919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81(+17)</w:t>
            </w:r>
          </w:p>
        </w:tc>
        <w:tc>
          <w:tcPr>
            <w:tcW w:w="1418" w:type="dxa"/>
            <w:shd w:val="clear" w:color="auto" w:fill="F2DBDB" w:themeFill="accent2" w:themeFillTint="33"/>
          </w:tcPr>
          <w:p w:rsidR="0040066D" w:rsidRPr="00D17824" w:rsidRDefault="00534B50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shd w:val="clear" w:color="auto" w:fill="F2DBDB" w:themeFill="accent2" w:themeFillTint="33"/>
          </w:tcPr>
          <w:p w:rsidR="0040066D" w:rsidRPr="00D17824" w:rsidRDefault="00534B50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68 (-13)</w:t>
            </w:r>
          </w:p>
        </w:tc>
      </w:tr>
      <w:tr w:rsidR="0040066D" w:rsidRPr="00D17824" w:rsidTr="0040066D">
        <w:trPr>
          <w:trHeight w:val="396"/>
        </w:trPr>
        <w:tc>
          <w:tcPr>
            <w:tcW w:w="2842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 xml:space="preserve">Химия </w:t>
            </w:r>
          </w:p>
        </w:tc>
        <w:tc>
          <w:tcPr>
            <w:tcW w:w="919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992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1417" w:type="dxa"/>
          </w:tcPr>
          <w:p w:rsidR="0040066D" w:rsidRPr="00D17824" w:rsidRDefault="0040066D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40066D" w:rsidRPr="00D17824" w:rsidRDefault="00534B50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40066D" w:rsidRPr="00D17824" w:rsidRDefault="00534B50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-</w:t>
            </w:r>
          </w:p>
        </w:tc>
      </w:tr>
    </w:tbl>
    <w:p w:rsidR="00E36052" w:rsidRPr="00D17824" w:rsidRDefault="001C5B40" w:rsidP="00AD3A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В</w:t>
      </w:r>
      <w:r w:rsidR="00BC4E8A" w:rsidRPr="00D17824">
        <w:rPr>
          <w:rFonts w:ascii="Times New Roman" w:hAnsi="Times New Roman" w:cs="Times New Roman"/>
          <w:sz w:val="24"/>
          <w:szCs w:val="24"/>
        </w:rPr>
        <w:t xml:space="preserve"> 2020 </w:t>
      </w:r>
      <w:r w:rsidR="006F3FD5" w:rsidRPr="00D17824">
        <w:rPr>
          <w:rFonts w:ascii="Times New Roman" w:hAnsi="Times New Roman" w:cs="Times New Roman"/>
          <w:sz w:val="24"/>
          <w:szCs w:val="24"/>
        </w:rPr>
        <w:t xml:space="preserve"> году </w:t>
      </w:r>
      <w:r w:rsidR="00787721" w:rsidRPr="00D17824">
        <w:rPr>
          <w:rFonts w:ascii="Times New Roman" w:hAnsi="Times New Roman" w:cs="Times New Roman"/>
          <w:sz w:val="24"/>
          <w:szCs w:val="24"/>
        </w:rPr>
        <w:t>положительная динамика результатов ЕГЭ</w:t>
      </w:r>
      <w:r w:rsidR="00BC4E8A" w:rsidRPr="00D17824">
        <w:rPr>
          <w:rFonts w:ascii="Times New Roman" w:hAnsi="Times New Roman" w:cs="Times New Roman"/>
          <w:sz w:val="24"/>
          <w:szCs w:val="24"/>
        </w:rPr>
        <w:t xml:space="preserve"> по сравнению с 2019</w:t>
      </w:r>
      <w:r w:rsidR="002452A7" w:rsidRPr="00D17824">
        <w:rPr>
          <w:rFonts w:ascii="Times New Roman" w:hAnsi="Times New Roman" w:cs="Times New Roman"/>
          <w:sz w:val="24"/>
          <w:szCs w:val="24"/>
        </w:rPr>
        <w:t xml:space="preserve"> годом</w:t>
      </w:r>
      <w:r w:rsidR="00BC4E8A" w:rsidRPr="00D17824">
        <w:rPr>
          <w:rFonts w:ascii="Times New Roman" w:hAnsi="Times New Roman" w:cs="Times New Roman"/>
        </w:rPr>
        <w:t xml:space="preserve"> </w:t>
      </w:r>
      <w:r w:rsidR="00BC4E8A" w:rsidRPr="00D17824">
        <w:rPr>
          <w:rFonts w:ascii="Times New Roman" w:hAnsi="Times New Roman" w:cs="Times New Roman"/>
          <w:sz w:val="24"/>
          <w:szCs w:val="24"/>
        </w:rPr>
        <w:t xml:space="preserve">наблюдается по </w:t>
      </w:r>
      <w:r w:rsidR="00AE6021" w:rsidRPr="00D17824">
        <w:rPr>
          <w:rFonts w:ascii="Times New Roman" w:hAnsi="Times New Roman" w:cs="Times New Roman"/>
          <w:sz w:val="24"/>
          <w:szCs w:val="24"/>
        </w:rPr>
        <w:t>математике профильного уровня,</w:t>
      </w:r>
      <w:r w:rsidR="00E400A4"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="00BC4E8A" w:rsidRPr="00D17824">
        <w:rPr>
          <w:rFonts w:ascii="Times New Roman" w:hAnsi="Times New Roman" w:cs="Times New Roman"/>
          <w:sz w:val="24"/>
          <w:szCs w:val="24"/>
        </w:rPr>
        <w:t>английскому языку, информатике, стабилизация результатов по истории и обществознанию, отрицательная динамика по</w:t>
      </w:r>
      <w:r w:rsidR="00AE6021" w:rsidRPr="00D17824">
        <w:rPr>
          <w:rFonts w:ascii="Times New Roman" w:hAnsi="Times New Roman" w:cs="Times New Roman"/>
          <w:sz w:val="24"/>
          <w:szCs w:val="24"/>
        </w:rPr>
        <w:t xml:space="preserve"> русскому языку, </w:t>
      </w:r>
      <w:r w:rsidR="00BC4E8A" w:rsidRPr="00D17824">
        <w:rPr>
          <w:rFonts w:ascii="Times New Roman" w:hAnsi="Times New Roman" w:cs="Times New Roman"/>
          <w:sz w:val="24"/>
          <w:szCs w:val="24"/>
        </w:rPr>
        <w:t xml:space="preserve"> биологии,</w:t>
      </w:r>
      <w:r w:rsidR="00AE6021"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="00BC4E8A" w:rsidRPr="00D17824">
        <w:rPr>
          <w:rFonts w:ascii="Times New Roman" w:hAnsi="Times New Roman" w:cs="Times New Roman"/>
          <w:sz w:val="24"/>
          <w:szCs w:val="24"/>
        </w:rPr>
        <w:t>литературе</w:t>
      </w:r>
      <w:r w:rsidR="002452A7" w:rsidRPr="00D17824">
        <w:rPr>
          <w:rFonts w:ascii="Times New Roman" w:hAnsi="Times New Roman" w:cs="Times New Roman"/>
          <w:sz w:val="24"/>
          <w:szCs w:val="24"/>
        </w:rPr>
        <w:t>,</w:t>
      </w:r>
      <w:r w:rsidR="005B6152"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="00AE6021" w:rsidRPr="00D17824">
        <w:rPr>
          <w:rFonts w:ascii="Times New Roman" w:hAnsi="Times New Roman" w:cs="Times New Roman"/>
          <w:sz w:val="24"/>
          <w:szCs w:val="24"/>
        </w:rPr>
        <w:t>физике. К</w:t>
      </w:r>
      <w:r w:rsidR="006F3FD5" w:rsidRPr="00D17824">
        <w:rPr>
          <w:rFonts w:ascii="Times New Roman" w:hAnsi="Times New Roman" w:cs="Times New Roman"/>
          <w:sz w:val="24"/>
          <w:szCs w:val="24"/>
        </w:rPr>
        <w:t>оличеств</w:t>
      </w:r>
      <w:r w:rsidR="00D91D8B" w:rsidRPr="00D17824">
        <w:rPr>
          <w:rFonts w:ascii="Times New Roman" w:hAnsi="Times New Roman" w:cs="Times New Roman"/>
          <w:sz w:val="24"/>
          <w:szCs w:val="24"/>
        </w:rPr>
        <w:t xml:space="preserve">о </w:t>
      </w:r>
      <w:r w:rsidR="005A56DA" w:rsidRPr="00D17824">
        <w:rPr>
          <w:rFonts w:ascii="Times New Roman" w:hAnsi="Times New Roman" w:cs="Times New Roman"/>
          <w:sz w:val="24"/>
          <w:szCs w:val="24"/>
        </w:rPr>
        <w:t>учащихся</w:t>
      </w:r>
      <w:r w:rsidR="003303B6" w:rsidRPr="00D17824">
        <w:rPr>
          <w:rFonts w:ascii="Times New Roman" w:hAnsi="Times New Roman" w:cs="Times New Roman"/>
          <w:sz w:val="24"/>
          <w:szCs w:val="24"/>
        </w:rPr>
        <w:t xml:space="preserve">, которые набрали </w:t>
      </w:r>
      <w:r w:rsidR="00B30C7D" w:rsidRPr="00D17824">
        <w:rPr>
          <w:rFonts w:ascii="Times New Roman" w:hAnsi="Times New Roman" w:cs="Times New Roman"/>
          <w:sz w:val="24"/>
          <w:szCs w:val="24"/>
        </w:rPr>
        <w:t>7</w:t>
      </w:r>
      <w:r w:rsidR="00D91D8B" w:rsidRPr="00D17824">
        <w:rPr>
          <w:rFonts w:ascii="Times New Roman" w:hAnsi="Times New Roman" w:cs="Times New Roman"/>
          <w:sz w:val="24"/>
          <w:szCs w:val="24"/>
        </w:rPr>
        <w:t>0–</w:t>
      </w:r>
      <w:r w:rsidR="003303B6" w:rsidRPr="00D17824">
        <w:rPr>
          <w:rFonts w:ascii="Times New Roman" w:hAnsi="Times New Roman" w:cs="Times New Roman"/>
          <w:sz w:val="24"/>
          <w:szCs w:val="24"/>
        </w:rPr>
        <w:t xml:space="preserve"> 90 </w:t>
      </w:r>
      <w:r w:rsidR="002452A7" w:rsidRPr="00D17824">
        <w:rPr>
          <w:rFonts w:ascii="Times New Roman" w:hAnsi="Times New Roman" w:cs="Times New Roman"/>
          <w:sz w:val="24"/>
          <w:szCs w:val="24"/>
        </w:rPr>
        <w:t>баллов</w:t>
      </w:r>
      <w:r w:rsidR="003303B6" w:rsidRPr="00D17824">
        <w:rPr>
          <w:rFonts w:ascii="Times New Roman" w:hAnsi="Times New Roman" w:cs="Times New Roman"/>
          <w:sz w:val="24"/>
          <w:szCs w:val="24"/>
        </w:rPr>
        <w:t xml:space="preserve"> )</w:t>
      </w:r>
      <w:r w:rsidR="00B30C7D" w:rsidRPr="00D17824">
        <w:rPr>
          <w:rFonts w:ascii="Times New Roman" w:hAnsi="Times New Roman" w:cs="Times New Roman"/>
          <w:sz w:val="24"/>
          <w:szCs w:val="24"/>
        </w:rPr>
        <w:t xml:space="preserve">, </w:t>
      </w:r>
      <w:r w:rsidR="006F3FD5" w:rsidRPr="00D17824">
        <w:rPr>
          <w:rFonts w:ascii="Times New Roman" w:hAnsi="Times New Roman" w:cs="Times New Roman"/>
          <w:sz w:val="24"/>
          <w:szCs w:val="24"/>
        </w:rPr>
        <w:t xml:space="preserve"> повысился </w:t>
      </w:r>
      <w:r w:rsidR="005B6152" w:rsidRPr="00D17824">
        <w:rPr>
          <w:rFonts w:ascii="Times New Roman" w:hAnsi="Times New Roman" w:cs="Times New Roman"/>
          <w:sz w:val="24"/>
          <w:szCs w:val="24"/>
        </w:rPr>
        <w:t xml:space="preserve">средний тестовый бал с </w:t>
      </w:r>
      <w:r w:rsidR="002452A7" w:rsidRPr="00D17824">
        <w:rPr>
          <w:rFonts w:ascii="Times New Roman" w:hAnsi="Times New Roman" w:cs="Times New Roman"/>
          <w:sz w:val="24"/>
          <w:szCs w:val="24"/>
        </w:rPr>
        <w:t xml:space="preserve"> 65,2</w:t>
      </w:r>
      <w:r w:rsidR="005B6152" w:rsidRPr="00D17824">
        <w:rPr>
          <w:rFonts w:ascii="Times New Roman" w:hAnsi="Times New Roman" w:cs="Times New Roman"/>
          <w:sz w:val="24"/>
          <w:szCs w:val="24"/>
        </w:rPr>
        <w:t xml:space="preserve"> до 70,4</w:t>
      </w:r>
      <w:r w:rsidR="00B30C7D" w:rsidRPr="00D17824">
        <w:rPr>
          <w:rFonts w:ascii="Times New Roman" w:hAnsi="Times New Roman" w:cs="Times New Roman"/>
          <w:sz w:val="24"/>
          <w:szCs w:val="24"/>
        </w:rPr>
        <w:t xml:space="preserve"> по обязательным предметам и </w:t>
      </w:r>
      <w:r w:rsidR="005B6152" w:rsidRPr="00D17824">
        <w:rPr>
          <w:rFonts w:ascii="Times New Roman" w:hAnsi="Times New Roman" w:cs="Times New Roman"/>
          <w:sz w:val="24"/>
          <w:szCs w:val="24"/>
        </w:rPr>
        <w:t xml:space="preserve"> снизился с </w:t>
      </w:r>
      <w:r w:rsidR="00B30C7D" w:rsidRPr="00D17824">
        <w:rPr>
          <w:rFonts w:ascii="Times New Roman" w:hAnsi="Times New Roman" w:cs="Times New Roman"/>
          <w:sz w:val="24"/>
          <w:szCs w:val="24"/>
        </w:rPr>
        <w:t xml:space="preserve"> 64,66</w:t>
      </w:r>
      <w:r w:rsidR="005B6152" w:rsidRPr="00D17824">
        <w:rPr>
          <w:rFonts w:ascii="Times New Roman" w:hAnsi="Times New Roman" w:cs="Times New Roman"/>
          <w:sz w:val="24"/>
          <w:szCs w:val="24"/>
        </w:rPr>
        <w:t xml:space="preserve"> до 57,3 </w:t>
      </w:r>
      <w:r w:rsidR="00B30C7D" w:rsidRPr="00D17824">
        <w:rPr>
          <w:rFonts w:ascii="Times New Roman" w:hAnsi="Times New Roman" w:cs="Times New Roman"/>
          <w:sz w:val="24"/>
          <w:szCs w:val="24"/>
        </w:rPr>
        <w:t xml:space="preserve"> по выбранным предметам</w:t>
      </w:r>
      <w:r w:rsidR="006F3FD5" w:rsidRPr="00D17824">
        <w:rPr>
          <w:rFonts w:ascii="Times New Roman" w:hAnsi="Times New Roman" w:cs="Times New Roman"/>
          <w:sz w:val="24"/>
          <w:szCs w:val="24"/>
        </w:rPr>
        <w:t>.</w:t>
      </w:r>
      <w:r w:rsidR="002452A7"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="00E36052" w:rsidRPr="00D178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6052" w:rsidRPr="00D17824" w:rsidRDefault="00E36052" w:rsidP="00AD3AF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17824">
        <w:rPr>
          <w:rFonts w:ascii="Times New Roman" w:hAnsi="Times New Roman" w:cs="Times New Roman"/>
          <w:b/>
          <w:i/>
          <w:sz w:val="24"/>
          <w:szCs w:val="24"/>
        </w:rPr>
        <w:t>Результаты ГИА   в сравнении с показателями города Казани, РТ и РФ.</w:t>
      </w:r>
    </w:p>
    <w:p w:rsidR="009A41C7" w:rsidRPr="00D17824" w:rsidRDefault="009A41C7" w:rsidP="00AD3AF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a"/>
        <w:tblW w:w="10387" w:type="dxa"/>
        <w:tblInd w:w="33" w:type="dxa"/>
        <w:tblLayout w:type="fixed"/>
        <w:tblLook w:val="04A0" w:firstRow="1" w:lastRow="0" w:firstColumn="1" w:lastColumn="0" w:noHBand="0" w:noVBand="1"/>
      </w:tblPr>
      <w:tblGrid>
        <w:gridCol w:w="2975"/>
        <w:gridCol w:w="2024"/>
        <w:gridCol w:w="1796"/>
        <w:gridCol w:w="1796"/>
        <w:gridCol w:w="1796"/>
      </w:tblGrid>
      <w:tr w:rsidR="009A41C7" w:rsidRPr="00D17824" w:rsidTr="000531CA">
        <w:trPr>
          <w:trHeight w:val="470"/>
        </w:trPr>
        <w:tc>
          <w:tcPr>
            <w:tcW w:w="2975" w:type="dxa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 xml:space="preserve">Средний балл по предметам </w:t>
            </w:r>
          </w:p>
        </w:tc>
        <w:tc>
          <w:tcPr>
            <w:tcW w:w="2024" w:type="dxa"/>
          </w:tcPr>
          <w:p w:rsidR="009A41C7" w:rsidRPr="00D17824" w:rsidRDefault="009A41C7" w:rsidP="00AD3AF6">
            <w:pPr>
              <w:tabs>
                <w:tab w:val="left" w:pos="525"/>
                <w:tab w:val="center" w:pos="787"/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ab/>
              <w:t xml:space="preserve">ОО  </w:t>
            </w:r>
          </w:p>
        </w:tc>
        <w:tc>
          <w:tcPr>
            <w:tcW w:w="1796" w:type="dxa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 xml:space="preserve">Город Казань </w:t>
            </w:r>
          </w:p>
        </w:tc>
        <w:tc>
          <w:tcPr>
            <w:tcW w:w="1796" w:type="dxa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 xml:space="preserve">РТ </w:t>
            </w:r>
          </w:p>
        </w:tc>
        <w:tc>
          <w:tcPr>
            <w:tcW w:w="1796" w:type="dxa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 xml:space="preserve">РФ </w:t>
            </w:r>
          </w:p>
        </w:tc>
      </w:tr>
      <w:tr w:rsidR="009A41C7" w:rsidRPr="00D17824" w:rsidTr="000531CA">
        <w:trPr>
          <w:trHeight w:val="470"/>
        </w:trPr>
        <w:tc>
          <w:tcPr>
            <w:tcW w:w="2975" w:type="dxa"/>
            <w:shd w:val="clear" w:color="auto" w:fill="FFFF00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 xml:space="preserve">Русский язык </w:t>
            </w:r>
          </w:p>
        </w:tc>
        <w:tc>
          <w:tcPr>
            <w:tcW w:w="2024" w:type="dxa"/>
            <w:shd w:val="clear" w:color="auto" w:fill="FFFF00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72,2(-1,1)</w:t>
            </w:r>
          </w:p>
        </w:tc>
        <w:tc>
          <w:tcPr>
            <w:tcW w:w="1796" w:type="dxa"/>
            <w:shd w:val="clear" w:color="auto" w:fill="FFFF00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68,11(СОШ)</w:t>
            </w:r>
          </w:p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74,57</w:t>
            </w:r>
          </w:p>
        </w:tc>
        <w:tc>
          <w:tcPr>
            <w:tcW w:w="1796" w:type="dxa"/>
            <w:shd w:val="clear" w:color="auto" w:fill="FFFF00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74,73</w:t>
            </w:r>
          </w:p>
        </w:tc>
        <w:tc>
          <w:tcPr>
            <w:tcW w:w="1796" w:type="dxa"/>
            <w:shd w:val="clear" w:color="auto" w:fill="FFFF00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71,4</w:t>
            </w:r>
          </w:p>
        </w:tc>
      </w:tr>
      <w:tr w:rsidR="009A41C7" w:rsidRPr="00D17824" w:rsidTr="000531CA">
        <w:trPr>
          <w:trHeight w:val="470"/>
        </w:trPr>
        <w:tc>
          <w:tcPr>
            <w:tcW w:w="2975" w:type="dxa"/>
            <w:shd w:val="clear" w:color="auto" w:fill="FFFF00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 xml:space="preserve">Математика </w:t>
            </w:r>
          </w:p>
        </w:tc>
        <w:tc>
          <w:tcPr>
            <w:tcW w:w="2024" w:type="dxa"/>
            <w:shd w:val="clear" w:color="auto" w:fill="FFFF00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57(-4,6)</w:t>
            </w:r>
          </w:p>
        </w:tc>
        <w:tc>
          <w:tcPr>
            <w:tcW w:w="1796" w:type="dxa"/>
            <w:shd w:val="clear" w:color="auto" w:fill="FFFF00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 xml:space="preserve">49,31(СОШ) </w:t>
            </w:r>
          </w:p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60,42</w:t>
            </w:r>
          </w:p>
        </w:tc>
        <w:tc>
          <w:tcPr>
            <w:tcW w:w="1796" w:type="dxa"/>
            <w:shd w:val="clear" w:color="auto" w:fill="FFFF00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61,49</w:t>
            </w:r>
          </w:p>
        </w:tc>
        <w:tc>
          <w:tcPr>
            <w:tcW w:w="1796" w:type="dxa"/>
            <w:shd w:val="clear" w:color="auto" w:fill="FFFF00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55,1</w:t>
            </w:r>
          </w:p>
        </w:tc>
      </w:tr>
      <w:tr w:rsidR="009A41C7" w:rsidRPr="00D17824" w:rsidTr="000531CA">
        <w:trPr>
          <w:trHeight w:val="304"/>
        </w:trPr>
        <w:tc>
          <w:tcPr>
            <w:tcW w:w="2975" w:type="dxa"/>
            <w:shd w:val="clear" w:color="auto" w:fill="92D050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2024" w:type="dxa"/>
            <w:shd w:val="clear" w:color="auto" w:fill="92D050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89,5 (+8,6)</w:t>
            </w:r>
          </w:p>
        </w:tc>
        <w:tc>
          <w:tcPr>
            <w:tcW w:w="1796" w:type="dxa"/>
            <w:shd w:val="clear" w:color="auto" w:fill="92D050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78,59</w:t>
            </w:r>
          </w:p>
        </w:tc>
        <w:tc>
          <w:tcPr>
            <w:tcW w:w="1796" w:type="dxa"/>
            <w:shd w:val="clear" w:color="auto" w:fill="92D050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79,34</w:t>
            </w:r>
          </w:p>
        </w:tc>
        <w:tc>
          <w:tcPr>
            <w:tcW w:w="1796" w:type="dxa"/>
            <w:shd w:val="clear" w:color="auto" w:fill="92D050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72,2</w:t>
            </w:r>
          </w:p>
        </w:tc>
      </w:tr>
      <w:tr w:rsidR="009A41C7" w:rsidRPr="00D17824" w:rsidTr="000531CA">
        <w:trPr>
          <w:trHeight w:val="396"/>
        </w:trPr>
        <w:tc>
          <w:tcPr>
            <w:tcW w:w="2975" w:type="dxa"/>
            <w:shd w:val="clear" w:color="auto" w:fill="FFFF00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2024" w:type="dxa"/>
            <w:shd w:val="clear" w:color="auto" w:fill="FFFF00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57(+5)</w:t>
            </w:r>
          </w:p>
        </w:tc>
        <w:tc>
          <w:tcPr>
            <w:tcW w:w="1796" w:type="dxa"/>
            <w:shd w:val="clear" w:color="auto" w:fill="FFFF00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 xml:space="preserve">57,49 </w:t>
            </w:r>
          </w:p>
        </w:tc>
        <w:tc>
          <w:tcPr>
            <w:tcW w:w="1796" w:type="dxa"/>
            <w:shd w:val="clear" w:color="auto" w:fill="FFFF00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 xml:space="preserve">56,95 </w:t>
            </w:r>
          </w:p>
        </w:tc>
        <w:tc>
          <w:tcPr>
            <w:tcW w:w="1796" w:type="dxa"/>
            <w:shd w:val="clear" w:color="auto" w:fill="FFFF00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51,1</w:t>
            </w:r>
          </w:p>
        </w:tc>
      </w:tr>
      <w:tr w:rsidR="009A41C7" w:rsidRPr="00D17824" w:rsidTr="000531CA">
        <w:trPr>
          <w:trHeight w:val="377"/>
        </w:trPr>
        <w:tc>
          <w:tcPr>
            <w:tcW w:w="2975" w:type="dxa"/>
            <w:shd w:val="clear" w:color="auto" w:fill="F2DBDB" w:themeFill="accent2" w:themeFillTint="33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2024" w:type="dxa"/>
            <w:shd w:val="clear" w:color="auto" w:fill="F2DBDB" w:themeFill="accent2" w:themeFillTint="33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50,25</w:t>
            </w:r>
          </w:p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(-7,25)</w:t>
            </w:r>
          </w:p>
        </w:tc>
        <w:tc>
          <w:tcPr>
            <w:tcW w:w="1796" w:type="dxa"/>
            <w:shd w:val="clear" w:color="auto" w:fill="F2DBDB" w:themeFill="accent2" w:themeFillTint="33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60,06</w:t>
            </w:r>
          </w:p>
        </w:tc>
        <w:tc>
          <w:tcPr>
            <w:tcW w:w="1796" w:type="dxa"/>
            <w:shd w:val="clear" w:color="auto" w:fill="F2DBDB" w:themeFill="accent2" w:themeFillTint="33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61,57</w:t>
            </w:r>
          </w:p>
        </w:tc>
        <w:tc>
          <w:tcPr>
            <w:tcW w:w="1796" w:type="dxa"/>
            <w:shd w:val="clear" w:color="auto" w:fill="F2DBDB" w:themeFill="accent2" w:themeFillTint="33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54,9</w:t>
            </w:r>
          </w:p>
        </w:tc>
      </w:tr>
      <w:tr w:rsidR="009A41C7" w:rsidRPr="00D17824" w:rsidTr="000531CA">
        <w:trPr>
          <w:trHeight w:val="377"/>
        </w:trPr>
        <w:tc>
          <w:tcPr>
            <w:tcW w:w="2975" w:type="dxa"/>
            <w:shd w:val="clear" w:color="auto" w:fill="92D050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2024" w:type="dxa"/>
            <w:shd w:val="clear" w:color="auto" w:fill="92D050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62,3 (+1,6)</w:t>
            </w:r>
          </w:p>
        </w:tc>
        <w:tc>
          <w:tcPr>
            <w:tcW w:w="1796" w:type="dxa"/>
            <w:shd w:val="clear" w:color="auto" w:fill="92D050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60,01</w:t>
            </w:r>
          </w:p>
        </w:tc>
        <w:tc>
          <w:tcPr>
            <w:tcW w:w="1796" w:type="dxa"/>
            <w:shd w:val="clear" w:color="auto" w:fill="92D050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 xml:space="preserve">61,62 </w:t>
            </w:r>
          </w:p>
        </w:tc>
        <w:tc>
          <w:tcPr>
            <w:tcW w:w="1796" w:type="dxa"/>
            <w:shd w:val="clear" w:color="auto" w:fill="92D050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56,4</w:t>
            </w:r>
          </w:p>
        </w:tc>
      </w:tr>
      <w:tr w:rsidR="009A41C7" w:rsidRPr="00D17824" w:rsidTr="000531CA">
        <w:trPr>
          <w:trHeight w:val="377"/>
        </w:trPr>
        <w:tc>
          <w:tcPr>
            <w:tcW w:w="2975" w:type="dxa"/>
            <w:shd w:val="clear" w:color="auto" w:fill="92D050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2024" w:type="dxa"/>
            <w:shd w:val="clear" w:color="auto" w:fill="92D050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71(+11)</w:t>
            </w:r>
          </w:p>
        </w:tc>
        <w:tc>
          <w:tcPr>
            <w:tcW w:w="1796" w:type="dxa"/>
            <w:shd w:val="clear" w:color="auto" w:fill="92D050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65,94</w:t>
            </w:r>
          </w:p>
        </w:tc>
        <w:tc>
          <w:tcPr>
            <w:tcW w:w="1796" w:type="dxa"/>
            <w:shd w:val="clear" w:color="auto" w:fill="92D050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67,08</w:t>
            </w:r>
          </w:p>
        </w:tc>
        <w:tc>
          <w:tcPr>
            <w:tcW w:w="1796" w:type="dxa"/>
            <w:shd w:val="clear" w:color="auto" w:fill="92D050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1C7" w:rsidRPr="00D17824" w:rsidTr="000531CA">
        <w:trPr>
          <w:trHeight w:val="377"/>
        </w:trPr>
        <w:tc>
          <w:tcPr>
            <w:tcW w:w="2975" w:type="dxa"/>
            <w:shd w:val="clear" w:color="auto" w:fill="FFFF00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2024" w:type="dxa"/>
            <w:shd w:val="clear" w:color="auto" w:fill="FFFF00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58,33</w:t>
            </w:r>
          </w:p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(+13,3)</w:t>
            </w:r>
          </w:p>
        </w:tc>
        <w:tc>
          <w:tcPr>
            <w:tcW w:w="1796" w:type="dxa"/>
            <w:shd w:val="clear" w:color="auto" w:fill="FFFF00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59,27</w:t>
            </w:r>
          </w:p>
        </w:tc>
        <w:tc>
          <w:tcPr>
            <w:tcW w:w="1796" w:type="dxa"/>
            <w:shd w:val="clear" w:color="auto" w:fill="FFFF00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59,39</w:t>
            </w:r>
          </w:p>
        </w:tc>
        <w:tc>
          <w:tcPr>
            <w:tcW w:w="1796" w:type="dxa"/>
            <w:shd w:val="clear" w:color="auto" w:fill="FFFF00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55,1</w:t>
            </w:r>
          </w:p>
        </w:tc>
      </w:tr>
      <w:tr w:rsidR="009A41C7" w:rsidRPr="00D17824" w:rsidTr="000531CA">
        <w:trPr>
          <w:trHeight w:val="396"/>
        </w:trPr>
        <w:tc>
          <w:tcPr>
            <w:tcW w:w="2975" w:type="dxa"/>
            <w:shd w:val="clear" w:color="auto" w:fill="FFFF00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2024" w:type="dxa"/>
            <w:shd w:val="clear" w:color="auto" w:fill="FFFF00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68 (-13)</w:t>
            </w:r>
          </w:p>
        </w:tc>
        <w:tc>
          <w:tcPr>
            <w:tcW w:w="1796" w:type="dxa"/>
            <w:shd w:val="clear" w:color="auto" w:fill="FFFF00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69,58</w:t>
            </w:r>
          </w:p>
        </w:tc>
        <w:tc>
          <w:tcPr>
            <w:tcW w:w="1796" w:type="dxa"/>
            <w:shd w:val="clear" w:color="auto" w:fill="FFFF00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69,61</w:t>
            </w:r>
          </w:p>
        </w:tc>
        <w:tc>
          <w:tcPr>
            <w:tcW w:w="1796" w:type="dxa"/>
            <w:shd w:val="clear" w:color="auto" w:fill="FFFF00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62,8</w:t>
            </w:r>
          </w:p>
        </w:tc>
      </w:tr>
      <w:tr w:rsidR="009A41C7" w:rsidRPr="00D17824" w:rsidTr="000531CA">
        <w:trPr>
          <w:trHeight w:val="396"/>
        </w:trPr>
        <w:tc>
          <w:tcPr>
            <w:tcW w:w="2975" w:type="dxa"/>
            <w:shd w:val="clear" w:color="auto" w:fill="auto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 xml:space="preserve">Химия </w:t>
            </w:r>
          </w:p>
        </w:tc>
        <w:tc>
          <w:tcPr>
            <w:tcW w:w="2024" w:type="dxa"/>
            <w:shd w:val="clear" w:color="auto" w:fill="auto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53,8</w:t>
            </w:r>
          </w:p>
        </w:tc>
      </w:tr>
      <w:tr w:rsidR="009A41C7" w:rsidRPr="00D17824" w:rsidTr="000531CA">
        <w:trPr>
          <w:trHeight w:val="396"/>
        </w:trPr>
        <w:tc>
          <w:tcPr>
            <w:tcW w:w="2975" w:type="dxa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 xml:space="preserve">География </w:t>
            </w:r>
          </w:p>
        </w:tc>
        <w:tc>
          <w:tcPr>
            <w:tcW w:w="2024" w:type="dxa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:rsidR="009A41C7" w:rsidRPr="00D17824" w:rsidRDefault="009A41C7" w:rsidP="00AD3AF6">
            <w:pPr>
              <w:tabs>
                <w:tab w:val="left" w:pos="15451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</w:rPr>
            </w:pPr>
            <w:r w:rsidRPr="00D17824">
              <w:rPr>
                <w:rFonts w:ascii="Times New Roman" w:hAnsi="Times New Roman" w:cs="Times New Roman"/>
              </w:rPr>
              <w:t>59,1</w:t>
            </w:r>
          </w:p>
        </w:tc>
      </w:tr>
    </w:tbl>
    <w:p w:rsidR="006F3FD5" w:rsidRPr="00D17824" w:rsidRDefault="00E36052" w:rsidP="00AD3AF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87721" w:rsidRPr="00D17824">
        <w:rPr>
          <w:rFonts w:ascii="Times New Roman" w:hAnsi="Times New Roman" w:cs="Times New Roman"/>
          <w:sz w:val="24"/>
          <w:szCs w:val="24"/>
        </w:rPr>
        <w:t xml:space="preserve">Результаты ГИА </w:t>
      </w:r>
      <w:r w:rsidR="00DF6E82" w:rsidRPr="00D17824">
        <w:rPr>
          <w:rFonts w:ascii="Times New Roman" w:hAnsi="Times New Roman" w:cs="Times New Roman"/>
          <w:sz w:val="24"/>
          <w:szCs w:val="24"/>
        </w:rPr>
        <w:t>свидетельствуют о сложившейся системе работы Учреждения по подготовке к ЕГЭ.</w:t>
      </w:r>
    </w:p>
    <w:p w:rsidR="0026706D" w:rsidRPr="00D17824" w:rsidRDefault="0026706D" w:rsidP="00AD3A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 xml:space="preserve">Выбор предметов </w:t>
      </w:r>
      <w:r w:rsidR="00787721" w:rsidRPr="00D17824">
        <w:rPr>
          <w:rFonts w:ascii="Times New Roman" w:hAnsi="Times New Roman" w:cs="Times New Roman"/>
          <w:sz w:val="24"/>
          <w:szCs w:val="24"/>
        </w:rPr>
        <w:t xml:space="preserve">учащимися </w:t>
      </w:r>
      <w:r w:rsidRPr="00D17824">
        <w:rPr>
          <w:rFonts w:ascii="Times New Roman" w:hAnsi="Times New Roman" w:cs="Times New Roman"/>
          <w:sz w:val="24"/>
          <w:szCs w:val="24"/>
        </w:rPr>
        <w:t xml:space="preserve">для прохождения ГИА в 11 классе </w:t>
      </w:r>
      <w:r w:rsidR="00787721" w:rsidRPr="00D17824">
        <w:rPr>
          <w:rFonts w:ascii="Times New Roman" w:hAnsi="Times New Roman" w:cs="Times New Roman"/>
          <w:sz w:val="24"/>
          <w:szCs w:val="24"/>
        </w:rPr>
        <w:t>показывает</w:t>
      </w:r>
      <w:r w:rsidRPr="00D17824">
        <w:rPr>
          <w:rFonts w:ascii="Times New Roman" w:hAnsi="Times New Roman" w:cs="Times New Roman"/>
          <w:sz w:val="24"/>
          <w:szCs w:val="24"/>
        </w:rPr>
        <w:t xml:space="preserve"> о предпочтении пред</w:t>
      </w:r>
      <w:r w:rsidR="00AC7FD2" w:rsidRPr="00D17824">
        <w:rPr>
          <w:rFonts w:ascii="Times New Roman" w:hAnsi="Times New Roman" w:cs="Times New Roman"/>
          <w:sz w:val="24"/>
          <w:szCs w:val="24"/>
        </w:rPr>
        <w:t xml:space="preserve">метов гуманитарного цикла и </w:t>
      </w:r>
      <w:r w:rsidRPr="00D17824">
        <w:rPr>
          <w:rFonts w:ascii="Times New Roman" w:hAnsi="Times New Roman" w:cs="Times New Roman"/>
          <w:sz w:val="24"/>
          <w:szCs w:val="24"/>
        </w:rPr>
        <w:t>позволяет увидеть</w:t>
      </w:r>
      <w:r w:rsidR="00AC7FD2" w:rsidRPr="00D17824">
        <w:rPr>
          <w:rFonts w:ascii="Times New Roman" w:hAnsi="Times New Roman" w:cs="Times New Roman"/>
          <w:sz w:val="24"/>
          <w:szCs w:val="24"/>
        </w:rPr>
        <w:t>,</w:t>
      </w:r>
      <w:r w:rsidRPr="00D17824">
        <w:rPr>
          <w:rFonts w:ascii="Times New Roman" w:hAnsi="Times New Roman" w:cs="Times New Roman"/>
          <w:sz w:val="24"/>
          <w:szCs w:val="24"/>
        </w:rPr>
        <w:t xml:space="preserve"> каким направлениям </w:t>
      </w:r>
      <w:r w:rsidR="001C37DE" w:rsidRPr="00D17824">
        <w:rPr>
          <w:rFonts w:ascii="Times New Roman" w:hAnsi="Times New Roman" w:cs="Times New Roman"/>
          <w:sz w:val="24"/>
          <w:szCs w:val="24"/>
        </w:rPr>
        <w:t xml:space="preserve">подготовки нужно уделять дополнительное внимание, удается ли </w:t>
      </w:r>
      <w:r w:rsidR="00AC7FD2" w:rsidRPr="00D17824">
        <w:rPr>
          <w:rFonts w:ascii="Times New Roman" w:hAnsi="Times New Roman" w:cs="Times New Roman"/>
          <w:sz w:val="24"/>
          <w:szCs w:val="24"/>
        </w:rPr>
        <w:t xml:space="preserve">учащимся </w:t>
      </w:r>
      <w:r w:rsidR="001C37DE" w:rsidRPr="00D17824">
        <w:rPr>
          <w:rFonts w:ascii="Times New Roman" w:hAnsi="Times New Roman" w:cs="Times New Roman"/>
          <w:sz w:val="24"/>
          <w:szCs w:val="24"/>
        </w:rPr>
        <w:t xml:space="preserve">качественно </w:t>
      </w:r>
      <w:r w:rsidR="00C90DD9" w:rsidRPr="00D17824">
        <w:rPr>
          <w:rFonts w:ascii="Times New Roman" w:hAnsi="Times New Roman" w:cs="Times New Roman"/>
          <w:sz w:val="24"/>
          <w:szCs w:val="24"/>
        </w:rPr>
        <w:t>усваивать</w:t>
      </w:r>
      <w:r w:rsidR="003303B6" w:rsidRPr="00D17824">
        <w:rPr>
          <w:rFonts w:ascii="Times New Roman" w:hAnsi="Times New Roman" w:cs="Times New Roman"/>
          <w:sz w:val="24"/>
          <w:szCs w:val="24"/>
        </w:rPr>
        <w:t xml:space="preserve"> ООП </w:t>
      </w:r>
      <w:r w:rsidR="005B6152" w:rsidRPr="00D17824">
        <w:rPr>
          <w:rFonts w:ascii="Times New Roman" w:hAnsi="Times New Roman" w:cs="Times New Roman"/>
          <w:sz w:val="24"/>
          <w:szCs w:val="24"/>
        </w:rPr>
        <w:t>С</w:t>
      </w:r>
      <w:r w:rsidR="003303B6" w:rsidRPr="00D17824">
        <w:rPr>
          <w:rFonts w:ascii="Times New Roman" w:hAnsi="Times New Roman" w:cs="Times New Roman"/>
          <w:sz w:val="24"/>
          <w:szCs w:val="24"/>
        </w:rPr>
        <w:t>ОО</w:t>
      </w:r>
      <w:r w:rsidR="001C37DE" w:rsidRPr="00D17824">
        <w:rPr>
          <w:rFonts w:ascii="Times New Roman" w:hAnsi="Times New Roman" w:cs="Times New Roman"/>
          <w:sz w:val="24"/>
          <w:szCs w:val="24"/>
        </w:rPr>
        <w:t xml:space="preserve">, чтобы </w:t>
      </w:r>
      <w:r w:rsidR="00C90DD9" w:rsidRPr="00D17824">
        <w:rPr>
          <w:rFonts w:ascii="Times New Roman" w:hAnsi="Times New Roman" w:cs="Times New Roman"/>
          <w:sz w:val="24"/>
          <w:szCs w:val="24"/>
        </w:rPr>
        <w:t>успешно</w:t>
      </w:r>
      <w:r w:rsidR="001C37DE" w:rsidRPr="00D17824">
        <w:rPr>
          <w:rFonts w:ascii="Times New Roman" w:hAnsi="Times New Roman" w:cs="Times New Roman"/>
          <w:sz w:val="24"/>
          <w:szCs w:val="24"/>
        </w:rPr>
        <w:t xml:space="preserve"> сдавать ГИА.</w:t>
      </w:r>
    </w:p>
    <w:p w:rsidR="004744A0" w:rsidRPr="00D17824" w:rsidRDefault="00F47753" w:rsidP="00AD3AF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178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="004744A0" w:rsidRPr="00D1782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Результативность работы с моти</w:t>
      </w:r>
      <w:r w:rsidR="001C5B40" w:rsidRPr="00D1782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ви</w:t>
      </w:r>
      <w:r w:rsidR="004744A0" w:rsidRPr="00D1782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рованными и одаренными обучающимися</w:t>
      </w:r>
    </w:p>
    <w:p w:rsidR="008774BC" w:rsidRPr="00D17824" w:rsidRDefault="008774BC" w:rsidP="00AD3AF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D17824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Количество мотив</w:t>
      </w:r>
      <w:r w:rsidR="00E45BF5" w:rsidRPr="00D17824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 xml:space="preserve">ированных </w:t>
      </w:r>
      <w:r w:rsidR="005A56DA" w:rsidRPr="00D17824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учащихся</w:t>
      </w:r>
      <w:r w:rsidR="00E45BF5" w:rsidRPr="00D17824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 xml:space="preserve"> </w:t>
      </w:r>
    </w:p>
    <w:p w:rsidR="004744A0" w:rsidRPr="00D17824" w:rsidRDefault="004744A0" w:rsidP="00AD3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del w:id="1" w:author="k-40" w:date="2018-08-22T20:44:00Z">
        <w:r w:rsidRPr="00D17824">
          <w:rPr>
            <w:noProof/>
            <w:lang w:eastAsia="ru-RU"/>
          </w:rPr>
          <w:drawing>
            <wp:inline distT="0" distB="0" distL="0" distR="0" wp14:anchorId="2AE5466D" wp14:editId="38CB8C0E">
              <wp:extent cx="6305550" cy="1600200"/>
              <wp:effectExtent l="0" t="0" r="19050" b="19050"/>
              <wp:docPr id="48" name="Диаграмма 48"/>
              <wp:cNvGraphicFramePr/>
              <a:graphic xmlns:a="http://schemas.openxmlformats.org/drawingml/2006/main">
                <a:graphicData uri="http://schemas.openxmlformats.org/drawingml/2006/chart">
                  <c:chart xmlns:c="http://schemas.openxmlformats.org/drawingml/2006/chart" xmlns:r="http://schemas.openxmlformats.org/officeDocument/2006/relationships" r:id="rId19"/>
                </a:graphicData>
              </a:graphic>
            </wp:inline>
          </w:drawing>
        </w:r>
      </w:del>
    </w:p>
    <w:p w:rsidR="004744A0" w:rsidRPr="00D17824" w:rsidRDefault="008774BC" w:rsidP="00AD3AF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D17824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lastRenderedPageBreak/>
        <w:t xml:space="preserve">Количество  участников, победителей и призеров конкурсных мероприятий </w:t>
      </w:r>
    </w:p>
    <w:p w:rsidR="004744A0" w:rsidRPr="00D17824" w:rsidRDefault="004744A0" w:rsidP="00AD3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del w:id="2" w:author="k-40" w:date="2018-08-22T20:44:00Z">
        <w:r w:rsidRPr="00D17824">
          <w:rPr>
            <w:noProof/>
            <w:lang w:eastAsia="ru-RU"/>
          </w:rPr>
          <w:drawing>
            <wp:inline distT="0" distB="0" distL="0" distR="0" wp14:anchorId="73C8C15C" wp14:editId="77AEE32D">
              <wp:extent cx="6315075" cy="1409700"/>
              <wp:effectExtent l="0" t="0" r="9525" b="19050"/>
              <wp:docPr id="49" name="Диаграмма 49"/>
              <wp:cNvGraphicFramePr/>
              <a:graphic xmlns:a="http://schemas.openxmlformats.org/drawingml/2006/main">
                <a:graphicData uri="http://schemas.openxmlformats.org/drawingml/2006/chart">
                  <c:chart xmlns:c="http://schemas.openxmlformats.org/drawingml/2006/chart" xmlns:r="http://schemas.openxmlformats.org/officeDocument/2006/relationships" r:id="rId20"/>
                </a:graphicData>
              </a:graphic>
            </wp:inline>
          </w:drawing>
        </w:r>
      </w:del>
    </w:p>
    <w:p w:rsidR="008774BC" w:rsidRPr="00D17824" w:rsidRDefault="007F2AA3" w:rsidP="00AD3AF6">
      <w:pPr>
        <w:pStyle w:val="ParagraphStyle"/>
        <w:tabs>
          <w:tab w:val="left" w:pos="15451"/>
        </w:tabs>
        <w:ind w:right="142" w:firstLine="426"/>
        <w:jc w:val="both"/>
        <w:rPr>
          <w:rFonts w:ascii="Times New Roman" w:hAnsi="Times New Roman" w:cs="Times New Roman"/>
        </w:rPr>
      </w:pPr>
      <w:r w:rsidRPr="00D17824">
        <w:rPr>
          <w:rFonts w:ascii="Times New Roman" w:hAnsi="Times New Roman" w:cs="Times New Roman"/>
        </w:rPr>
        <w:t xml:space="preserve">Несмотря на большое количество </w:t>
      </w:r>
      <w:r w:rsidR="00670BA6" w:rsidRPr="00D17824">
        <w:rPr>
          <w:rFonts w:ascii="Times New Roman" w:hAnsi="Times New Roman" w:cs="Times New Roman"/>
        </w:rPr>
        <w:t xml:space="preserve">участников </w:t>
      </w:r>
      <w:r w:rsidRPr="00D17824">
        <w:rPr>
          <w:rFonts w:ascii="Times New Roman" w:hAnsi="Times New Roman" w:cs="Times New Roman"/>
        </w:rPr>
        <w:t>муниципальных, региональных олимпиад остается важной проблема результативности</w:t>
      </w:r>
      <w:r w:rsidR="00670BA6" w:rsidRPr="00D17824">
        <w:rPr>
          <w:rFonts w:ascii="Times New Roman" w:hAnsi="Times New Roman" w:cs="Times New Roman"/>
        </w:rPr>
        <w:t xml:space="preserve">. </w:t>
      </w:r>
      <w:r w:rsidR="00224B86" w:rsidRPr="00D17824">
        <w:rPr>
          <w:rFonts w:ascii="Times New Roman" w:hAnsi="Times New Roman" w:cs="Times New Roman"/>
        </w:rPr>
        <w:t>Графический анализ участия учащихся в конкурсных мероприятиях показывает, что</w:t>
      </w:r>
      <w:r w:rsidRPr="00D17824">
        <w:rPr>
          <w:rFonts w:ascii="Times New Roman" w:hAnsi="Times New Roman" w:cs="Times New Roman"/>
        </w:rPr>
        <w:t xml:space="preserve"> </w:t>
      </w:r>
      <w:r w:rsidR="00224B86" w:rsidRPr="00D17824">
        <w:rPr>
          <w:rFonts w:ascii="Times New Roman" w:hAnsi="Times New Roman" w:cs="Times New Roman"/>
        </w:rPr>
        <w:t xml:space="preserve"> количество участников</w:t>
      </w:r>
      <w:r w:rsidRPr="00D17824">
        <w:rPr>
          <w:rFonts w:ascii="Times New Roman" w:hAnsi="Times New Roman" w:cs="Times New Roman"/>
        </w:rPr>
        <w:t xml:space="preserve"> не уменьшается, но</w:t>
      </w:r>
      <w:r w:rsidR="008774BC" w:rsidRPr="00D17824">
        <w:rPr>
          <w:rFonts w:ascii="Times New Roman" w:hAnsi="Times New Roman" w:cs="Times New Roman"/>
        </w:rPr>
        <w:t xml:space="preserve"> победителей муниципального этапа всероссийской и региональной  предметной олимпиады школьников</w:t>
      </w:r>
      <w:r w:rsidRPr="00D17824">
        <w:rPr>
          <w:rFonts w:ascii="Times New Roman" w:hAnsi="Times New Roman" w:cs="Times New Roman"/>
        </w:rPr>
        <w:t xml:space="preserve"> </w:t>
      </w:r>
      <w:r w:rsidR="0040066D" w:rsidRPr="00D17824">
        <w:rPr>
          <w:rFonts w:ascii="Times New Roman" w:hAnsi="Times New Roman" w:cs="Times New Roman"/>
        </w:rPr>
        <w:t xml:space="preserve">практически </w:t>
      </w:r>
      <w:r w:rsidRPr="00D17824">
        <w:rPr>
          <w:rFonts w:ascii="Times New Roman" w:hAnsi="Times New Roman" w:cs="Times New Roman"/>
        </w:rPr>
        <w:t>нет</w:t>
      </w:r>
      <w:r w:rsidR="0040066D" w:rsidRPr="00D17824">
        <w:rPr>
          <w:rFonts w:ascii="Times New Roman" w:hAnsi="Times New Roman" w:cs="Times New Roman"/>
        </w:rPr>
        <w:t xml:space="preserve"> (в 2021 году одно призовое место по биологии в 9 классе)</w:t>
      </w:r>
      <w:r w:rsidR="008774BC" w:rsidRPr="00D17824">
        <w:rPr>
          <w:rFonts w:ascii="Times New Roman" w:hAnsi="Times New Roman" w:cs="Times New Roman"/>
        </w:rPr>
        <w:t xml:space="preserve">. </w:t>
      </w:r>
      <w:r w:rsidR="00670BA6" w:rsidRPr="00D17824">
        <w:rPr>
          <w:rFonts w:ascii="Times New Roman" w:hAnsi="Times New Roman" w:cs="Times New Roman"/>
        </w:rPr>
        <w:t>Причина на наш взгляд в</w:t>
      </w:r>
      <w:r w:rsidRPr="00D17824">
        <w:rPr>
          <w:rFonts w:ascii="Times New Roman" w:hAnsi="Times New Roman" w:cs="Times New Roman"/>
        </w:rPr>
        <w:t xml:space="preserve">  </w:t>
      </w:r>
      <w:r w:rsidR="00670BA6" w:rsidRPr="00D17824">
        <w:rPr>
          <w:rFonts w:ascii="Times New Roman" w:hAnsi="Times New Roman" w:cs="Times New Roman"/>
        </w:rPr>
        <w:t>недостаточной  адресной  работе</w:t>
      </w:r>
      <w:r w:rsidRPr="00D17824">
        <w:rPr>
          <w:rFonts w:ascii="Times New Roman" w:hAnsi="Times New Roman" w:cs="Times New Roman"/>
        </w:rPr>
        <w:t xml:space="preserve">  педагогов с мотивированными обучающимися и </w:t>
      </w:r>
      <w:r w:rsidR="00670BA6" w:rsidRPr="00D17824">
        <w:rPr>
          <w:rFonts w:ascii="Times New Roman" w:hAnsi="Times New Roman" w:cs="Times New Roman"/>
        </w:rPr>
        <w:t xml:space="preserve">отсутствие </w:t>
      </w:r>
      <w:r w:rsidRPr="00D17824">
        <w:rPr>
          <w:rFonts w:ascii="Times New Roman" w:hAnsi="Times New Roman" w:cs="Times New Roman"/>
        </w:rPr>
        <w:t>родительских вложений в раз</w:t>
      </w:r>
      <w:r w:rsidR="00670BA6" w:rsidRPr="00D17824">
        <w:rPr>
          <w:rFonts w:ascii="Times New Roman" w:hAnsi="Times New Roman" w:cs="Times New Roman"/>
        </w:rPr>
        <w:t xml:space="preserve">витие потенциала своих детей. </w:t>
      </w:r>
      <w:r w:rsidR="008774BC" w:rsidRPr="00D17824">
        <w:rPr>
          <w:rFonts w:ascii="Times New Roman" w:hAnsi="Times New Roman" w:cs="Times New Roman"/>
        </w:rPr>
        <w:t xml:space="preserve">Для проектирования и реализации  программы работы </w:t>
      </w:r>
      <w:r w:rsidRPr="00D17824">
        <w:rPr>
          <w:rFonts w:ascii="Times New Roman" w:hAnsi="Times New Roman" w:cs="Times New Roman"/>
        </w:rPr>
        <w:t xml:space="preserve">Учреждения </w:t>
      </w:r>
      <w:r w:rsidR="008774BC" w:rsidRPr="00D17824">
        <w:rPr>
          <w:rFonts w:ascii="Times New Roman" w:hAnsi="Times New Roman" w:cs="Times New Roman"/>
        </w:rPr>
        <w:t>с одаренными детьми необходимо активи</w:t>
      </w:r>
      <w:r w:rsidR="00670BA6" w:rsidRPr="00D17824">
        <w:rPr>
          <w:rFonts w:ascii="Times New Roman" w:hAnsi="Times New Roman" w:cs="Times New Roman"/>
        </w:rPr>
        <w:t>зи</w:t>
      </w:r>
      <w:r w:rsidR="008774BC" w:rsidRPr="00D17824">
        <w:rPr>
          <w:rFonts w:ascii="Times New Roman" w:hAnsi="Times New Roman" w:cs="Times New Roman"/>
        </w:rPr>
        <w:t>ровать индивидуальную работу с родителями мотивированных учащихся,  принять меры к повышению ответственности  педагогов за результативность своего труда.</w:t>
      </w:r>
      <w:r w:rsidR="00670BA6" w:rsidRPr="00D17824">
        <w:rPr>
          <w:rFonts w:ascii="Times New Roman" w:hAnsi="Times New Roman" w:cs="Times New Roman"/>
        </w:rPr>
        <w:t xml:space="preserve">  </w:t>
      </w:r>
    </w:p>
    <w:p w:rsidR="0036745B" w:rsidRPr="003A75A9" w:rsidRDefault="00060E68" w:rsidP="00AD3A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5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2.4</w:t>
      </w:r>
      <w:r w:rsidR="0036745B" w:rsidRPr="003A75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Востребованность выпускников</w:t>
      </w:r>
    </w:p>
    <w:p w:rsidR="006F3FD5" w:rsidRPr="00D17824" w:rsidRDefault="00CC3105" w:rsidP="00AD3A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824">
        <w:rPr>
          <w:rFonts w:ascii="Times New Roman" w:hAnsi="Times New Roman" w:cs="Times New Roman"/>
          <w:i/>
          <w:sz w:val="24"/>
          <w:szCs w:val="24"/>
          <w:u w:val="single"/>
        </w:rPr>
        <w:t xml:space="preserve">Распределение </w:t>
      </w:r>
      <w:r w:rsidR="00E45BF5" w:rsidRPr="00D17824">
        <w:rPr>
          <w:rFonts w:ascii="Times New Roman" w:hAnsi="Times New Roman" w:cs="Times New Roman"/>
          <w:i/>
          <w:sz w:val="24"/>
          <w:szCs w:val="24"/>
          <w:u w:val="single"/>
        </w:rPr>
        <w:t xml:space="preserve"> выпускников 9 класса</w:t>
      </w:r>
      <w:r w:rsidR="00E45BF5" w:rsidRPr="00D1782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17824">
        <w:rPr>
          <w:rFonts w:ascii="Times New Roman" w:hAnsi="Times New Roman" w:cs="Times New Roman"/>
          <w:b/>
          <w:sz w:val="24"/>
          <w:szCs w:val="24"/>
        </w:rPr>
        <w:t xml:space="preserve"> </w:t>
      </w:r>
      <w:del w:id="3" w:author="k-40" w:date="2018-08-22T20:44:00Z">
        <w:r w:rsidR="00750152" w:rsidRPr="00D17824">
          <w:rPr>
            <w:noProof/>
            <w:lang w:eastAsia="ru-RU"/>
          </w:rPr>
          <w:drawing>
            <wp:inline distT="0" distB="0" distL="0" distR="0" wp14:anchorId="0B4E1FD3" wp14:editId="4F279979">
              <wp:extent cx="6248400" cy="1485900"/>
              <wp:effectExtent l="0" t="0" r="19050" b="19050"/>
              <wp:docPr id="52" name="Диаграмма 52"/>
              <wp:cNvGraphicFramePr/>
              <a:graphic xmlns:a="http://schemas.openxmlformats.org/drawingml/2006/main">
                <a:graphicData uri="http://schemas.openxmlformats.org/drawingml/2006/chart">
                  <c:chart xmlns:c="http://schemas.openxmlformats.org/drawingml/2006/chart" xmlns:r="http://schemas.openxmlformats.org/officeDocument/2006/relationships" r:id="rId21"/>
                </a:graphicData>
              </a:graphic>
            </wp:inline>
          </w:drawing>
        </w:r>
      </w:del>
    </w:p>
    <w:p w:rsidR="00F47753" w:rsidRPr="00D17824" w:rsidRDefault="00AA3C08" w:rsidP="00AD3A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Выбор</w:t>
      </w:r>
      <w:r w:rsidR="00750152" w:rsidRPr="00D17824">
        <w:rPr>
          <w:rFonts w:ascii="Times New Roman" w:hAnsi="Times New Roman" w:cs="Times New Roman"/>
          <w:sz w:val="24"/>
          <w:szCs w:val="24"/>
        </w:rPr>
        <w:t xml:space="preserve"> образовательных организаций для продолжения обуч</w:t>
      </w:r>
      <w:r w:rsidRPr="00D17824">
        <w:rPr>
          <w:rFonts w:ascii="Times New Roman" w:hAnsi="Times New Roman" w:cs="Times New Roman"/>
          <w:sz w:val="24"/>
          <w:szCs w:val="24"/>
        </w:rPr>
        <w:t>ения после окончания 9 класса нестабилен и варьируется  по</w:t>
      </w:r>
      <w:r w:rsidR="00750152" w:rsidRPr="00D17824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D17824">
        <w:rPr>
          <w:rFonts w:ascii="Times New Roman" w:hAnsi="Times New Roman" w:cs="Times New Roman"/>
          <w:sz w:val="24"/>
          <w:szCs w:val="24"/>
        </w:rPr>
        <w:t>м</w:t>
      </w:r>
      <w:r w:rsidR="00750152" w:rsidRPr="00D17824">
        <w:rPr>
          <w:rFonts w:ascii="Times New Roman" w:hAnsi="Times New Roman" w:cs="Times New Roman"/>
          <w:sz w:val="24"/>
          <w:szCs w:val="24"/>
        </w:rPr>
        <w:t xml:space="preserve">. </w:t>
      </w:r>
      <w:r w:rsidR="008D6F12">
        <w:rPr>
          <w:rFonts w:ascii="Times New Roman" w:hAnsi="Times New Roman" w:cs="Times New Roman"/>
          <w:sz w:val="24"/>
          <w:szCs w:val="24"/>
        </w:rPr>
        <w:t>В 2021</w:t>
      </w:r>
      <w:r w:rsidR="006625C0"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="00F51E01" w:rsidRPr="00D17824">
        <w:rPr>
          <w:rFonts w:ascii="Times New Roman" w:hAnsi="Times New Roman" w:cs="Times New Roman"/>
          <w:sz w:val="24"/>
          <w:szCs w:val="24"/>
        </w:rPr>
        <w:t xml:space="preserve"> году </w:t>
      </w:r>
      <w:r w:rsidR="0036745B" w:rsidRPr="00D17824">
        <w:rPr>
          <w:rFonts w:ascii="Times New Roman" w:hAnsi="Times New Roman" w:cs="Times New Roman"/>
          <w:sz w:val="24"/>
          <w:szCs w:val="24"/>
        </w:rPr>
        <w:t xml:space="preserve"> число выпускников 9-го класса, которые продолжили обучение в</w:t>
      </w:r>
      <w:r w:rsidR="00750152" w:rsidRPr="00D17824">
        <w:rPr>
          <w:rFonts w:ascii="Times New Roman" w:hAnsi="Times New Roman" w:cs="Times New Roman"/>
          <w:sz w:val="24"/>
          <w:szCs w:val="24"/>
        </w:rPr>
        <w:t xml:space="preserve"> своем Учреждении</w:t>
      </w:r>
      <w:r w:rsidR="008D6F12">
        <w:rPr>
          <w:rFonts w:ascii="Times New Roman" w:hAnsi="Times New Roman" w:cs="Times New Roman"/>
          <w:sz w:val="24"/>
          <w:szCs w:val="24"/>
        </w:rPr>
        <w:t>, ниже на 2,5% по сравнению с 2020</w:t>
      </w:r>
      <w:r w:rsidR="006625C0" w:rsidRPr="00D17824">
        <w:rPr>
          <w:rFonts w:ascii="Times New Roman" w:hAnsi="Times New Roman" w:cs="Times New Roman"/>
          <w:sz w:val="24"/>
          <w:szCs w:val="24"/>
        </w:rPr>
        <w:t xml:space="preserve"> годом</w:t>
      </w:r>
      <w:r w:rsidR="008D6F12">
        <w:rPr>
          <w:rFonts w:ascii="Times New Roman" w:hAnsi="Times New Roman" w:cs="Times New Roman"/>
          <w:sz w:val="24"/>
          <w:szCs w:val="24"/>
        </w:rPr>
        <w:t>, 2 ученика получили направления на работу от Центра занятости по семейным обстоятельствам.</w:t>
      </w:r>
      <w:r w:rsidR="00F47753" w:rsidRPr="00D178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3105" w:rsidRPr="00D17824" w:rsidRDefault="00F47753" w:rsidP="00AD3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CC3105" w:rsidRPr="00D17824">
        <w:rPr>
          <w:rFonts w:ascii="Times New Roman" w:hAnsi="Times New Roman" w:cs="Times New Roman"/>
          <w:i/>
          <w:sz w:val="24"/>
          <w:szCs w:val="24"/>
          <w:u w:val="single"/>
        </w:rPr>
        <w:t>Распределение  выпускников 11 класса</w:t>
      </w:r>
    </w:p>
    <w:p w:rsidR="00317F63" w:rsidRPr="00D17824" w:rsidRDefault="00317F63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D379D29" wp14:editId="1994FE72">
            <wp:extent cx="6438900" cy="1609725"/>
            <wp:effectExtent l="0" t="0" r="19050" b="952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841598" w:rsidRPr="00D17824" w:rsidRDefault="00947D6A" w:rsidP="00AD3A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В 2021</w:t>
      </w:r>
      <w:r w:rsidR="001C37DE" w:rsidRPr="00D17824">
        <w:rPr>
          <w:rFonts w:ascii="Times New Roman" w:hAnsi="Times New Roman" w:cs="Times New Roman"/>
          <w:sz w:val="24"/>
          <w:szCs w:val="24"/>
        </w:rPr>
        <w:t xml:space="preserve"> году к</w:t>
      </w:r>
      <w:r w:rsidR="0036745B" w:rsidRPr="00D17824">
        <w:rPr>
          <w:rFonts w:ascii="Times New Roman" w:hAnsi="Times New Roman" w:cs="Times New Roman"/>
          <w:sz w:val="24"/>
          <w:szCs w:val="24"/>
        </w:rPr>
        <w:t>оличество</w:t>
      </w:r>
      <w:r w:rsidR="006F3FD5" w:rsidRPr="00D17824">
        <w:rPr>
          <w:rFonts w:ascii="Times New Roman" w:hAnsi="Times New Roman" w:cs="Times New Roman"/>
          <w:sz w:val="24"/>
          <w:szCs w:val="24"/>
        </w:rPr>
        <w:t xml:space="preserve">   </w:t>
      </w:r>
      <w:r w:rsidR="00317F63" w:rsidRPr="00D17824">
        <w:rPr>
          <w:rFonts w:ascii="Times New Roman" w:hAnsi="Times New Roman" w:cs="Times New Roman"/>
          <w:sz w:val="24"/>
          <w:szCs w:val="24"/>
        </w:rPr>
        <w:t xml:space="preserve">выпускников, </w:t>
      </w:r>
      <w:r w:rsidR="00DF6E82" w:rsidRPr="00D17824">
        <w:rPr>
          <w:rFonts w:ascii="Times New Roman" w:hAnsi="Times New Roman" w:cs="Times New Roman"/>
          <w:sz w:val="24"/>
          <w:szCs w:val="24"/>
        </w:rPr>
        <w:t>поступивших</w:t>
      </w:r>
      <w:r w:rsidR="00317F63" w:rsidRPr="00D17824">
        <w:rPr>
          <w:rFonts w:ascii="Times New Roman" w:hAnsi="Times New Roman" w:cs="Times New Roman"/>
          <w:sz w:val="24"/>
          <w:szCs w:val="24"/>
        </w:rPr>
        <w:t xml:space="preserve"> в ВУЗ</w:t>
      </w:r>
      <w:r w:rsidR="00DF6E82" w:rsidRPr="00D17824">
        <w:rPr>
          <w:rFonts w:ascii="Times New Roman" w:hAnsi="Times New Roman" w:cs="Times New Roman"/>
          <w:sz w:val="24"/>
          <w:szCs w:val="24"/>
        </w:rPr>
        <w:t xml:space="preserve">, </w:t>
      </w:r>
      <w:r w:rsidR="00317F63" w:rsidRPr="00D17824">
        <w:rPr>
          <w:rFonts w:ascii="Times New Roman" w:hAnsi="Times New Roman" w:cs="Times New Roman"/>
          <w:sz w:val="24"/>
          <w:szCs w:val="24"/>
        </w:rPr>
        <w:t xml:space="preserve">  </w:t>
      </w:r>
      <w:r w:rsidR="008D6F12">
        <w:rPr>
          <w:rFonts w:ascii="Times New Roman" w:hAnsi="Times New Roman" w:cs="Times New Roman"/>
          <w:sz w:val="24"/>
          <w:szCs w:val="24"/>
        </w:rPr>
        <w:t xml:space="preserve">уменьшилось </w:t>
      </w:r>
      <w:r w:rsidR="0036745B" w:rsidRPr="00D17824">
        <w:rPr>
          <w:rFonts w:ascii="Times New Roman" w:hAnsi="Times New Roman" w:cs="Times New Roman"/>
          <w:sz w:val="24"/>
          <w:szCs w:val="24"/>
        </w:rPr>
        <w:t xml:space="preserve">по сравнению с </w:t>
      </w:r>
      <w:r w:rsidR="00841598" w:rsidRPr="00D17824">
        <w:rPr>
          <w:rFonts w:ascii="Times New Roman" w:hAnsi="Times New Roman" w:cs="Times New Roman"/>
          <w:sz w:val="24"/>
          <w:szCs w:val="24"/>
        </w:rPr>
        <w:t>2019</w:t>
      </w:r>
      <w:r w:rsidR="001C37DE"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Pr="00D17824">
        <w:rPr>
          <w:rFonts w:ascii="Times New Roman" w:hAnsi="Times New Roman" w:cs="Times New Roman"/>
          <w:sz w:val="24"/>
          <w:szCs w:val="24"/>
        </w:rPr>
        <w:t>и 2020 года</w:t>
      </w:r>
      <w:r w:rsidR="001C37DE" w:rsidRPr="00D17824">
        <w:rPr>
          <w:rFonts w:ascii="Times New Roman" w:hAnsi="Times New Roman" w:cs="Times New Roman"/>
          <w:sz w:val="24"/>
          <w:szCs w:val="24"/>
        </w:rPr>
        <w:t>м</w:t>
      </w:r>
      <w:r w:rsidRPr="00D17824">
        <w:rPr>
          <w:rFonts w:ascii="Times New Roman" w:hAnsi="Times New Roman" w:cs="Times New Roman"/>
          <w:sz w:val="24"/>
          <w:szCs w:val="24"/>
        </w:rPr>
        <w:t>и</w:t>
      </w:r>
      <w:r w:rsidR="001C37DE" w:rsidRPr="00D17824">
        <w:rPr>
          <w:rFonts w:ascii="Times New Roman" w:hAnsi="Times New Roman" w:cs="Times New Roman"/>
          <w:sz w:val="24"/>
          <w:szCs w:val="24"/>
        </w:rPr>
        <w:t>, к</w:t>
      </w:r>
      <w:r w:rsidR="00317F63" w:rsidRPr="00D17824">
        <w:rPr>
          <w:rFonts w:ascii="Times New Roman" w:hAnsi="Times New Roman" w:cs="Times New Roman"/>
          <w:sz w:val="24"/>
          <w:szCs w:val="24"/>
        </w:rPr>
        <w:t>оличество, выбр</w:t>
      </w:r>
      <w:r w:rsidR="00841598" w:rsidRPr="00D17824">
        <w:rPr>
          <w:rFonts w:ascii="Times New Roman" w:hAnsi="Times New Roman" w:cs="Times New Roman"/>
          <w:sz w:val="24"/>
          <w:szCs w:val="24"/>
        </w:rPr>
        <w:t>авших СУЗ-ы уменьшилось</w:t>
      </w:r>
      <w:r w:rsidR="00F13C67" w:rsidRPr="00D17824">
        <w:rPr>
          <w:rFonts w:ascii="Times New Roman" w:hAnsi="Times New Roman" w:cs="Times New Roman"/>
          <w:sz w:val="24"/>
          <w:szCs w:val="24"/>
        </w:rPr>
        <w:t xml:space="preserve">, </w:t>
      </w:r>
      <w:r w:rsidR="008D6F12">
        <w:rPr>
          <w:rFonts w:ascii="Times New Roman" w:hAnsi="Times New Roman" w:cs="Times New Roman"/>
          <w:sz w:val="24"/>
          <w:szCs w:val="24"/>
        </w:rPr>
        <w:t xml:space="preserve"> два ученика </w:t>
      </w:r>
      <w:r w:rsidR="00AA3C08" w:rsidRPr="00D17824">
        <w:rPr>
          <w:rFonts w:ascii="Times New Roman" w:hAnsi="Times New Roman" w:cs="Times New Roman"/>
          <w:sz w:val="24"/>
          <w:szCs w:val="24"/>
        </w:rPr>
        <w:t>устроились</w:t>
      </w:r>
      <w:r w:rsidR="00F13C67" w:rsidRPr="00D17824">
        <w:rPr>
          <w:rFonts w:ascii="Times New Roman" w:hAnsi="Times New Roman" w:cs="Times New Roman"/>
          <w:sz w:val="24"/>
          <w:szCs w:val="24"/>
        </w:rPr>
        <w:t xml:space="preserve"> на работу</w:t>
      </w:r>
      <w:r w:rsidR="001C37DE" w:rsidRPr="00D17824">
        <w:rPr>
          <w:rFonts w:ascii="Times New Roman" w:hAnsi="Times New Roman" w:cs="Times New Roman"/>
          <w:sz w:val="24"/>
          <w:szCs w:val="24"/>
        </w:rPr>
        <w:t>.</w:t>
      </w:r>
      <w:r w:rsidR="00317F63"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="00F13C67" w:rsidRPr="00D1782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F6E82" w:rsidRPr="00D17824" w:rsidRDefault="001C37DE" w:rsidP="00AD3A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 xml:space="preserve">Показатели успешного поступления в высшие и средние учебные заведения </w:t>
      </w:r>
      <w:r w:rsidR="00C13CC1" w:rsidRPr="00D17824">
        <w:rPr>
          <w:rFonts w:ascii="Times New Roman" w:hAnsi="Times New Roman" w:cs="Times New Roman"/>
          <w:sz w:val="24"/>
          <w:szCs w:val="24"/>
        </w:rPr>
        <w:t xml:space="preserve">свидетельствует о хорошей  работе  классных руководителей и учителей-предметников по усвоению основной образовательной программы общего образования, </w:t>
      </w:r>
      <w:r w:rsidRPr="00D17824">
        <w:rPr>
          <w:rFonts w:ascii="Times New Roman" w:hAnsi="Times New Roman" w:cs="Times New Roman"/>
          <w:sz w:val="24"/>
          <w:szCs w:val="24"/>
        </w:rPr>
        <w:t>демонстрируют налаженную профориентационную работу</w:t>
      </w:r>
      <w:r w:rsidR="00CC3105" w:rsidRPr="00D17824">
        <w:rPr>
          <w:rFonts w:ascii="Times New Roman" w:hAnsi="Times New Roman" w:cs="Times New Roman"/>
          <w:sz w:val="24"/>
          <w:szCs w:val="24"/>
        </w:rPr>
        <w:t xml:space="preserve"> Учреждения</w:t>
      </w:r>
      <w:r w:rsidRPr="00D17824">
        <w:rPr>
          <w:rFonts w:ascii="Times New Roman" w:hAnsi="Times New Roman" w:cs="Times New Roman"/>
          <w:sz w:val="24"/>
          <w:szCs w:val="24"/>
        </w:rPr>
        <w:t>. Встречи с выпускниками Учреждения, добившихся успешности в социальной среде, знакомство с профессиями, востребованными на рынке труда в Республике Татарстан, взаимодействие в ВУЗ</w:t>
      </w:r>
      <w:r w:rsidR="00CC3105" w:rsidRPr="00D17824">
        <w:rPr>
          <w:rFonts w:ascii="Times New Roman" w:hAnsi="Times New Roman" w:cs="Times New Roman"/>
          <w:sz w:val="24"/>
          <w:szCs w:val="24"/>
        </w:rPr>
        <w:t>-</w:t>
      </w:r>
      <w:r w:rsidRPr="00D17824">
        <w:rPr>
          <w:rFonts w:ascii="Times New Roman" w:hAnsi="Times New Roman" w:cs="Times New Roman"/>
          <w:sz w:val="24"/>
          <w:szCs w:val="24"/>
        </w:rPr>
        <w:t>ами и ССУЗ</w:t>
      </w:r>
      <w:r w:rsidR="00CC3105" w:rsidRPr="00D17824">
        <w:rPr>
          <w:rFonts w:ascii="Times New Roman" w:hAnsi="Times New Roman" w:cs="Times New Roman"/>
          <w:sz w:val="24"/>
          <w:szCs w:val="24"/>
        </w:rPr>
        <w:t>-</w:t>
      </w:r>
      <w:r w:rsidRPr="00D17824">
        <w:rPr>
          <w:rFonts w:ascii="Times New Roman" w:hAnsi="Times New Roman" w:cs="Times New Roman"/>
          <w:sz w:val="24"/>
          <w:szCs w:val="24"/>
        </w:rPr>
        <w:t>ами, участие в ярмарк</w:t>
      </w:r>
      <w:r w:rsidR="00CC3105" w:rsidRPr="00D17824">
        <w:rPr>
          <w:rFonts w:ascii="Times New Roman" w:hAnsi="Times New Roman" w:cs="Times New Roman"/>
          <w:sz w:val="24"/>
          <w:szCs w:val="24"/>
        </w:rPr>
        <w:t>е</w:t>
      </w:r>
      <w:r w:rsidRPr="00D17824">
        <w:rPr>
          <w:rFonts w:ascii="Times New Roman" w:hAnsi="Times New Roman" w:cs="Times New Roman"/>
          <w:sz w:val="24"/>
          <w:szCs w:val="24"/>
        </w:rPr>
        <w:t xml:space="preserve"> профессий, посещение дней открытых дверей, участие в Фед</w:t>
      </w:r>
      <w:r w:rsidR="000E207E" w:rsidRPr="00D17824">
        <w:rPr>
          <w:rFonts w:ascii="Times New Roman" w:hAnsi="Times New Roman" w:cs="Times New Roman"/>
          <w:sz w:val="24"/>
          <w:szCs w:val="24"/>
        </w:rPr>
        <w:t xml:space="preserve">еральном проекте «Проектория» - </w:t>
      </w:r>
      <w:r w:rsidRPr="00D17824">
        <w:rPr>
          <w:rFonts w:ascii="Times New Roman" w:hAnsi="Times New Roman" w:cs="Times New Roman"/>
          <w:sz w:val="24"/>
          <w:szCs w:val="24"/>
        </w:rPr>
        <w:t xml:space="preserve">небольшой </w:t>
      </w:r>
      <w:r w:rsidRPr="00D17824">
        <w:rPr>
          <w:rFonts w:ascii="Times New Roman" w:hAnsi="Times New Roman" w:cs="Times New Roman"/>
          <w:sz w:val="24"/>
          <w:szCs w:val="24"/>
        </w:rPr>
        <w:lastRenderedPageBreak/>
        <w:t xml:space="preserve">перечень мероприятий в рамках </w:t>
      </w:r>
      <w:r w:rsidR="00F6258F" w:rsidRPr="00D17824">
        <w:rPr>
          <w:rFonts w:ascii="Times New Roman" w:hAnsi="Times New Roman" w:cs="Times New Roman"/>
          <w:sz w:val="24"/>
          <w:szCs w:val="24"/>
        </w:rPr>
        <w:t>профориентации</w:t>
      </w:r>
      <w:r w:rsidR="008D6F12">
        <w:rPr>
          <w:rFonts w:ascii="Times New Roman" w:hAnsi="Times New Roman" w:cs="Times New Roman"/>
          <w:sz w:val="24"/>
          <w:szCs w:val="24"/>
        </w:rPr>
        <w:t xml:space="preserve"> в Учреждении. Необходимо в 2021-22</w:t>
      </w:r>
      <w:r w:rsidR="00841598" w:rsidRPr="00D17824">
        <w:rPr>
          <w:rFonts w:ascii="Times New Roman" w:hAnsi="Times New Roman" w:cs="Times New Roman"/>
          <w:sz w:val="24"/>
          <w:szCs w:val="24"/>
        </w:rPr>
        <w:t xml:space="preserve"> учебном году </w:t>
      </w:r>
      <w:r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="008D6F12">
        <w:rPr>
          <w:rFonts w:ascii="Times New Roman" w:hAnsi="Times New Roman" w:cs="Times New Roman"/>
          <w:sz w:val="24"/>
          <w:szCs w:val="24"/>
        </w:rPr>
        <w:t xml:space="preserve">продолжить обобщение  результатов </w:t>
      </w:r>
      <w:r w:rsidR="00F6258F" w:rsidRPr="00D17824">
        <w:rPr>
          <w:rFonts w:ascii="Times New Roman" w:hAnsi="Times New Roman" w:cs="Times New Roman"/>
          <w:sz w:val="24"/>
          <w:szCs w:val="24"/>
        </w:rPr>
        <w:t xml:space="preserve"> работы классных руководителей и учителей-предметников, чьи ученики достигают стабильных и качественных результатов по показателю востребованности  выпускников 9 и 11 классов</w:t>
      </w:r>
      <w:r w:rsidR="00C90DD9" w:rsidRPr="00D17824">
        <w:rPr>
          <w:rFonts w:ascii="Times New Roman" w:hAnsi="Times New Roman" w:cs="Times New Roman"/>
          <w:sz w:val="24"/>
          <w:szCs w:val="24"/>
        </w:rPr>
        <w:t>, предложить им стать наставниками в  данной работе</w:t>
      </w:r>
      <w:r w:rsidR="00C16231" w:rsidRPr="00D17824">
        <w:rPr>
          <w:rFonts w:ascii="Times New Roman" w:hAnsi="Times New Roman" w:cs="Times New Roman"/>
          <w:sz w:val="24"/>
          <w:szCs w:val="24"/>
        </w:rPr>
        <w:t>,</w:t>
      </w:r>
      <w:r w:rsidR="00C16231" w:rsidRPr="00D17824">
        <w:rPr>
          <w:rFonts w:ascii="Times New Roman" w:hAnsi="Times New Roman" w:cs="Times New Roman"/>
        </w:rPr>
        <w:t xml:space="preserve"> </w:t>
      </w:r>
      <w:r w:rsidR="000E207E" w:rsidRPr="00D17824">
        <w:rPr>
          <w:rFonts w:ascii="Times New Roman" w:hAnsi="Times New Roman" w:cs="Times New Roman"/>
          <w:sz w:val="24"/>
          <w:szCs w:val="24"/>
        </w:rPr>
        <w:t>расширять формы  профориентационной работы</w:t>
      </w:r>
      <w:r w:rsidR="00C16231" w:rsidRPr="00D17824">
        <w:rPr>
          <w:rFonts w:ascii="Times New Roman" w:hAnsi="Times New Roman" w:cs="Times New Roman"/>
          <w:sz w:val="24"/>
          <w:szCs w:val="24"/>
        </w:rPr>
        <w:t xml:space="preserve">  в предвыпускных классах</w:t>
      </w:r>
      <w:r w:rsidR="00C90DD9" w:rsidRPr="00D17824">
        <w:rPr>
          <w:rFonts w:ascii="Times New Roman" w:hAnsi="Times New Roman" w:cs="Times New Roman"/>
          <w:sz w:val="24"/>
          <w:szCs w:val="24"/>
        </w:rPr>
        <w:t>.</w:t>
      </w:r>
      <w:r w:rsidR="00C13CC1" w:rsidRPr="00D1782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6745B" w:rsidRPr="00D17824" w:rsidRDefault="00060E68" w:rsidP="00AD3A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8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2.5.</w:t>
      </w:r>
      <w:r w:rsidR="000848A8" w:rsidRPr="00D178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Внутренняя система</w:t>
      </w:r>
      <w:r w:rsidR="0036745B" w:rsidRPr="00D178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оценки качества образования</w:t>
      </w:r>
    </w:p>
    <w:p w:rsidR="00624A06" w:rsidRPr="00D17824" w:rsidRDefault="004C13A5" w:rsidP="00AD3AF6">
      <w:pPr>
        <w:pStyle w:val="13"/>
        <w:shd w:val="clear" w:color="auto" w:fill="auto"/>
        <w:spacing w:before="0"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Система меропри</w:t>
      </w:r>
      <w:r w:rsidRPr="00D17824">
        <w:rPr>
          <w:rFonts w:ascii="Times New Roman" w:hAnsi="Times New Roman" w:cs="Times New Roman"/>
          <w:sz w:val="24"/>
          <w:szCs w:val="24"/>
        </w:rPr>
        <w:softHyphen/>
        <w:t>ятий и процедур, необходимых для осуществления контроля состояния качества образовательной деятельности Учреждения,  посредством обеспечения своевременной, полной и объективной информации о качестве образовательных программ, которые реа</w:t>
      </w:r>
      <w:r w:rsidRPr="00D17824">
        <w:rPr>
          <w:rFonts w:ascii="Times New Roman" w:hAnsi="Times New Roman" w:cs="Times New Roman"/>
          <w:sz w:val="24"/>
          <w:szCs w:val="24"/>
        </w:rPr>
        <w:softHyphen/>
        <w:t xml:space="preserve">лизует Учреждение и результатах освоения программ обучающимися организованы в соответствии с нормативными документами вышестоящих организаций и "Положения </w:t>
      </w:r>
      <w:hyperlink r:id="rId23" w:anchor="/document/118/30289/" w:history="1">
        <w:r w:rsidR="0036745B" w:rsidRPr="00D17824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о внутренней системе оценки качества образования</w:t>
        </w:r>
      </w:hyperlink>
      <w:r w:rsidR="0036745B" w:rsidRPr="00D17824">
        <w:rPr>
          <w:rFonts w:ascii="Times New Roman" w:hAnsi="Times New Roman" w:cs="Times New Roman"/>
          <w:sz w:val="24"/>
          <w:szCs w:val="24"/>
        </w:rPr>
        <w:t> </w:t>
      </w:r>
      <w:r w:rsidRPr="00D17824">
        <w:rPr>
          <w:rFonts w:ascii="Times New Roman" w:hAnsi="Times New Roman" w:cs="Times New Roman"/>
          <w:sz w:val="24"/>
          <w:szCs w:val="24"/>
        </w:rPr>
        <w:t>в МБОУ "СОШ №153"". </w:t>
      </w:r>
      <w:r w:rsidR="0026706D" w:rsidRPr="00D17824">
        <w:rPr>
          <w:rFonts w:ascii="Times New Roman" w:hAnsi="Times New Roman" w:cs="Times New Roman"/>
          <w:sz w:val="24"/>
          <w:szCs w:val="24"/>
        </w:rPr>
        <w:t xml:space="preserve">   </w:t>
      </w:r>
      <w:r w:rsidR="0036745B" w:rsidRPr="00D178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4A06" w:rsidRPr="00D17824" w:rsidRDefault="00624A06" w:rsidP="00AD3AF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17824">
        <w:rPr>
          <w:rFonts w:ascii="Times New Roman" w:hAnsi="Times New Roman" w:cs="Times New Roman"/>
          <w:b/>
          <w:i/>
          <w:sz w:val="24"/>
          <w:szCs w:val="24"/>
        </w:rPr>
        <w:t xml:space="preserve">Уровень </w:t>
      </w:r>
      <w:r w:rsidR="004351AC" w:rsidRPr="00D17824">
        <w:rPr>
          <w:rFonts w:ascii="Times New Roman" w:hAnsi="Times New Roman" w:cs="Times New Roman"/>
          <w:b/>
          <w:i/>
          <w:sz w:val="24"/>
          <w:szCs w:val="24"/>
        </w:rPr>
        <w:t xml:space="preserve">усвоения </w:t>
      </w:r>
      <w:r w:rsidRPr="00D17824">
        <w:rPr>
          <w:rFonts w:ascii="Times New Roman" w:hAnsi="Times New Roman" w:cs="Times New Roman"/>
          <w:b/>
          <w:i/>
          <w:sz w:val="24"/>
          <w:szCs w:val="24"/>
        </w:rPr>
        <w:t xml:space="preserve">предметных результатов </w:t>
      </w:r>
      <w:r w:rsidR="00334441" w:rsidRPr="00D17824">
        <w:rPr>
          <w:rFonts w:ascii="Times New Roman" w:hAnsi="Times New Roman" w:cs="Times New Roman"/>
          <w:b/>
          <w:i/>
          <w:sz w:val="24"/>
          <w:szCs w:val="24"/>
        </w:rPr>
        <w:t xml:space="preserve"> в динамике  по направлениям</w:t>
      </w:r>
    </w:p>
    <w:tbl>
      <w:tblPr>
        <w:tblStyle w:val="21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6"/>
      </w:tblGrid>
      <w:tr w:rsidR="0087121A" w:rsidRPr="00D17824" w:rsidTr="001C5B40">
        <w:trPr>
          <w:trHeight w:val="4957"/>
        </w:trPr>
        <w:tc>
          <w:tcPr>
            <w:tcW w:w="10206" w:type="dxa"/>
          </w:tcPr>
          <w:p w:rsidR="00D4093C" w:rsidRPr="00D17824" w:rsidRDefault="0087121A" w:rsidP="00AD3AF6">
            <w:pPr>
              <w:tabs>
                <w:tab w:val="left" w:pos="15451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D1782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Показатели качества обучения  по предметам  гуманитарного цикла</w:t>
            </w:r>
          </w:p>
          <w:p w:rsidR="000848A8" w:rsidRPr="00D17824" w:rsidRDefault="0087121A" w:rsidP="00AD3AF6">
            <w:pPr>
              <w:tabs>
                <w:tab w:val="left" w:pos="154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del w:id="4" w:author="k-40" w:date="2018-08-22T20:44:00Z">
              <w:r w:rsidR="00473DE0" w:rsidRPr="00D17824">
                <w:rPr>
                  <w:noProof/>
                  <w:lang w:eastAsia="ru-RU"/>
                </w:rPr>
                <w:drawing>
                  <wp:inline distT="0" distB="0" distL="0" distR="0" wp14:anchorId="03F21902" wp14:editId="79B6210A">
                    <wp:extent cx="6343650" cy="2143125"/>
                    <wp:effectExtent l="0" t="0" r="19050" b="9525"/>
                    <wp:docPr id="36" name="Диаграмма 36"/>
                    <wp:cNvGraphicFramePr/>
                    <a:graphic xmlns:a="http://schemas.openxmlformats.org/drawingml/2006/main">
                      <a:graphicData uri="http://schemas.openxmlformats.org/drawingml/2006/chart">
                        <c:chart xmlns:c="http://schemas.openxmlformats.org/drawingml/2006/chart" xmlns:r="http://schemas.openxmlformats.org/officeDocument/2006/relationships" r:id="rId24"/>
                      </a:graphicData>
                    </a:graphic>
                  </wp:inline>
                </w:drawing>
              </w:r>
            </w:del>
          </w:p>
          <w:p w:rsidR="002433F1" w:rsidRPr="00D17824" w:rsidRDefault="000848A8" w:rsidP="00AD3AF6">
            <w:pPr>
              <w:tabs>
                <w:tab w:val="left" w:pos="154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</w:p>
          <w:p w:rsidR="0087121A" w:rsidRPr="00D17824" w:rsidRDefault="0087121A" w:rsidP="00AD3AF6">
            <w:pPr>
              <w:tabs>
                <w:tab w:val="left" w:pos="154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1782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Показатели качества обучения по предметам  естественно-научного цикла</w:t>
            </w:r>
          </w:p>
          <w:p w:rsidR="0087121A" w:rsidRPr="00D17824" w:rsidRDefault="0087121A" w:rsidP="00AD3AF6">
            <w:pPr>
              <w:tabs>
                <w:tab w:val="left" w:pos="15451"/>
              </w:tabs>
              <w:rPr>
                <w:del w:id="5" w:author="k-40" w:date="2018-08-22T20:44:00Z"/>
                <w:rFonts w:ascii="Times New Roman" w:hAnsi="Times New Roman" w:cs="Times New Roman"/>
                <w:sz w:val="24"/>
                <w:szCs w:val="24"/>
              </w:rPr>
            </w:pPr>
            <w:del w:id="6" w:author="k-40" w:date="2018-08-22T20:44:00Z">
              <w:r w:rsidRPr="00D17824">
                <w:rPr>
                  <w:noProof/>
                  <w:lang w:eastAsia="ru-RU"/>
                </w:rPr>
                <w:drawing>
                  <wp:inline distT="0" distB="0" distL="0" distR="0" wp14:anchorId="5B1E6921" wp14:editId="38B3F16D">
                    <wp:extent cx="6315075" cy="2190750"/>
                    <wp:effectExtent l="0" t="0" r="9525" b="19050"/>
                    <wp:docPr id="37" name="Диаграмма 37"/>
                    <wp:cNvGraphicFramePr/>
                    <a:graphic xmlns:a="http://schemas.openxmlformats.org/drawingml/2006/main">
                      <a:graphicData uri="http://schemas.openxmlformats.org/drawingml/2006/chart">
                        <c:chart xmlns:c="http://schemas.openxmlformats.org/drawingml/2006/chart" xmlns:r="http://schemas.openxmlformats.org/officeDocument/2006/relationships" r:id="rId25"/>
                      </a:graphicData>
                    </a:graphic>
                  </wp:inline>
                </w:drawing>
              </w:r>
            </w:del>
          </w:p>
          <w:p w:rsidR="0087121A" w:rsidRPr="00D17824" w:rsidRDefault="0087121A" w:rsidP="00AD3AF6">
            <w:pPr>
              <w:tabs>
                <w:tab w:val="left" w:pos="15451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D1782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Показатели эстетико-оздоровительных пред</w:t>
            </w:r>
            <w:r w:rsidR="00E45BF5" w:rsidRPr="00D1782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метов в динамике</w:t>
            </w:r>
          </w:p>
          <w:p w:rsidR="0087121A" w:rsidRPr="00D17824" w:rsidRDefault="0087121A" w:rsidP="00AD3AF6">
            <w:pPr>
              <w:tabs>
                <w:tab w:val="left" w:pos="154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del w:id="7" w:author="k-40" w:date="2018-08-22T20:44:00Z">
              <w:r w:rsidRPr="00D17824">
                <w:rPr>
                  <w:noProof/>
                  <w:lang w:eastAsia="ru-RU"/>
                </w:rPr>
                <w:drawing>
                  <wp:inline distT="0" distB="0" distL="0" distR="0" wp14:anchorId="6A41C5A7" wp14:editId="78487673">
                    <wp:extent cx="6248400" cy="1752600"/>
                    <wp:effectExtent l="0" t="0" r="19050" b="19050"/>
                    <wp:docPr id="38" name="Диаграмма 38"/>
                    <wp:cNvGraphicFramePr/>
                    <a:graphic xmlns:a="http://schemas.openxmlformats.org/drawingml/2006/main">
                      <a:graphicData uri="http://schemas.openxmlformats.org/drawingml/2006/chart">
                        <c:chart xmlns:c="http://schemas.openxmlformats.org/drawingml/2006/chart" xmlns:r="http://schemas.openxmlformats.org/officeDocument/2006/relationships" r:id="rId26"/>
                      </a:graphicData>
                    </a:graphic>
                  </wp:inline>
                </w:drawing>
              </w:r>
            </w:del>
          </w:p>
          <w:p w:rsidR="00C16231" w:rsidRPr="00D17824" w:rsidRDefault="00C16231" w:rsidP="00AD3AF6">
            <w:pPr>
              <w:tabs>
                <w:tab w:val="left" w:pos="154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4A06" w:rsidRPr="00D17824" w:rsidRDefault="003C6E09" w:rsidP="00AD3A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lastRenderedPageBreak/>
        <w:t>Наблюдается п</w:t>
      </w:r>
      <w:r w:rsidR="00D4093C" w:rsidRPr="00D17824">
        <w:rPr>
          <w:rFonts w:ascii="Times New Roman" w:hAnsi="Times New Roman" w:cs="Times New Roman"/>
          <w:sz w:val="24"/>
          <w:szCs w:val="24"/>
          <w:lang w:val="tt-RU"/>
        </w:rPr>
        <w:t xml:space="preserve">оложительная динамика  </w:t>
      </w:r>
      <w:r w:rsidR="00D4093C"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="00D4093C" w:rsidRPr="00D17824">
        <w:rPr>
          <w:rFonts w:ascii="Times New Roman" w:hAnsi="Times New Roman" w:cs="Times New Roman"/>
          <w:sz w:val="24"/>
          <w:szCs w:val="24"/>
          <w:lang w:val="tt-RU"/>
        </w:rPr>
        <w:t>качества обучения за три года по</w:t>
      </w:r>
      <w:r w:rsidR="00BC2DC5" w:rsidRPr="00D17824">
        <w:rPr>
          <w:rFonts w:ascii="Times New Roman" w:hAnsi="Times New Roman" w:cs="Times New Roman"/>
          <w:sz w:val="24"/>
          <w:szCs w:val="24"/>
          <w:lang w:val="tt-RU"/>
        </w:rPr>
        <w:t xml:space="preserve">  технологии</w:t>
      </w:r>
      <w:r w:rsidR="00D4093C" w:rsidRPr="00D17824">
        <w:rPr>
          <w:rFonts w:ascii="Times New Roman" w:hAnsi="Times New Roman" w:cs="Times New Roman"/>
          <w:sz w:val="24"/>
          <w:szCs w:val="24"/>
          <w:lang w:val="tt-RU"/>
        </w:rPr>
        <w:t>,</w:t>
      </w:r>
      <w:r w:rsidR="00BC2DC5" w:rsidRPr="00D17824">
        <w:rPr>
          <w:rFonts w:ascii="Times New Roman" w:hAnsi="Times New Roman" w:cs="Times New Roman"/>
          <w:sz w:val="24"/>
          <w:szCs w:val="24"/>
          <w:lang w:val="tt-RU"/>
        </w:rPr>
        <w:t xml:space="preserve">музыке, изо, информатике,   </w:t>
      </w:r>
      <w:r w:rsidR="00D4093C" w:rsidRPr="00D17824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D4093C" w:rsidRPr="00D17824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D17824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D4093C" w:rsidRPr="00D17824">
        <w:rPr>
          <w:rFonts w:ascii="Times New Roman" w:hAnsi="Times New Roman" w:cs="Times New Roman"/>
          <w:sz w:val="24"/>
          <w:szCs w:val="24"/>
          <w:lang w:val="tt-RU"/>
        </w:rPr>
        <w:t>Отрицательная динамика за три года по предметам:</w:t>
      </w:r>
      <w:r w:rsidR="00AC4C2A" w:rsidRPr="00D17824">
        <w:rPr>
          <w:rFonts w:ascii="Times New Roman" w:hAnsi="Times New Roman" w:cs="Times New Roman"/>
        </w:rPr>
        <w:t xml:space="preserve"> </w:t>
      </w:r>
      <w:r w:rsidR="00AC4C2A" w:rsidRPr="00D17824">
        <w:rPr>
          <w:rFonts w:ascii="Times New Roman" w:hAnsi="Times New Roman" w:cs="Times New Roman"/>
          <w:sz w:val="24"/>
          <w:szCs w:val="24"/>
          <w:lang w:val="tt-RU"/>
        </w:rPr>
        <w:t>химии физической культуре</w:t>
      </w:r>
      <w:r w:rsidR="00D4093C" w:rsidRPr="00D17824">
        <w:rPr>
          <w:rFonts w:ascii="Times New Roman" w:hAnsi="Times New Roman" w:cs="Times New Roman"/>
          <w:sz w:val="24"/>
          <w:szCs w:val="24"/>
          <w:lang w:val="tt-RU"/>
        </w:rPr>
        <w:t>.</w:t>
      </w:r>
      <w:r w:rsidRPr="00D17824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D4093C" w:rsidRPr="00D17824">
        <w:rPr>
          <w:rFonts w:ascii="Times New Roman" w:hAnsi="Times New Roman" w:cs="Times New Roman"/>
          <w:sz w:val="24"/>
          <w:szCs w:val="24"/>
          <w:lang w:val="tt-RU"/>
        </w:rPr>
        <w:t xml:space="preserve">Нестабильные результаты обучения по </w:t>
      </w:r>
      <w:r w:rsidR="00BC2DC5" w:rsidRPr="00D17824">
        <w:rPr>
          <w:rFonts w:ascii="Times New Roman" w:hAnsi="Times New Roman" w:cs="Times New Roman"/>
          <w:sz w:val="24"/>
          <w:szCs w:val="24"/>
          <w:lang w:val="tt-RU"/>
        </w:rPr>
        <w:t>литературе, литературному чтению,английскому языку, математике, алгебре, геометрии, астрономии,  биологии,физике. Показатель  качества обучения по физике ниже показателей за пять лет</w:t>
      </w:r>
      <w:r w:rsidR="00D4093C" w:rsidRPr="00D17824">
        <w:rPr>
          <w:rFonts w:ascii="Times New Roman" w:hAnsi="Times New Roman" w:cs="Times New Roman"/>
          <w:sz w:val="24"/>
          <w:szCs w:val="24"/>
          <w:lang w:val="tt-RU"/>
        </w:rPr>
        <w:t>.</w:t>
      </w:r>
      <w:r w:rsidRPr="00D17824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D4093C" w:rsidRPr="00D17824">
        <w:rPr>
          <w:rFonts w:ascii="Times New Roman" w:hAnsi="Times New Roman" w:cs="Times New Roman"/>
          <w:sz w:val="24"/>
          <w:szCs w:val="24"/>
          <w:lang w:val="tt-RU"/>
        </w:rPr>
        <w:t xml:space="preserve">Для повышения качества </w:t>
      </w:r>
      <w:r w:rsidRPr="00D17824">
        <w:rPr>
          <w:rFonts w:ascii="Times New Roman" w:hAnsi="Times New Roman" w:cs="Times New Roman"/>
          <w:sz w:val="24"/>
          <w:szCs w:val="24"/>
          <w:lang w:val="tt-RU"/>
        </w:rPr>
        <w:t>по отдельным предметам необходимо:</w:t>
      </w:r>
      <w:r w:rsidR="00D4093C" w:rsidRPr="00D17824">
        <w:rPr>
          <w:rFonts w:ascii="Times New Roman" w:hAnsi="Times New Roman" w:cs="Times New Roman"/>
          <w:sz w:val="24"/>
          <w:szCs w:val="24"/>
          <w:lang w:val="tt-RU"/>
        </w:rPr>
        <w:t>проводить а</w:t>
      </w:r>
      <w:r w:rsidRPr="00D17824">
        <w:rPr>
          <w:rFonts w:ascii="Times New Roman" w:hAnsi="Times New Roman" w:cs="Times New Roman"/>
          <w:sz w:val="24"/>
          <w:szCs w:val="24"/>
          <w:lang w:val="tt-RU"/>
        </w:rPr>
        <w:t>дресную работу</w:t>
      </w:r>
      <w:r w:rsidR="00D4093C" w:rsidRPr="00D17824">
        <w:rPr>
          <w:rFonts w:ascii="Times New Roman" w:hAnsi="Times New Roman" w:cs="Times New Roman"/>
          <w:sz w:val="24"/>
          <w:szCs w:val="24"/>
          <w:lang w:val="tt-RU"/>
        </w:rPr>
        <w:t xml:space="preserve"> с каждым мотивированным и  низкомотивированным обучающимся, </w:t>
      </w:r>
      <w:r w:rsidRPr="00D17824">
        <w:rPr>
          <w:rFonts w:ascii="Times New Roman" w:hAnsi="Times New Roman" w:cs="Times New Roman"/>
          <w:sz w:val="24"/>
          <w:szCs w:val="24"/>
          <w:lang w:val="tt-RU"/>
        </w:rPr>
        <w:t xml:space="preserve">внедрять в практику педагогической деятельности новые технологии, </w:t>
      </w:r>
      <w:r w:rsidR="00D4093C" w:rsidRPr="00D17824">
        <w:rPr>
          <w:rFonts w:ascii="Times New Roman" w:hAnsi="Times New Roman" w:cs="Times New Roman"/>
          <w:sz w:val="24"/>
          <w:szCs w:val="24"/>
          <w:lang w:val="tt-RU"/>
        </w:rPr>
        <w:t>принять меры к повышению  ответственности каждого педагога за предметную область в целом,  проводить   профилактику эмоционального выгорания</w:t>
      </w:r>
      <w:r w:rsidRPr="00D17824">
        <w:rPr>
          <w:rFonts w:ascii="Times New Roman" w:hAnsi="Times New Roman" w:cs="Times New Roman"/>
          <w:sz w:val="24"/>
          <w:szCs w:val="24"/>
          <w:lang w:val="tt-RU"/>
        </w:rPr>
        <w:t xml:space="preserve"> пе</w:t>
      </w:r>
      <w:r w:rsidR="00D4093C" w:rsidRPr="00D17824">
        <w:rPr>
          <w:rFonts w:ascii="Times New Roman" w:hAnsi="Times New Roman" w:cs="Times New Roman"/>
          <w:sz w:val="24"/>
          <w:szCs w:val="24"/>
          <w:lang w:val="tt-RU"/>
        </w:rPr>
        <w:t xml:space="preserve">дагогов. </w:t>
      </w:r>
    </w:p>
    <w:p w:rsidR="005B6152" w:rsidRPr="00D17824" w:rsidRDefault="005B6152" w:rsidP="00AD3AF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24A06" w:rsidRPr="00D17824" w:rsidRDefault="00D4093C" w:rsidP="00AD3AF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17824">
        <w:rPr>
          <w:rFonts w:ascii="Times New Roman" w:hAnsi="Times New Roman" w:cs="Times New Roman"/>
          <w:b/>
          <w:i/>
          <w:sz w:val="24"/>
          <w:szCs w:val="24"/>
        </w:rPr>
        <w:t xml:space="preserve">Уровень </w:t>
      </w:r>
      <w:r w:rsidR="004351AC" w:rsidRPr="00D17824">
        <w:rPr>
          <w:rFonts w:ascii="Times New Roman" w:hAnsi="Times New Roman" w:cs="Times New Roman"/>
          <w:b/>
          <w:i/>
          <w:sz w:val="24"/>
          <w:szCs w:val="24"/>
        </w:rPr>
        <w:t xml:space="preserve">усвоения </w:t>
      </w:r>
      <w:r w:rsidRPr="00D17824">
        <w:rPr>
          <w:rFonts w:ascii="Times New Roman" w:hAnsi="Times New Roman" w:cs="Times New Roman"/>
          <w:b/>
          <w:i/>
          <w:sz w:val="24"/>
          <w:szCs w:val="24"/>
        </w:rPr>
        <w:t>метапредметных результатов</w:t>
      </w:r>
    </w:p>
    <w:p w:rsidR="00C16231" w:rsidRPr="00D17824" w:rsidRDefault="00C16231" w:rsidP="00AD3AF6">
      <w:pPr>
        <w:pStyle w:val="ParagraphStyle"/>
        <w:tabs>
          <w:tab w:val="left" w:pos="15451"/>
        </w:tabs>
        <w:ind w:right="142"/>
        <w:jc w:val="center"/>
        <w:rPr>
          <w:rFonts w:ascii="Times New Roman" w:hAnsi="Times New Roman" w:cs="Times New Roman"/>
          <w:i/>
          <w:u w:val="single"/>
        </w:rPr>
      </w:pPr>
      <w:r w:rsidRPr="00D17824">
        <w:rPr>
          <w:rFonts w:ascii="Times New Roman" w:hAnsi="Times New Roman" w:cs="Times New Roman"/>
          <w:i/>
          <w:u w:val="single"/>
        </w:rPr>
        <w:t>Анализ  комплексных контрольн</w:t>
      </w:r>
      <w:r w:rsidR="00E45BF5" w:rsidRPr="00D17824">
        <w:rPr>
          <w:rFonts w:ascii="Times New Roman" w:hAnsi="Times New Roman" w:cs="Times New Roman"/>
          <w:i/>
          <w:u w:val="single"/>
        </w:rPr>
        <w:t>ых работ</w:t>
      </w:r>
    </w:p>
    <w:p w:rsidR="00C16231" w:rsidRPr="00D17824" w:rsidRDefault="00C16231" w:rsidP="00AD3AF6">
      <w:pPr>
        <w:pStyle w:val="ParagraphStyle"/>
        <w:tabs>
          <w:tab w:val="left" w:pos="15451"/>
        </w:tabs>
        <w:ind w:right="142"/>
        <w:jc w:val="both"/>
        <w:rPr>
          <w:rFonts w:ascii="Times New Roman" w:hAnsi="Times New Roman" w:cs="Times New Roman"/>
          <w:b/>
          <w:i/>
        </w:rPr>
      </w:pPr>
      <w:r w:rsidRPr="00D17824">
        <w:rPr>
          <w:rFonts w:ascii="Times New Roman" w:hAnsi="Times New Roman" w:cs="Times New Roman"/>
          <w:b/>
        </w:rPr>
        <w:t xml:space="preserve"> </w:t>
      </w:r>
      <w:r w:rsidRPr="00D17824">
        <w:rPr>
          <w:rFonts w:ascii="Times New Roman" w:hAnsi="Times New Roman" w:cs="Times New Roman"/>
          <w:b/>
          <w:i/>
        </w:rPr>
        <w:t xml:space="preserve">1 класс </w:t>
      </w:r>
    </w:p>
    <w:p w:rsidR="002433F1" w:rsidRPr="00D17824" w:rsidRDefault="00C16231" w:rsidP="00AD3AF6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D17824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0EF5115E" wp14:editId="6AA7F2BA">
            <wp:extent cx="6391275" cy="1638300"/>
            <wp:effectExtent l="0" t="0" r="9525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2433F1" w:rsidRPr="00D17824" w:rsidRDefault="000848A8" w:rsidP="00AD3A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7824">
        <w:rPr>
          <w:rFonts w:ascii="Times New Roman" w:hAnsi="Times New Roman" w:cs="Times New Roman"/>
          <w:b/>
          <w:i/>
        </w:rPr>
        <w:t>5класс</w:t>
      </w:r>
      <w:r w:rsidR="00E45BF5" w:rsidRPr="00D1782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851A9" w:rsidRPr="00D17824" w:rsidRDefault="002851A9" w:rsidP="00AD3A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del w:id="8" w:author="k-40" w:date="2018-08-22T20:44:00Z">
        <w:r w:rsidRPr="00D17824">
          <w:rPr>
            <w:noProof/>
            <w:lang w:eastAsia="ru-RU"/>
          </w:rPr>
          <w:drawing>
            <wp:inline distT="0" distB="0" distL="0" distR="0" wp14:anchorId="4817B086" wp14:editId="4FDBCE2F">
              <wp:extent cx="6343650" cy="1600200"/>
              <wp:effectExtent l="0" t="0" r="19050" b="19050"/>
              <wp:docPr id="1" name="Диаграмма 1"/>
              <wp:cNvGraphicFramePr/>
              <a:graphic xmlns:a="http://schemas.openxmlformats.org/drawingml/2006/main">
                <a:graphicData uri="http://schemas.openxmlformats.org/drawingml/2006/chart">
                  <c:chart xmlns:c="http://schemas.openxmlformats.org/drawingml/2006/chart" xmlns:r="http://schemas.openxmlformats.org/officeDocument/2006/relationships" r:id="rId28"/>
                </a:graphicData>
              </a:graphic>
            </wp:inline>
          </w:drawing>
        </w:r>
      </w:del>
    </w:p>
    <w:p w:rsidR="006B1A5C" w:rsidRPr="00D17824" w:rsidRDefault="006B1A5C" w:rsidP="00AD3AF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17824">
        <w:rPr>
          <w:rFonts w:ascii="Times New Roman" w:hAnsi="Times New Roman" w:cs="Times New Roman"/>
          <w:b/>
          <w:i/>
          <w:sz w:val="24"/>
          <w:szCs w:val="24"/>
        </w:rPr>
        <w:t>10 класс</w:t>
      </w:r>
    </w:p>
    <w:p w:rsidR="005B6A1F" w:rsidRPr="00D17824" w:rsidRDefault="006B1A5C" w:rsidP="00AD3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E81C22F" wp14:editId="13034823">
            <wp:extent cx="6343650" cy="2171700"/>
            <wp:effectExtent l="0" t="0" r="19050" b="1905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  <w:r w:rsidR="005B6A1F" w:rsidRPr="00D17824">
        <w:rPr>
          <w:rFonts w:ascii="Times New Roman" w:hAnsi="Times New Roman" w:cs="Times New Roman"/>
          <w:sz w:val="24"/>
          <w:szCs w:val="24"/>
        </w:rPr>
        <w:t>По итогам оц</w:t>
      </w:r>
      <w:r w:rsidR="0040066D" w:rsidRPr="00D17824">
        <w:rPr>
          <w:rFonts w:ascii="Times New Roman" w:hAnsi="Times New Roman" w:cs="Times New Roman"/>
          <w:sz w:val="24"/>
          <w:szCs w:val="24"/>
        </w:rPr>
        <w:t>енки качества образования в 2020-2021</w:t>
      </w:r>
      <w:r w:rsidR="005B6A1F" w:rsidRPr="00D17824">
        <w:rPr>
          <w:rFonts w:ascii="Times New Roman" w:hAnsi="Times New Roman" w:cs="Times New Roman"/>
          <w:sz w:val="24"/>
          <w:szCs w:val="24"/>
        </w:rPr>
        <w:t xml:space="preserve"> учебном  году выявлено, что уровень метапредметных результатов соответствуют среднему уровню. По результатам защиты индивидуальных  проектов </w:t>
      </w:r>
      <w:r w:rsidR="00D64A49" w:rsidRPr="00D17824">
        <w:rPr>
          <w:rFonts w:ascii="Times New Roman" w:hAnsi="Times New Roman" w:cs="Times New Roman"/>
          <w:sz w:val="24"/>
          <w:szCs w:val="24"/>
        </w:rPr>
        <w:t>учащ</w:t>
      </w:r>
      <w:r w:rsidR="005B6A1F" w:rsidRPr="00D17824">
        <w:rPr>
          <w:rFonts w:ascii="Times New Roman" w:hAnsi="Times New Roman" w:cs="Times New Roman"/>
          <w:sz w:val="24"/>
          <w:szCs w:val="24"/>
        </w:rPr>
        <w:t>имися</w:t>
      </w:r>
      <w:r w:rsidR="0040066D"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="00BC2DC5" w:rsidRPr="00D17824">
        <w:rPr>
          <w:rFonts w:ascii="Times New Roman" w:hAnsi="Times New Roman" w:cs="Times New Roman"/>
          <w:sz w:val="24"/>
          <w:szCs w:val="24"/>
        </w:rPr>
        <w:t xml:space="preserve"> 9 класса  22  ученика</w:t>
      </w:r>
      <w:r w:rsidR="005B6A1F" w:rsidRPr="00D17824">
        <w:rPr>
          <w:rFonts w:ascii="Times New Roman" w:hAnsi="Times New Roman" w:cs="Times New Roman"/>
          <w:sz w:val="24"/>
          <w:szCs w:val="24"/>
        </w:rPr>
        <w:t xml:space="preserve">  получили максимальные баллы, </w:t>
      </w:r>
      <w:r w:rsidR="00BC2DC5" w:rsidRPr="00D17824">
        <w:rPr>
          <w:rFonts w:ascii="Times New Roman" w:hAnsi="Times New Roman" w:cs="Times New Roman"/>
          <w:sz w:val="24"/>
          <w:szCs w:val="24"/>
        </w:rPr>
        <w:t xml:space="preserve">10 –выше среднего и     18 </w:t>
      </w:r>
      <w:r w:rsidR="005B6A1F" w:rsidRPr="00D17824">
        <w:rPr>
          <w:rFonts w:ascii="Times New Roman" w:hAnsi="Times New Roman" w:cs="Times New Roman"/>
          <w:sz w:val="24"/>
          <w:szCs w:val="24"/>
        </w:rPr>
        <w:t xml:space="preserve">проект защитили на базовом уровне. Уровень  метапредметных результатов освоения  ООП ОО по итогам выполнения комплексных контрольных работ свидетельствует о средних результатах  их развития и вариативности качества усвоения определенных компетенций.                       </w:t>
      </w:r>
    </w:p>
    <w:p w:rsidR="003A75A9" w:rsidRDefault="003A75A9" w:rsidP="00AD3AF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A75A9" w:rsidRDefault="003A75A9" w:rsidP="00AD3AF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10BCA" w:rsidRPr="00D17824" w:rsidRDefault="00D4093C" w:rsidP="00AD3AF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17824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Уровень </w:t>
      </w:r>
      <w:r w:rsidR="004351AC" w:rsidRPr="00D17824">
        <w:rPr>
          <w:rFonts w:ascii="Times New Roman" w:hAnsi="Times New Roman" w:cs="Times New Roman"/>
          <w:b/>
          <w:i/>
          <w:sz w:val="24"/>
          <w:szCs w:val="24"/>
        </w:rPr>
        <w:t xml:space="preserve">усвоения  </w:t>
      </w:r>
      <w:r w:rsidRPr="00D17824">
        <w:rPr>
          <w:rFonts w:ascii="Times New Roman" w:hAnsi="Times New Roman" w:cs="Times New Roman"/>
          <w:b/>
          <w:i/>
          <w:sz w:val="24"/>
          <w:szCs w:val="24"/>
        </w:rPr>
        <w:t>личностных результатов</w:t>
      </w:r>
    </w:p>
    <w:p w:rsidR="00C10BCA" w:rsidRPr="00D17824" w:rsidRDefault="00C16231" w:rsidP="00AD3AF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17824">
        <w:rPr>
          <w:rFonts w:ascii="Times New Roman" w:hAnsi="Times New Roman" w:cs="Times New Roman"/>
          <w:i/>
          <w:sz w:val="24"/>
          <w:szCs w:val="24"/>
          <w:u w:val="single"/>
        </w:rPr>
        <w:t>Показатели не</w:t>
      </w:r>
      <w:r w:rsidR="00334441" w:rsidRPr="00D17824">
        <w:rPr>
          <w:rFonts w:ascii="Times New Roman" w:hAnsi="Times New Roman" w:cs="Times New Roman"/>
          <w:i/>
          <w:sz w:val="24"/>
          <w:szCs w:val="24"/>
          <w:u w:val="single"/>
        </w:rPr>
        <w:t>персонифицированной оценки учителей-предметников</w:t>
      </w:r>
    </w:p>
    <w:p w:rsidR="00C10BCA" w:rsidRPr="00D17824" w:rsidRDefault="00C10BCA" w:rsidP="00AD3AF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624A06" w:rsidRPr="00D17824" w:rsidRDefault="00334441" w:rsidP="00AD3AF6">
      <w:pPr>
        <w:tabs>
          <w:tab w:val="left" w:pos="963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7FF32FFE" wp14:editId="2F8515D7">
            <wp:extent cx="6286500" cy="2819400"/>
            <wp:effectExtent l="0" t="0" r="19050" b="19050"/>
            <wp:docPr id="3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580086" w:rsidRPr="00D17824" w:rsidRDefault="00580086" w:rsidP="00AD3AF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C10BCA" w:rsidRPr="00D17824" w:rsidRDefault="00334441" w:rsidP="00AD3AF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17824">
        <w:rPr>
          <w:rFonts w:ascii="Times New Roman" w:hAnsi="Times New Roman" w:cs="Times New Roman"/>
          <w:i/>
          <w:sz w:val="24"/>
          <w:szCs w:val="24"/>
          <w:u w:val="single"/>
        </w:rPr>
        <w:t xml:space="preserve">Показатели не персонифицированной оценки личностных результатов </w:t>
      </w:r>
    </w:p>
    <w:p w:rsidR="00334441" w:rsidRPr="00D17824" w:rsidRDefault="00334441" w:rsidP="00AD3AF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17824">
        <w:rPr>
          <w:rFonts w:ascii="Times New Roman" w:hAnsi="Times New Roman" w:cs="Times New Roman"/>
          <w:i/>
          <w:sz w:val="24"/>
          <w:szCs w:val="24"/>
          <w:u w:val="single"/>
        </w:rPr>
        <w:t xml:space="preserve"> классными руководителями</w:t>
      </w:r>
    </w:p>
    <w:p w:rsidR="007525A2" w:rsidRPr="00D17824" w:rsidRDefault="00C90DD9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FA3A89B" wp14:editId="6488116E">
            <wp:extent cx="6438900" cy="249555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2C310F" w:rsidRPr="00D17824" w:rsidRDefault="00312D38" w:rsidP="00AD3AF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По итогам оценки  классных руководителей средний балл оценки результатов</w:t>
      </w:r>
      <w:r w:rsidR="00F24568" w:rsidRPr="00D17824">
        <w:rPr>
          <w:rFonts w:ascii="Times New Roman" w:hAnsi="Times New Roman" w:cs="Times New Roman"/>
          <w:sz w:val="24"/>
          <w:szCs w:val="24"/>
        </w:rPr>
        <w:t xml:space="preserve"> -4 </w:t>
      </w:r>
      <w:r w:rsidRPr="00D17824">
        <w:rPr>
          <w:rFonts w:ascii="Times New Roman" w:hAnsi="Times New Roman" w:cs="Times New Roman"/>
          <w:sz w:val="24"/>
          <w:szCs w:val="24"/>
        </w:rPr>
        <w:t xml:space="preserve"> из 5, что свидетельствует о системе работы Учреждения по формированию личностных качеств </w:t>
      </w:r>
      <w:r w:rsidR="005A56DA" w:rsidRPr="00D17824">
        <w:rPr>
          <w:rFonts w:ascii="Times New Roman" w:hAnsi="Times New Roman" w:cs="Times New Roman"/>
          <w:sz w:val="24"/>
          <w:szCs w:val="24"/>
        </w:rPr>
        <w:t>учащихся</w:t>
      </w:r>
      <w:r w:rsidRPr="00D17824">
        <w:rPr>
          <w:rFonts w:ascii="Times New Roman" w:hAnsi="Times New Roman" w:cs="Times New Roman"/>
          <w:sz w:val="24"/>
          <w:szCs w:val="24"/>
        </w:rPr>
        <w:t xml:space="preserve">, наличии  традиций в образовательном процессе. Согласно оценке </w:t>
      </w:r>
      <w:r w:rsidR="00A4089E" w:rsidRPr="00D17824">
        <w:rPr>
          <w:rFonts w:ascii="Times New Roman" w:hAnsi="Times New Roman" w:cs="Times New Roman"/>
          <w:sz w:val="24"/>
          <w:szCs w:val="24"/>
        </w:rPr>
        <w:t>учителей-</w:t>
      </w:r>
      <w:r w:rsidRPr="00D17824">
        <w:rPr>
          <w:rFonts w:ascii="Times New Roman" w:hAnsi="Times New Roman" w:cs="Times New Roman"/>
          <w:sz w:val="24"/>
          <w:szCs w:val="24"/>
        </w:rPr>
        <w:t xml:space="preserve">предметников сформированность личностных результатов  достаточно </w:t>
      </w:r>
      <w:r w:rsidR="00A4089E" w:rsidRPr="00D17824">
        <w:rPr>
          <w:rFonts w:ascii="Times New Roman" w:hAnsi="Times New Roman" w:cs="Times New Roman"/>
          <w:sz w:val="24"/>
          <w:szCs w:val="24"/>
        </w:rPr>
        <w:t xml:space="preserve"> высокая, средний балл -4,6 (из </w:t>
      </w:r>
      <w:r w:rsidRPr="00D17824">
        <w:rPr>
          <w:rFonts w:ascii="Times New Roman" w:hAnsi="Times New Roman" w:cs="Times New Roman"/>
          <w:sz w:val="24"/>
          <w:szCs w:val="24"/>
        </w:rPr>
        <w:t xml:space="preserve">5). </w:t>
      </w:r>
      <w:r w:rsidR="002C310F" w:rsidRPr="00D17824">
        <w:rPr>
          <w:rFonts w:ascii="Times New Roman" w:hAnsi="Times New Roman" w:cs="Times New Roman"/>
          <w:sz w:val="24"/>
          <w:szCs w:val="24"/>
        </w:rPr>
        <w:t>Самые высокие баллы по показателям: ценит семейные  ценности, традиции своего народа и мора</w:t>
      </w:r>
      <w:r w:rsidR="00580086" w:rsidRPr="00D17824">
        <w:rPr>
          <w:rFonts w:ascii="Times New Roman" w:hAnsi="Times New Roman" w:cs="Times New Roman"/>
          <w:sz w:val="24"/>
          <w:szCs w:val="24"/>
        </w:rPr>
        <w:t>льное сознание. Показатель 3,76</w:t>
      </w:r>
      <w:r w:rsidR="002C310F" w:rsidRPr="00D17824">
        <w:rPr>
          <w:rFonts w:ascii="Times New Roman" w:hAnsi="Times New Roman" w:cs="Times New Roman"/>
          <w:sz w:val="24"/>
          <w:szCs w:val="24"/>
        </w:rPr>
        <w:t>–ценностный смысл учения и мотивация обучения предполагает дальнейшее развитие мотивационной образовательной среды, работу над реализацией проекта Учреждения «От качества образования к качеству жизни»  в рамках городской инновационной  площадки, адресную  работу  с обучающимися и их  родителями.</w:t>
      </w:r>
    </w:p>
    <w:p w:rsidR="007525A2" w:rsidRPr="00D17824" w:rsidRDefault="009D28A3" w:rsidP="00AD3AF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17824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="00334441" w:rsidRPr="00D17824">
        <w:rPr>
          <w:rFonts w:ascii="Times New Roman" w:hAnsi="Times New Roman" w:cs="Times New Roman"/>
          <w:b/>
          <w:i/>
          <w:sz w:val="24"/>
          <w:szCs w:val="24"/>
        </w:rPr>
        <w:t xml:space="preserve">Удовлетворенность качеством образования </w:t>
      </w:r>
    </w:p>
    <w:p w:rsidR="008E7C38" w:rsidRPr="00D17824" w:rsidRDefault="0036745B" w:rsidP="00AD3A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П</w:t>
      </w:r>
      <w:r w:rsidR="00D64A49" w:rsidRPr="00D17824">
        <w:rPr>
          <w:rFonts w:ascii="Times New Roman" w:hAnsi="Times New Roman" w:cs="Times New Roman"/>
          <w:sz w:val="24"/>
          <w:szCs w:val="24"/>
        </w:rPr>
        <w:t>о результатам анкетирования 2020-2021</w:t>
      </w:r>
      <w:r w:rsidR="00580086"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Pr="00D17824">
        <w:rPr>
          <w:rFonts w:ascii="Times New Roman" w:hAnsi="Times New Roman" w:cs="Times New Roman"/>
          <w:sz w:val="24"/>
          <w:szCs w:val="24"/>
        </w:rPr>
        <w:t xml:space="preserve"> года выявлено, что количество родителей, которые удовлетворены качеством образования в </w:t>
      </w:r>
      <w:r w:rsidR="00F24568" w:rsidRPr="00D17824">
        <w:rPr>
          <w:rFonts w:ascii="Times New Roman" w:hAnsi="Times New Roman" w:cs="Times New Roman"/>
          <w:sz w:val="24"/>
          <w:szCs w:val="24"/>
        </w:rPr>
        <w:t>Учреждении</w:t>
      </w:r>
      <w:r w:rsidR="00140D51" w:rsidRPr="00D17824">
        <w:rPr>
          <w:rFonts w:ascii="Times New Roman" w:hAnsi="Times New Roman" w:cs="Times New Roman"/>
          <w:sz w:val="24"/>
          <w:szCs w:val="24"/>
        </w:rPr>
        <w:t xml:space="preserve"> – </w:t>
      </w:r>
      <w:r w:rsidR="00A4089E" w:rsidRPr="00D17824">
        <w:rPr>
          <w:rFonts w:ascii="Times New Roman" w:hAnsi="Times New Roman" w:cs="Times New Roman"/>
          <w:sz w:val="24"/>
          <w:szCs w:val="24"/>
        </w:rPr>
        <w:t>96</w:t>
      </w:r>
      <w:r w:rsidRPr="00D17824">
        <w:rPr>
          <w:rFonts w:ascii="Times New Roman" w:hAnsi="Times New Roman" w:cs="Times New Roman"/>
          <w:sz w:val="24"/>
          <w:szCs w:val="24"/>
        </w:rPr>
        <w:t> процент</w:t>
      </w:r>
      <w:r w:rsidR="00F24568" w:rsidRPr="00D17824">
        <w:rPr>
          <w:rFonts w:ascii="Times New Roman" w:hAnsi="Times New Roman" w:cs="Times New Roman"/>
          <w:sz w:val="24"/>
          <w:szCs w:val="24"/>
        </w:rPr>
        <w:t>ов</w:t>
      </w:r>
      <w:r w:rsidRPr="00D17824">
        <w:rPr>
          <w:rFonts w:ascii="Times New Roman" w:hAnsi="Times New Roman" w:cs="Times New Roman"/>
          <w:sz w:val="24"/>
          <w:szCs w:val="24"/>
        </w:rPr>
        <w:t>,</w:t>
      </w:r>
      <w:r w:rsidR="00F24568"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="0040066D" w:rsidRPr="00D17824">
        <w:rPr>
          <w:rFonts w:ascii="Times New Roman" w:hAnsi="Times New Roman" w:cs="Times New Roman"/>
          <w:sz w:val="24"/>
          <w:szCs w:val="24"/>
        </w:rPr>
        <w:t>что  соответствует показателю  прошлого учебного</w:t>
      </w:r>
      <w:r w:rsidR="0087121A" w:rsidRPr="00D17824">
        <w:rPr>
          <w:rFonts w:ascii="Times New Roman" w:hAnsi="Times New Roman" w:cs="Times New Roman"/>
          <w:sz w:val="24"/>
          <w:szCs w:val="24"/>
        </w:rPr>
        <w:t xml:space="preserve"> год</w:t>
      </w:r>
      <w:r w:rsidR="0040066D" w:rsidRPr="00D17824">
        <w:rPr>
          <w:rFonts w:ascii="Times New Roman" w:hAnsi="Times New Roman" w:cs="Times New Roman"/>
          <w:sz w:val="24"/>
          <w:szCs w:val="24"/>
        </w:rPr>
        <w:t>а.</w:t>
      </w:r>
      <w:r w:rsidR="0087121A" w:rsidRPr="00D17824">
        <w:rPr>
          <w:rFonts w:ascii="Times New Roman" w:hAnsi="Times New Roman" w:cs="Times New Roman"/>
          <w:sz w:val="24"/>
          <w:szCs w:val="24"/>
        </w:rPr>
        <w:t>. К</w:t>
      </w:r>
      <w:r w:rsidR="00D64A49" w:rsidRPr="00D17824">
        <w:rPr>
          <w:rFonts w:ascii="Times New Roman" w:hAnsi="Times New Roman" w:cs="Times New Roman"/>
          <w:sz w:val="24"/>
          <w:szCs w:val="24"/>
        </w:rPr>
        <w:t>оличество уча</w:t>
      </w:r>
      <w:r w:rsidRPr="00D17824">
        <w:rPr>
          <w:rFonts w:ascii="Times New Roman" w:hAnsi="Times New Roman" w:cs="Times New Roman"/>
          <w:sz w:val="24"/>
          <w:szCs w:val="24"/>
        </w:rPr>
        <w:t>щихся, удовлетворенны</w:t>
      </w:r>
      <w:r w:rsidR="00A4089E" w:rsidRPr="00D17824">
        <w:rPr>
          <w:rFonts w:ascii="Times New Roman" w:hAnsi="Times New Roman" w:cs="Times New Roman"/>
          <w:sz w:val="24"/>
          <w:szCs w:val="24"/>
        </w:rPr>
        <w:t>х образовательным процессом</w:t>
      </w:r>
      <w:r w:rsidR="00140D51" w:rsidRPr="00D17824">
        <w:rPr>
          <w:rFonts w:ascii="Times New Roman" w:hAnsi="Times New Roman" w:cs="Times New Roman"/>
          <w:sz w:val="24"/>
          <w:szCs w:val="24"/>
        </w:rPr>
        <w:t xml:space="preserve"> – </w:t>
      </w:r>
      <w:r w:rsidR="0040066D" w:rsidRPr="00D17824">
        <w:rPr>
          <w:rFonts w:ascii="Times New Roman" w:hAnsi="Times New Roman" w:cs="Times New Roman"/>
          <w:sz w:val="24"/>
          <w:szCs w:val="24"/>
        </w:rPr>
        <w:t>98</w:t>
      </w:r>
      <w:r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="00F24568"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Pr="00D17824">
        <w:rPr>
          <w:rFonts w:ascii="Times New Roman" w:hAnsi="Times New Roman" w:cs="Times New Roman"/>
          <w:sz w:val="24"/>
          <w:szCs w:val="24"/>
        </w:rPr>
        <w:t>процентов</w:t>
      </w:r>
      <w:r w:rsidR="0087121A" w:rsidRPr="00D17824">
        <w:rPr>
          <w:rFonts w:ascii="Times New Roman" w:hAnsi="Times New Roman" w:cs="Times New Roman"/>
          <w:sz w:val="24"/>
          <w:szCs w:val="24"/>
        </w:rPr>
        <w:t xml:space="preserve">, этот показатель </w:t>
      </w:r>
      <w:r w:rsidR="0040066D" w:rsidRPr="00D17824">
        <w:rPr>
          <w:rFonts w:ascii="Times New Roman" w:hAnsi="Times New Roman" w:cs="Times New Roman"/>
          <w:sz w:val="24"/>
          <w:szCs w:val="24"/>
        </w:rPr>
        <w:t>выше на 1</w:t>
      </w:r>
      <w:r w:rsidR="0087121A" w:rsidRPr="00D17824">
        <w:rPr>
          <w:rFonts w:ascii="Times New Roman" w:hAnsi="Times New Roman" w:cs="Times New Roman"/>
          <w:sz w:val="24"/>
          <w:szCs w:val="24"/>
        </w:rPr>
        <w:t>%</w:t>
      </w:r>
      <w:r w:rsidR="00A4089E" w:rsidRPr="00D17824">
        <w:rPr>
          <w:rFonts w:ascii="Times New Roman" w:hAnsi="Times New Roman" w:cs="Times New Roman"/>
          <w:sz w:val="24"/>
          <w:szCs w:val="24"/>
        </w:rPr>
        <w:t xml:space="preserve"> по сравнению с прошлым </w:t>
      </w:r>
      <w:r w:rsidR="0087121A" w:rsidRPr="00D17824">
        <w:rPr>
          <w:rFonts w:ascii="Times New Roman" w:hAnsi="Times New Roman" w:cs="Times New Roman"/>
          <w:sz w:val="24"/>
          <w:szCs w:val="24"/>
        </w:rPr>
        <w:t xml:space="preserve">годом. </w:t>
      </w:r>
    </w:p>
    <w:p w:rsidR="008E7C38" w:rsidRPr="00D17824" w:rsidRDefault="008E7C38" w:rsidP="00AD3AF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17824">
        <w:rPr>
          <w:rFonts w:ascii="Times New Roman" w:hAnsi="Times New Roman" w:cs="Times New Roman"/>
          <w:i/>
          <w:sz w:val="24"/>
          <w:szCs w:val="24"/>
          <w:u w:val="single"/>
        </w:rPr>
        <w:t xml:space="preserve">Результаты   анкетирования  удовлетворенности    родителей   качеством образовательного процесса. </w:t>
      </w:r>
    </w:p>
    <w:p w:rsidR="008E7C38" w:rsidRPr="00D17824" w:rsidRDefault="008E7C38" w:rsidP="00AD3AF6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8E7C38" w:rsidRPr="00D17824" w:rsidRDefault="008E7C38" w:rsidP="00AD3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noProof/>
          <w:sz w:val="40"/>
          <w:szCs w:val="40"/>
          <w:lang w:eastAsia="ru-RU"/>
        </w:rPr>
        <w:lastRenderedPageBreak/>
        <w:drawing>
          <wp:inline distT="0" distB="0" distL="0" distR="0" wp14:anchorId="5311A1F8" wp14:editId="667F8E58">
            <wp:extent cx="6438900" cy="2466975"/>
            <wp:effectExtent l="0" t="0" r="19050" b="9525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8E7C38" w:rsidRPr="00D17824" w:rsidRDefault="008E7C38" w:rsidP="00AD3A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12D38" w:rsidRPr="00D17824" w:rsidRDefault="0087121A" w:rsidP="00AD3A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 xml:space="preserve"> Доверительные отношения с участниками образовательных  отношений помогли выстроить</w:t>
      </w:r>
      <w:r w:rsidR="00312D38" w:rsidRPr="00D17824">
        <w:rPr>
          <w:rFonts w:ascii="Times New Roman" w:hAnsi="Times New Roman" w:cs="Times New Roman"/>
          <w:sz w:val="24"/>
          <w:szCs w:val="24"/>
        </w:rPr>
        <w:t xml:space="preserve">: </w:t>
      </w:r>
      <w:r w:rsidRPr="00D178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2D38" w:rsidRPr="00D17824" w:rsidRDefault="0087121A" w:rsidP="00AD3AF6">
      <w:pPr>
        <w:pStyle w:val="a9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классные руководители, отвечающие на все вопросы ро</w:t>
      </w:r>
      <w:r w:rsidR="00312D38" w:rsidRPr="00D17824">
        <w:rPr>
          <w:rFonts w:ascii="Times New Roman" w:hAnsi="Times New Roman" w:cs="Times New Roman"/>
          <w:sz w:val="24"/>
          <w:szCs w:val="24"/>
        </w:rPr>
        <w:t xml:space="preserve">дителей  и детей;  </w:t>
      </w:r>
    </w:p>
    <w:p w:rsidR="00312D38" w:rsidRPr="00D17824" w:rsidRDefault="00A4089E" w:rsidP="00AD3AF6">
      <w:pPr>
        <w:pStyle w:val="a9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педагоги  методически  грамотно</w:t>
      </w:r>
      <w:r w:rsidR="00312D38"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="0087121A" w:rsidRPr="00D17824">
        <w:rPr>
          <w:rFonts w:ascii="Times New Roman" w:hAnsi="Times New Roman" w:cs="Times New Roman"/>
          <w:sz w:val="24"/>
          <w:szCs w:val="24"/>
        </w:rPr>
        <w:t xml:space="preserve"> о</w:t>
      </w:r>
      <w:r w:rsidRPr="00D17824">
        <w:rPr>
          <w:rFonts w:ascii="Times New Roman" w:hAnsi="Times New Roman" w:cs="Times New Roman"/>
          <w:sz w:val="24"/>
          <w:szCs w:val="24"/>
        </w:rPr>
        <w:t>рганизующие учебный процесс</w:t>
      </w:r>
      <w:r w:rsidR="00312D38" w:rsidRPr="00D17824">
        <w:rPr>
          <w:rFonts w:ascii="Times New Roman" w:hAnsi="Times New Roman" w:cs="Times New Roman"/>
          <w:sz w:val="24"/>
          <w:szCs w:val="24"/>
        </w:rPr>
        <w:t>;</w:t>
      </w:r>
    </w:p>
    <w:p w:rsidR="00312D38" w:rsidRPr="00D17824" w:rsidRDefault="00312D38" w:rsidP="00AD3AF6">
      <w:pPr>
        <w:pStyle w:val="a9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педагог – психолог, организующий большую  работу</w:t>
      </w:r>
      <w:r w:rsidR="0087121A" w:rsidRPr="00D17824">
        <w:rPr>
          <w:rFonts w:ascii="Times New Roman" w:hAnsi="Times New Roman" w:cs="Times New Roman"/>
          <w:sz w:val="24"/>
          <w:szCs w:val="24"/>
        </w:rPr>
        <w:t xml:space="preserve"> по просве</w:t>
      </w:r>
      <w:r w:rsidR="00A4089E" w:rsidRPr="00D17824">
        <w:rPr>
          <w:rFonts w:ascii="Times New Roman" w:hAnsi="Times New Roman" w:cs="Times New Roman"/>
          <w:sz w:val="24"/>
          <w:szCs w:val="24"/>
        </w:rPr>
        <w:t>щению родителей</w:t>
      </w:r>
      <w:r w:rsidRPr="00D17824">
        <w:rPr>
          <w:rFonts w:ascii="Times New Roman" w:hAnsi="Times New Roman" w:cs="Times New Roman"/>
          <w:sz w:val="24"/>
          <w:szCs w:val="24"/>
        </w:rPr>
        <w:t xml:space="preserve">, индивидуальному </w:t>
      </w:r>
      <w:r w:rsidR="0087121A" w:rsidRPr="00D17824">
        <w:rPr>
          <w:rFonts w:ascii="Times New Roman" w:hAnsi="Times New Roman" w:cs="Times New Roman"/>
          <w:sz w:val="24"/>
          <w:szCs w:val="24"/>
        </w:rPr>
        <w:t xml:space="preserve"> и группово</w:t>
      </w:r>
      <w:r w:rsidRPr="00D17824">
        <w:rPr>
          <w:rFonts w:ascii="Times New Roman" w:hAnsi="Times New Roman" w:cs="Times New Roman"/>
          <w:sz w:val="24"/>
          <w:szCs w:val="24"/>
        </w:rPr>
        <w:t xml:space="preserve">му </w:t>
      </w:r>
      <w:r w:rsidR="0087121A" w:rsidRPr="00D17824">
        <w:rPr>
          <w:rFonts w:ascii="Times New Roman" w:hAnsi="Times New Roman" w:cs="Times New Roman"/>
          <w:sz w:val="24"/>
          <w:szCs w:val="24"/>
        </w:rPr>
        <w:t xml:space="preserve"> кон</w:t>
      </w:r>
      <w:r w:rsidRPr="00D17824">
        <w:rPr>
          <w:rFonts w:ascii="Times New Roman" w:hAnsi="Times New Roman" w:cs="Times New Roman"/>
          <w:sz w:val="24"/>
          <w:szCs w:val="24"/>
        </w:rPr>
        <w:t>сультированию  родителей и детей;</w:t>
      </w:r>
    </w:p>
    <w:p w:rsidR="00312D38" w:rsidRPr="00D17824" w:rsidRDefault="00A4089E" w:rsidP="00AD3AF6">
      <w:pPr>
        <w:pStyle w:val="a9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администрация Учреждения</w:t>
      </w:r>
      <w:r w:rsidR="00312D38" w:rsidRPr="00D17824">
        <w:rPr>
          <w:rFonts w:ascii="Times New Roman" w:hAnsi="Times New Roman" w:cs="Times New Roman"/>
          <w:sz w:val="24"/>
          <w:szCs w:val="24"/>
        </w:rPr>
        <w:t>, выстроившая  свой вариант обратной связи с родителями.</w:t>
      </w:r>
    </w:p>
    <w:p w:rsidR="00433398" w:rsidRPr="00D17824" w:rsidRDefault="00312D38" w:rsidP="00AD3AF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Необходимо пр</w:t>
      </w:r>
      <w:r w:rsidR="00A4089E" w:rsidRPr="00D17824">
        <w:rPr>
          <w:rFonts w:ascii="Times New Roman" w:hAnsi="Times New Roman" w:cs="Times New Roman"/>
          <w:sz w:val="24"/>
          <w:szCs w:val="24"/>
        </w:rPr>
        <w:t>одолжить проведение  совместных мероприятий  с родителями</w:t>
      </w:r>
      <w:r w:rsidRPr="00D17824">
        <w:rPr>
          <w:rFonts w:ascii="Times New Roman" w:hAnsi="Times New Roman" w:cs="Times New Roman"/>
          <w:sz w:val="24"/>
          <w:szCs w:val="24"/>
        </w:rPr>
        <w:t xml:space="preserve">, </w:t>
      </w:r>
      <w:r w:rsidR="00C95FD0" w:rsidRPr="00D17824">
        <w:rPr>
          <w:rFonts w:ascii="Times New Roman" w:hAnsi="Times New Roman" w:cs="Times New Roman"/>
          <w:sz w:val="24"/>
          <w:szCs w:val="24"/>
        </w:rPr>
        <w:t>продо</w:t>
      </w:r>
      <w:r w:rsidR="00655403" w:rsidRPr="00D17824">
        <w:rPr>
          <w:rFonts w:ascii="Times New Roman" w:hAnsi="Times New Roman" w:cs="Times New Roman"/>
          <w:sz w:val="24"/>
          <w:szCs w:val="24"/>
        </w:rPr>
        <w:t>лжить реализацию внутришкольных проектов "Снова в школу", "Музей школы для родителей и жителей микрорайона"</w:t>
      </w:r>
      <w:r w:rsidR="00C95FD0" w:rsidRPr="00D17824">
        <w:rPr>
          <w:rFonts w:ascii="Times New Roman" w:hAnsi="Times New Roman" w:cs="Times New Roman"/>
          <w:sz w:val="24"/>
          <w:szCs w:val="24"/>
        </w:rPr>
        <w:t xml:space="preserve">. </w:t>
      </w:r>
      <w:r w:rsidRPr="00D178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5403" w:rsidRPr="00D17824" w:rsidRDefault="00060E68" w:rsidP="00AD3A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7824">
        <w:rPr>
          <w:rFonts w:ascii="Times New Roman" w:hAnsi="Times New Roman" w:cs="Times New Roman"/>
          <w:b/>
          <w:sz w:val="24"/>
          <w:szCs w:val="24"/>
        </w:rPr>
        <w:t>2.6</w:t>
      </w:r>
      <w:r w:rsidR="0036745B" w:rsidRPr="00D17824">
        <w:rPr>
          <w:rFonts w:ascii="Times New Roman" w:hAnsi="Times New Roman" w:cs="Times New Roman"/>
          <w:b/>
          <w:sz w:val="24"/>
          <w:szCs w:val="24"/>
        </w:rPr>
        <w:t>. Оценка кадрово</w:t>
      </w:r>
      <w:r w:rsidR="00655403" w:rsidRPr="00D17824">
        <w:rPr>
          <w:rFonts w:ascii="Times New Roman" w:hAnsi="Times New Roman" w:cs="Times New Roman"/>
          <w:b/>
          <w:sz w:val="24"/>
          <w:szCs w:val="24"/>
        </w:rPr>
        <w:t>го обеспечения</w:t>
      </w:r>
    </w:p>
    <w:p w:rsidR="00C95FD0" w:rsidRPr="00D17824" w:rsidRDefault="00655403" w:rsidP="00AD3AF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В</w:t>
      </w:r>
      <w:r w:rsidR="0036745B"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="00140D51" w:rsidRPr="00D17824">
        <w:rPr>
          <w:rFonts w:ascii="Times New Roman" w:hAnsi="Times New Roman" w:cs="Times New Roman"/>
          <w:sz w:val="24"/>
          <w:szCs w:val="24"/>
        </w:rPr>
        <w:t>Учреждении</w:t>
      </w:r>
      <w:r w:rsidR="008D6F12">
        <w:rPr>
          <w:rFonts w:ascii="Times New Roman" w:hAnsi="Times New Roman" w:cs="Times New Roman"/>
          <w:sz w:val="24"/>
          <w:szCs w:val="24"/>
        </w:rPr>
        <w:t xml:space="preserve"> работают 35 педагогов</w:t>
      </w:r>
      <w:r w:rsidR="0040066D" w:rsidRPr="00D17824">
        <w:rPr>
          <w:rFonts w:ascii="Times New Roman" w:hAnsi="Times New Roman" w:cs="Times New Roman"/>
          <w:sz w:val="24"/>
          <w:szCs w:val="24"/>
        </w:rPr>
        <w:t>.</w:t>
      </w:r>
      <w:r w:rsidRPr="00D17824">
        <w:rPr>
          <w:rFonts w:ascii="Times New Roman" w:hAnsi="Times New Roman" w:cs="Times New Roman"/>
          <w:sz w:val="24"/>
          <w:szCs w:val="24"/>
        </w:rPr>
        <w:t>.</w:t>
      </w:r>
      <w:r w:rsidR="00140D51" w:rsidRPr="00D17824">
        <w:rPr>
          <w:rFonts w:ascii="Times New Roman" w:hAnsi="Times New Roman" w:cs="Times New Roman"/>
          <w:sz w:val="24"/>
          <w:szCs w:val="24"/>
        </w:rPr>
        <w:t xml:space="preserve"> Все имеют  высшее профессиональное</w:t>
      </w:r>
      <w:r w:rsidR="00DD08CB" w:rsidRPr="00D17824">
        <w:rPr>
          <w:rFonts w:ascii="Times New Roman" w:hAnsi="Times New Roman" w:cs="Times New Roman"/>
          <w:sz w:val="24"/>
          <w:szCs w:val="24"/>
        </w:rPr>
        <w:t xml:space="preserve"> педагогическое </w:t>
      </w:r>
      <w:r w:rsidR="00140D51" w:rsidRPr="00D17824">
        <w:rPr>
          <w:rFonts w:ascii="Times New Roman" w:hAnsi="Times New Roman" w:cs="Times New Roman"/>
          <w:sz w:val="24"/>
          <w:szCs w:val="24"/>
        </w:rPr>
        <w:t xml:space="preserve"> образование</w:t>
      </w:r>
      <w:r w:rsidR="0036745B" w:rsidRPr="00D17824">
        <w:rPr>
          <w:rFonts w:ascii="Times New Roman" w:hAnsi="Times New Roman" w:cs="Times New Roman"/>
          <w:sz w:val="24"/>
          <w:szCs w:val="24"/>
        </w:rPr>
        <w:t>.</w:t>
      </w:r>
      <w:r w:rsidR="00140D51"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="00C95FD0" w:rsidRPr="00D17824">
        <w:rPr>
          <w:rFonts w:ascii="Times New Roman" w:hAnsi="Times New Roman" w:cs="Times New Roman"/>
          <w:sz w:val="24"/>
          <w:szCs w:val="24"/>
        </w:rPr>
        <w:t xml:space="preserve">Количество педагогических работников </w:t>
      </w:r>
      <w:r w:rsidR="0040066D" w:rsidRPr="00D17824">
        <w:rPr>
          <w:rFonts w:ascii="Times New Roman" w:hAnsi="Times New Roman" w:cs="Times New Roman"/>
          <w:sz w:val="24"/>
          <w:szCs w:val="24"/>
        </w:rPr>
        <w:t xml:space="preserve">  осталось на уровне 2020 года.</w:t>
      </w:r>
    </w:p>
    <w:p w:rsidR="00C95FD0" w:rsidRPr="00D17824" w:rsidRDefault="00F47753" w:rsidP="00AD3AF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17824"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  <w:r w:rsidR="00C95FD0" w:rsidRPr="00D17824">
        <w:rPr>
          <w:rFonts w:ascii="Times New Roman" w:hAnsi="Times New Roman" w:cs="Times New Roman"/>
          <w:i/>
          <w:sz w:val="24"/>
          <w:szCs w:val="24"/>
          <w:u w:val="single"/>
        </w:rPr>
        <w:t>Показатели количества  педагогических раб</w:t>
      </w:r>
      <w:r w:rsidR="009D28A3" w:rsidRPr="00D17824">
        <w:rPr>
          <w:rFonts w:ascii="Times New Roman" w:hAnsi="Times New Roman" w:cs="Times New Roman"/>
          <w:i/>
          <w:sz w:val="24"/>
          <w:szCs w:val="24"/>
          <w:u w:val="single"/>
        </w:rPr>
        <w:t>отников</w:t>
      </w:r>
    </w:p>
    <w:p w:rsidR="00DD08CB" w:rsidRPr="00D17824" w:rsidRDefault="00DD08CB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FD0" w:rsidRPr="00D17824" w:rsidRDefault="00C1168B" w:rsidP="00AD3AF6">
      <w:pPr>
        <w:pStyle w:val="ParagraphStyle"/>
        <w:tabs>
          <w:tab w:val="left" w:pos="15451"/>
        </w:tabs>
        <w:ind w:right="142"/>
        <w:jc w:val="both"/>
        <w:rPr>
          <w:rFonts w:ascii="Times New Roman" w:hAnsi="Times New Roman" w:cs="Times New Roman"/>
          <w:b/>
          <w:i/>
        </w:rPr>
      </w:pPr>
      <w:r w:rsidRPr="00D17824">
        <w:rPr>
          <w:rFonts w:ascii="Times New Roman" w:hAnsi="Times New Roman" w:cs="Times New Roman"/>
          <w:b/>
          <w:i/>
          <w:noProof/>
        </w:rPr>
        <w:drawing>
          <wp:inline distT="0" distB="0" distL="0" distR="0" wp14:anchorId="4684AB59" wp14:editId="6AAE45F4">
            <wp:extent cx="6515100" cy="1247775"/>
            <wp:effectExtent l="0" t="0" r="19050" b="9525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C95FD0" w:rsidRPr="00D17824" w:rsidRDefault="006625C0" w:rsidP="00AD3AF6">
      <w:pPr>
        <w:pStyle w:val="ParagraphStyle"/>
        <w:tabs>
          <w:tab w:val="left" w:pos="15451"/>
        </w:tabs>
        <w:ind w:right="142" w:firstLine="426"/>
        <w:jc w:val="both"/>
        <w:rPr>
          <w:rFonts w:ascii="Times New Roman" w:hAnsi="Times New Roman" w:cs="Times New Roman"/>
        </w:rPr>
      </w:pPr>
      <w:r w:rsidRPr="00D17824">
        <w:rPr>
          <w:rFonts w:ascii="Times New Roman" w:hAnsi="Times New Roman" w:cs="Times New Roman"/>
        </w:rPr>
        <w:t>В 2020</w:t>
      </w:r>
      <w:r w:rsidR="00C1168B" w:rsidRPr="00D17824">
        <w:rPr>
          <w:rFonts w:ascii="Times New Roman" w:hAnsi="Times New Roman" w:cs="Times New Roman"/>
        </w:rPr>
        <w:t xml:space="preserve">-2021 учебном году  </w:t>
      </w:r>
      <w:r w:rsidRPr="00D17824">
        <w:rPr>
          <w:rFonts w:ascii="Times New Roman" w:hAnsi="Times New Roman" w:cs="Times New Roman"/>
        </w:rPr>
        <w:t>аттестацию прошли 5 учителей, 1</w:t>
      </w:r>
      <w:r w:rsidR="00C95FD0" w:rsidRPr="00D17824">
        <w:rPr>
          <w:rFonts w:ascii="Times New Roman" w:hAnsi="Times New Roman" w:cs="Times New Roman"/>
        </w:rPr>
        <w:t>- на высшую,  2– на пер</w:t>
      </w:r>
      <w:r w:rsidRPr="00D17824">
        <w:rPr>
          <w:rFonts w:ascii="Times New Roman" w:hAnsi="Times New Roman" w:cs="Times New Roman"/>
        </w:rPr>
        <w:t>вую квалификационную категорию,2</w:t>
      </w:r>
      <w:r w:rsidR="00C95FD0" w:rsidRPr="00D17824">
        <w:rPr>
          <w:rFonts w:ascii="Times New Roman" w:hAnsi="Times New Roman" w:cs="Times New Roman"/>
        </w:rPr>
        <w:t xml:space="preserve"> на соответствие  занимаемой должности.</w:t>
      </w:r>
    </w:p>
    <w:p w:rsidR="00A271F7" w:rsidRPr="00D17824" w:rsidRDefault="00F47753" w:rsidP="00AD3AF6">
      <w:pPr>
        <w:pStyle w:val="ParagraphStyle"/>
        <w:tabs>
          <w:tab w:val="left" w:pos="15451"/>
        </w:tabs>
        <w:ind w:right="142"/>
        <w:jc w:val="both"/>
        <w:rPr>
          <w:rFonts w:ascii="Times New Roman" w:hAnsi="Times New Roman" w:cs="Times New Roman"/>
          <w:i/>
          <w:u w:val="single"/>
        </w:rPr>
      </w:pPr>
      <w:r w:rsidRPr="00D17824">
        <w:rPr>
          <w:rFonts w:ascii="Times New Roman" w:hAnsi="Times New Roman" w:cs="Times New Roman"/>
        </w:rPr>
        <w:t xml:space="preserve">                          </w:t>
      </w:r>
      <w:r w:rsidRPr="00D17824">
        <w:rPr>
          <w:rFonts w:ascii="Times New Roman" w:hAnsi="Times New Roman" w:cs="Times New Roman"/>
          <w:i/>
        </w:rPr>
        <w:t xml:space="preserve"> </w:t>
      </w:r>
      <w:r w:rsidR="00C95FD0" w:rsidRPr="00D17824">
        <w:rPr>
          <w:rFonts w:ascii="Times New Roman" w:hAnsi="Times New Roman" w:cs="Times New Roman"/>
          <w:i/>
          <w:u w:val="single"/>
        </w:rPr>
        <w:t>Количество а</w:t>
      </w:r>
      <w:r w:rsidR="00A271F7" w:rsidRPr="00D17824">
        <w:rPr>
          <w:rFonts w:ascii="Times New Roman" w:hAnsi="Times New Roman" w:cs="Times New Roman"/>
          <w:i/>
          <w:u w:val="single"/>
        </w:rPr>
        <w:t>ттес</w:t>
      </w:r>
      <w:r w:rsidR="00C95FD0" w:rsidRPr="00D17824">
        <w:rPr>
          <w:rFonts w:ascii="Times New Roman" w:hAnsi="Times New Roman" w:cs="Times New Roman"/>
          <w:i/>
          <w:u w:val="single"/>
        </w:rPr>
        <w:t xml:space="preserve">туемых </w:t>
      </w:r>
      <w:r w:rsidR="00A271F7" w:rsidRPr="00D17824">
        <w:rPr>
          <w:rFonts w:ascii="Times New Roman" w:hAnsi="Times New Roman" w:cs="Times New Roman"/>
          <w:i/>
          <w:u w:val="single"/>
        </w:rPr>
        <w:t xml:space="preserve"> педагогических работников</w:t>
      </w:r>
      <w:r w:rsidR="009D28A3" w:rsidRPr="00D17824">
        <w:rPr>
          <w:rFonts w:ascii="Times New Roman" w:hAnsi="Times New Roman" w:cs="Times New Roman"/>
          <w:i/>
          <w:u w:val="single"/>
        </w:rPr>
        <w:t xml:space="preserve"> 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2388"/>
        <w:gridCol w:w="1667"/>
        <w:gridCol w:w="1667"/>
        <w:gridCol w:w="1754"/>
        <w:gridCol w:w="1464"/>
        <w:gridCol w:w="1373"/>
      </w:tblGrid>
      <w:tr w:rsidR="00C1168B" w:rsidRPr="00D17824" w:rsidTr="00C1168B">
        <w:trPr>
          <w:trHeight w:val="288"/>
        </w:trPr>
        <w:tc>
          <w:tcPr>
            <w:tcW w:w="2388" w:type="dxa"/>
          </w:tcPr>
          <w:p w:rsidR="00C1168B" w:rsidRPr="00D17824" w:rsidRDefault="00C1168B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</w:tcPr>
          <w:p w:rsidR="00C1168B" w:rsidRPr="00D17824" w:rsidRDefault="00C1168B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67" w:type="dxa"/>
          </w:tcPr>
          <w:p w:rsidR="00C1168B" w:rsidRPr="00D17824" w:rsidRDefault="00C1168B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754" w:type="dxa"/>
          </w:tcPr>
          <w:p w:rsidR="00C1168B" w:rsidRPr="00D17824" w:rsidRDefault="00C1168B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64" w:type="dxa"/>
          </w:tcPr>
          <w:p w:rsidR="00C1168B" w:rsidRPr="00D17824" w:rsidRDefault="00C1168B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</w:p>
        </w:tc>
        <w:tc>
          <w:tcPr>
            <w:tcW w:w="1373" w:type="dxa"/>
          </w:tcPr>
          <w:p w:rsidR="00C1168B" w:rsidRPr="00D17824" w:rsidRDefault="00C1168B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C1168B" w:rsidRPr="00D17824" w:rsidTr="00C1168B">
        <w:trPr>
          <w:trHeight w:val="315"/>
        </w:trPr>
        <w:tc>
          <w:tcPr>
            <w:tcW w:w="2388" w:type="dxa"/>
          </w:tcPr>
          <w:p w:rsidR="00C1168B" w:rsidRPr="00D17824" w:rsidRDefault="00C1168B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Всего аттестовано </w:t>
            </w:r>
          </w:p>
        </w:tc>
        <w:tc>
          <w:tcPr>
            <w:tcW w:w="1667" w:type="dxa"/>
          </w:tcPr>
          <w:p w:rsidR="00C1168B" w:rsidRPr="00D17824" w:rsidRDefault="00C1168B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7" w:type="dxa"/>
          </w:tcPr>
          <w:p w:rsidR="00C1168B" w:rsidRPr="00D17824" w:rsidRDefault="00C1168B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54" w:type="dxa"/>
          </w:tcPr>
          <w:p w:rsidR="00C1168B" w:rsidRPr="00D17824" w:rsidRDefault="00C1168B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64" w:type="dxa"/>
          </w:tcPr>
          <w:p w:rsidR="00C1168B" w:rsidRPr="00D17824" w:rsidRDefault="00C1168B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3" w:type="dxa"/>
          </w:tcPr>
          <w:p w:rsidR="00C1168B" w:rsidRPr="00D17824" w:rsidRDefault="00D64A49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1168B" w:rsidRPr="00D17824" w:rsidTr="00C1168B">
        <w:trPr>
          <w:trHeight w:val="303"/>
        </w:trPr>
        <w:tc>
          <w:tcPr>
            <w:tcW w:w="2388" w:type="dxa"/>
          </w:tcPr>
          <w:p w:rsidR="00C1168B" w:rsidRPr="00D17824" w:rsidRDefault="00C1168B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на  высшую КК</w:t>
            </w:r>
          </w:p>
        </w:tc>
        <w:tc>
          <w:tcPr>
            <w:tcW w:w="1667" w:type="dxa"/>
          </w:tcPr>
          <w:p w:rsidR="00C1168B" w:rsidRPr="00D17824" w:rsidRDefault="00C1168B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7" w:type="dxa"/>
          </w:tcPr>
          <w:p w:rsidR="00C1168B" w:rsidRPr="00D17824" w:rsidRDefault="00C1168B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1168B" w:rsidRPr="00D17824" w:rsidRDefault="00C1168B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4" w:type="dxa"/>
          </w:tcPr>
          <w:p w:rsidR="00C1168B" w:rsidRPr="00D17824" w:rsidRDefault="00C1168B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:rsidR="00C1168B" w:rsidRPr="00D17824" w:rsidRDefault="00D64A49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168B" w:rsidRPr="00D17824" w:rsidTr="00C1168B">
        <w:trPr>
          <w:trHeight w:val="288"/>
        </w:trPr>
        <w:tc>
          <w:tcPr>
            <w:tcW w:w="2388" w:type="dxa"/>
          </w:tcPr>
          <w:p w:rsidR="00C1168B" w:rsidRPr="00D17824" w:rsidRDefault="00C1168B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на первую КК</w:t>
            </w:r>
          </w:p>
        </w:tc>
        <w:tc>
          <w:tcPr>
            <w:tcW w:w="1667" w:type="dxa"/>
          </w:tcPr>
          <w:p w:rsidR="00C1168B" w:rsidRPr="00D17824" w:rsidRDefault="00C1168B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7" w:type="dxa"/>
          </w:tcPr>
          <w:p w:rsidR="00C1168B" w:rsidRPr="00D17824" w:rsidRDefault="00C1168B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C1168B" w:rsidRPr="00D17824" w:rsidRDefault="00C1168B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4" w:type="dxa"/>
          </w:tcPr>
          <w:p w:rsidR="00C1168B" w:rsidRPr="00D17824" w:rsidRDefault="00C1168B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3" w:type="dxa"/>
          </w:tcPr>
          <w:p w:rsidR="00C1168B" w:rsidRPr="00D17824" w:rsidRDefault="00D64A49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1168B" w:rsidRPr="00D17824" w:rsidTr="00C1168B">
        <w:trPr>
          <w:trHeight w:val="303"/>
        </w:trPr>
        <w:tc>
          <w:tcPr>
            <w:tcW w:w="2388" w:type="dxa"/>
          </w:tcPr>
          <w:p w:rsidR="00C1168B" w:rsidRPr="00D17824" w:rsidRDefault="00C1168B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на СЗД </w:t>
            </w:r>
          </w:p>
        </w:tc>
        <w:tc>
          <w:tcPr>
            <w:tcW w:w="1667" w:type="dxa"/>
          </w:tcPr>
          <w:p w:rsidR="00C1168B" w:rsidRPr="00D17824" w:rsidRDefault="00C1168B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7" w:type="dxa"/>
          </w:tcPr>
          <w:p w:rsidR="00C1168B" w:rsidRPr="00D17824" w:rsidRDefault="00C1168B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54" w:type="dxa"/>
          </w:tcPr>
          <w:p w:rsidR="00C1168B" w:rsidRPr="00D17824" w:rsidRDefault="00C1168B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4" w:type="dxa"/>
          </w:tcPr>
          <w:p w:rsidR="00C1168B" w:rsidRPr="00D17824" w:rsidRDefault="00C1168B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3" w:type="dxa"/>
          </w:tcPr>
          <w:p w:rsidR="00C1168B" w:rsidRPr="00D17824" w:rsidRDefault="00D64A49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C95FD0" w:rsidRPr="00D17824" w:rsidRDefault="006625C0" w:rsidP="00AD3AF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17824">
        <w:rPr>
          <w:rFonts w:ascii="Times New Roman" w:hAnsi="Times New Roman" w:cs="Times New Roman"/>
          <w:i/>
          <w:sz w:val="24"/>
          <w:szCs w:val="24"/>
          <w:u w:val="single"/>
        </w:rPr>
        <w:t>Количество педагогов в 202</w:t>
      </w:r>
      <w:r w:rsidR="00656B81">
        <w:rPr>
          <w:rFonts w:ascii="Times New Roman" w:hAnsi="Times New Roman" w:cs="Times New Roman"/>
          <w:i/>
          <w:sz w:val="24"/>
          <w:szCs w:val="24"/>
          <w:u w:val="single"/>
        </w:rPr>
        <w:t>1</w:t>
      </w:r>
      <w:r w:rsidRPr="00D17824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C95FD0" w:rsidRPr="00D17824">
        <w:rPr>
          <w:rFonts w:ascii="Times New Roman" w:hAnsi="Times New Roman" w:cs="Times New Roman"/>
          <w:i/>
          <w:sz w:val="24"/>
          <w:szCs w:val="24"/>
          <w:u w:val="single"/>
        </w:rPr>
        <w:t xml:space="preserve"> году  по уровню оценки педагогической деятельности</w:t>
      </w:r>
    </w:p>
    <w:p w:rsidR="00AB4951" w:rsidRPr="00D17824" w:rsidRDefault="00AB4951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ABE8C90" wp14:editId="3B2351DF">
            <wp:extent cx="6477000" cy="1504950"/>
            <wp:effectExtent l="0" t="0" r="19050" b="1905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AB4951" w:rsidRPr="00D17824" w:rsidRDefault="00DD08CB" w:rsidP="00AD3AF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17824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 xml:space="preserve">Показатели среднего балла   </w:t>
      </w:r>
      <w:r w:rsidR="00C95FD0" w:rsidRPr="00D17824">
        <w:rPr>
          <w:rFonts w:ascii="Times New Roman" w:hAnsi="Times New Roman" w:cs="Times New Roman"/>
          <w:i/>
          <w:sz w:val="24"/>
          <w:szCs w:val="24"/>
          <w:u w:val="single"/>
        </w:rPr>
        <w:t xml:space="preserve">по данным </w:t>
      </w:r>
      <w:r w:rsidRPr="00D17824">
        <w:rPr>
          <w:rFonts w:ascii="Times New Roman" w:hAnsi="Times New Roman" w:cs="Times New Roman"/>
          <w:i/>
          <w:sz w:val="24"/>
          <w:szCs w:val="24"/>
          <w:u w:val="single"/>
        </w:rPr>
        <w:t>аудита</w:t>
      </w:r>
      <w:r w:rsidR="00C95FD0" w:rsidRPr="00D17824">
        <w:rPr>
          <w:rFonts w:ascii="Times New Roman" w:hAnsi="Times New Roman" w:cs="Times New Roman"/>
          <w:i/>
          <w:sz w:val="24"/>
          <w:szCs w:val="24"/>
          <w:u w:val="single"/>
        </w:rPr>
        <w:t xml:space="preserve"> педагогов</w:t>
      </w:r>
    </w:p>
    <w:tbl>
      <w:tblPr>
        <w:tblStyle w:val="aa"/>
        <w:tblW w:w="10129" w:type="dxa"/>
        <w:tblInd w:w="108" w:type="dxa"/>
        <w:tblLook w:val="04A0" w:firstRow="1" w:lastRow="0" w:firstColumn="1" w:lastColumn="0" w:noHBand="0" w:noVBand="1"/>
      </w:tblPr>
      <w:tblGrid>
        <w:gridCol w:w="1766"/>
        <w:gridCol w:w="1848"/>
        <w:gridCol w:w="2082"/>
        <w:gridCol w:w="1675"/>
        <w:gridCol w:w="1970"/>
        <w:gridCol w:w="788"/>
      </w:tblGrid>
      <w:tr w:rsidR="00DD08CB" w:rsidRPr="00D17824" w:rsidTr="00AD3AF6">
        <w:trPr>
          <w:trHeight w:val="1042"/>
        </w:trPr>
        <w:tc>
          <w:tcPr>
            <w:tcW w:w="1664" w:type="dxa"/>
            <w:vAlign w:val="bottom"/>
          </w:tcPr>
          <w:p w:rsidR="00DD08CB" w:rsidRPr="00D17824" w:rsidRDefault="00DD08CB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Целеполагание</w:t>
            </w:r>
          </w:p>
        </w:tc>
        <w:tc>
          <w:tcPr>
            <w:tcW w:w="1848" w:type="dxa"/>
            <w:vAlign w:val="bottom"/>
          </w:tcPr>
          <w:p w:rsidR="00DD08CB" w:rsidRPr="00D17824" w:rsidRDefault="00DD08CB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Мотивирование</w:t>
            </w:r>
          </w:p>
        </w:tc>
        <w:tc>
          <w:tcPr>
            <w:tcW w:w="2158" w:type="dxa"/>
            <w:vAlign w:val="bottom"/>
          </w:tcPr>
          <w:p w:rsidR="00DD08CB" w:rsidRPr="00D17824" w:rsidRDefault="00DD08CB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Владение психолого- педагогической диагностикой</w:t>
            </w:r>
          </w:p>
        </w:tc>
        <w:tc>
          <w:tcPr>
            <w:tcW w:w="1701" w:type="dxa"/>
            <w:vAlign w:val="bottom"/>
          </w:tcPr>
          <w:p w:rsidR="00DD08CB" w:rsidRPr="00D17824" w:rsidRDefault="00DD08CB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Организация учебной деятельности</w:t>
            </w:r>
          </w:p>
        </w:tc>
        <w:tc>
          <w:tcPr>
            <w:tcW w:w="1970" w:type="dxa"/>
            <w:vAlign w:val="bottom"/>
          </w:tcPr>
          <w:p w:rsidR="00DD08CB" w:rsidRPr="00D17824" w:rsidRDefault="00DD08CB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Разработка собственных образовательных программ</w:t>
            </w:r>
          </w:p>
        </w:tc>
        <w:tc>
          <w:tcPr>
            <w:tcW w:w="788" w:type="dxa"/>
          </w:tcPr>
          <w:p w:rsidR="00DD08CB" w:rsidRPr="00D17824" w:rsidRDefault="00DD08CB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DD08CB" w:rsidRPr="00D17824" w:rsidTr="00AD3AF6">
        <w:trPr>
          <w:trHeight w:val="264"/>
        </w:trPr>
        <w:tc>
          <w:tcPr>
            <w:tcW w:w="1664" w:type="dxa"/>
            <w:vAlign w:val="bottom"/>
          </w:tcPr>
          <w:p w:rsidR="00DD08CB" w:rsidRPr="00D17824" w:rsidRDefault="00DD08CB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12,66</w:t>
            </w:r>
          </w:p>
        </w:tc>
        <w:tc>
          <w:tcPr>
            <w:tcW w:w="1848" w:type="dxa"/>
            <w:vAlign w:val="bottom"/>
          </w:tcPr>
          <w:p w:rsidR="00DD08CB" w:rsidRPr="00D17824" w:rsidRDefault="00DD08CB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12,15</w:t>
            </w:r>
          </w:p>
        </w:tc>
        <w:tc>
          <w:tcPr>
            <w:tcW w:w="2158" w:type="dxa"/>
            <w:vAlign w:val="bottom"/>
          </w:tcPr>
          <w:p w:rsidR="00DD08CB" w:rsidRPr="00D17824" w:rsidRDefault="00DD08CB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10,46</w:t>
            </w:r>
          </w:p>
        </w:tc>
        <w:tc>
          <w:tcPr>
            <w:tcW w:w="1701" w:type="dxa"/>
            <w:vAlign w:val="bottom"/>
          </w:tcPr>
          <w:p w:rsidR="00DD08CB" w:rsidRPr="00D17824" w:rsidRDefault="00DD08CB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970" w:type="dxa"/>
            <w:vAlign w:val="bottom"/>
          </w:tcPr>
          <w:p w:rsidR="00DD08CB" w:rsidRPr="00D17824" w:rsidRDefault="00DD08CB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9,68</w:t>
            </w:r>
          </w:p>
        </w:tc>
        <w:tc>
          <w:tcPr>
            <w:tcW w:w="788" w:type="dxa"/>
            <w:vAlign w:val="bottom"/>
          </w:tcPr>
          <w:p w:rsidR="00DD08CB" w:rsidRPr="00D17824" w:rsidRDefault="00DD08CB" w:rsidP="00AD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57,9</w:t>
            </w:r>
          </w:p>
        </w:tc>
      </w:tr>
    </w:tbl>
    <w:p w:rsidR="00656B81" w:rsidRPr="00D17824" w:rsidRDefault="00D7418A" w:rsidP="00AD3AF6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="00656B81" w:rsidRPr="00D17824">
        <w:rPr>
          <w:rFonts w:ascii="Times New Roman" w:hAnsi="Times New Roman" w:cs="Times New Roman"/>
          <w:sz w:val="24"/>
          <w:szCs w:val="24"/>
        </w:rPr>
        <w:t xml:space="preserve">Согласно данным  внутреннего  аудита педагогической деятельности  62,5%  педагогов   оценивают  уровень  своей  педагогической  деятельности на высоком  уровне и  на уровне выше среднего. </w:t>
      </w:r>
    </w:p>
    <w:p w:rsidR="008E7C38" w:rsidRPr="00D17824" w:rsidRDefault="003A75A9" w:rsidP="00AD3A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7824">
        <w:rPr>
          <w:rFonts w:ascii="Times New Roman" w:hAnsi="Times New Roman" w:cs="Times New Roman"/>
          <w:b/>
          <w:sz w:val="24"/>
          <w:szCs w:val="24"/>
        </w:rPr>
        <w:t>Результаты   уровня  оценки функциональной грамотности педагогов в 2021  году  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7824">
        <w:rPr>
          <w:rFonts w:ascii="Times New Roman" w:hAnsi="Times New Roman" w:cs="Times New Roman"/>
          <w:b/>
          <w:sz w:val="24"/>
          <w:szCs w:val="24"/>
        </w:rPr>
        <w:t>%</w:t>
      </w:r>
    </w:p>
    <w:p w:rsidR="008E7C38" w:rsidRPr="00D17824" w:rsidRDefault="008E7C38" w:rsidP="00AD3A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E7C38" w:rsidRPr="00D17824" w:rsidRDefault="008E7C38" w:rsidP="00AD3A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782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 wp14:anchorId="55089E85" wp14:editId="46B62B3C">
            <wp:extent cx="6362700" cy="1743075"/>
            <wp:effectExtent l="0" t="0" r="19050" b="9525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8E7C38" w:rsidRPr="00D17824" w:rsidRDefault="008E7C38" w:rsidP="00AD3A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78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Показатели среднего балла  оценки функциональной грамотности педагогов в 2021  году  </w:t>
      </w:r>
    </w:p>
    <w:tbl>
      <w:tblPr>
        <w:tblStyle w:val="a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094"/>
        <w:gridCol w:w="2166"/>
        <w:gridCol w:w="1702"/>
        <w:gridCol w:w="2038"/>
        <w:gridCol w:w="1659"/>
        <w:gridCol w:w="1412"/>
      </w:tblGrid>
      <w:tr w:rsidR="008E7C38" w:rsidRPr="00D17824" w:rsidTr="008E7C38">
        <w:trPr>
          <w:trHeight w:val="1087"/>
        </w:trPr>
        <w:tc>
          <w:tcPr>
            <w:tcW w:w="1094" w:type="dxa"/>
          </w:tcPr>
          <w:p w:rsidR="008E7C38" w:rsidRPr="00D17824" w:rsidRDefault="008E7C38" w:rsidP="00AD3AF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</w:tcPr>
          <w:p w:rsidR="008E7C38" w:rsidRPr="00D17824" w:rsidRDefault="008E7C38" w:rsidP="00AD3AF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Функциональная грамотность </w:t>
            </w:r>
          </w:p>
        </w:tc>
        <w:tc>
          <w:tcPr>
            <w:tcW w:w="1702" w:type="dxa"/>
          </w:tcPr>
          <w:p w:rsidR="008E7C38" w:rsidRPr="00D17824" w:rsidRDefault="008E7C38" w:rsidP="00AD3AF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Финансовая грамотность </w:t>
            </w:r>
          </w:p>
        </w:tc>
        <w:tc>
          <w:tcPr>
            <w:tcW w:w="2038" w:type="dxa"/>
          </w:tcPr>
          <w:p w:rsidR="008E7C38" w:rsidRPr="00D17824" w:rsidRDefault="008E7C38" w:rsidP="00AD3AF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Математическая грамотность </w:t>
            </w:r>
          </w:p>
        </w:tc>
        <w:tc>
          <w:tcPr>
            <w:tcW w:w="1659" w:type="dxa"/>
          </w:tcPr>
          <w:p w:rsidR="008E7C38" w:rsidRPr="00D17824" w:rsidRDefault="008E7C38" w:rsidP="00AD3AF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Естественно-научная грамотность </w:t>
            </w:r>
          </w:p>
        </w:tc>
        <w:tc>
          <w:tcPr>
            <w:tcW w:w="1412" w:type="dxa"/>
          </w:tcPr>
          <w:p w:rsidR="008E7C38" w:rsidRPr="00D17824" w:rsidRDefault="008E7C38" w:rsidP="00AD3AF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Читательская грамотность </w:t>
            </w:r>
          </w:p>
        </w:tc>
      </w:tr>
      <w:tr w:rsidR="008E7C38" w:rsidRPr="00D17824" w:rsidTr="008E7C38">
        <w:trPr>
          <w:trHeight w:val="536"/>
        </w:trPr>
        <w:tc>
          <w:tcPr>
            <w:tcW w:w="1094" w:type="dxa"/>
          </w:tcPr>
          <w:p w:rsidR="008E7C38" w:rsidRPr="00D17824" w:rsidRDefault="008E7C38" w:rsidP="00AD3AF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кол-во баллов </w:t>
            </w:r>
          </w:p>
        </w:tc>
        <w:tc>
          <w:tcPr>
            <w:tcW w:w="2166" w:type="dxa"/>
          </w:tcPr>
          <w:p w:rsidR="008E7C38" w:rsidRPr="00D17824" w:rsidRDefault="008E7C38" w:rsidP="00AD3AF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10,86 </w:t>
            </w:r>
          </w:p>
        </w:tc>
        <w:tc>
          <w:tcPr>
            <w:tcW w:w="1702" w:type="dxa"/>
          </w:tcPr>
          <w:p w:rsidR="008E7C38" w:rsidRPr="00D17824" w:rsidRDefault="008E7C38" w:rsidP="00AD3AF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0,79</w:t>
            </w:r>
          </w:p>
        </w:tc>
        <w:tc>
          <w:tcPr>
            <w:tcW w:w="2038" w:type="dxa"/>
          </w:tcPr>
          <w:p w:rsidR="008E7C38" w:rsidRPr="00D17824" w:rsidRDefault="008E7C38" w:rsidP="00AD3AF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0,84 </w:t>
            </w:r>
          </w:p>
        </w:tc>
        <w:tc>
          <w:tcPr>
            <w:tcW w:w="1659" w:type="dxa"/>
          </w:tcPr>
          <w:p w:rsidR="008E7C38" w:rsidRPr="00D17824" w:rsidRDefault="008E7C38" w:rsidP="00AD3AF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0,52 </w:t>
            </w:r>
          </w:p>
        </w:tc>
        <w:tc>
          <w:tcPr>
            <w:tcW w:w="1412" w:type="dxa"/>
          </w:tcPr>
          <w:p w:rsidR="008E7C38" w:rsidRPr="00D17824" w:rsidRDefault="008E7C38" w:rsidP="00AD3AF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0,84</w:t>
            </w:r>
          </w:p>
        </w:tc>
      </w:tr>
      <w:tr w:rsidR="008E7C38" w:rsidRPr="00D17824" w:rsidTr="008E7C38">
        <w:trPr>
          <w:trHeight w:val="283"/>
        </w:trPr>
        <w:tc>
          <w:tcPr>
            <w:tcW w:w="1094" w:type="dxa"/>
          </w:tcPr>
          <w:p w:rsidR="008E7C38" w:rsidRPr="00D17824" w:rsidRDefault="008E7C38" w:rsidP="00AD3AF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уровень </w:t>
            </w:r>
          </w:p>
        </w:tc>
        <w:tc>
          <w:tcPr>
            <w:tcW w:w="2166" w:type="dxa"/>
          </w:tcPr>
          <w:p w:rsidR="008E7C38" w:rsidRPr="00D17824" w:rsidRDefault="008E7C38" w:rsidP="00AD3AF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выше среднего </w:t>
            </w:r>
          </w:p>
        </w:tc>
        <w:tc>
          <w:tcPr>
            <w:tcW w:w="1702" w:type="dxa"/>
          </w:tcPr>
          <w:p w:rsidR="008E7C38" w:rsidRPr="00D17824" w:rsidRDefault="008E7C38" w:rsidP="00AD3AF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высокий </w:t>
            </w:r>
          </w:p>
        </w:tc>
        <w:tc>
          <w:tcPr>
            <w:tcW w:w="2038" w:type="dxa"/>
          </w:tcPr>
          <w:p w:rsidR="008E7C38" w:rsidRPr="00D17824" w:rsidRDefault="008E7C38" w:rsidP="00AD3AF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высокий </w:t>
            </w:r>
          </w:p>
        </w:tc>
        <w:tc>
          <w:tcPr>
            <w:tcW w:w="1659" w:type="dxa"/>
          </w:tcPr>
          <w:p w:rsidR="008E7C38" w:rsidRPr="00D17824" w:rsidRDefault="008E7C38" w:rsidP="00AD3AF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средний </w:t>
            </w:r>
          </w:p>
        </w:tc>
        <w:tc>
          <w:tcPr>
            <w:tcW w:w="1412" w:type="dxa"/>
          </w:tcPr>
          <w:p w:rsidR="008E7C38" w:rsidRPr="00D17824" w:rsidRDefault="008E7C38" w:rsidP="00AD3AF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высокий </w:t>
            </w:r>
          </w:p>
        </w:tc>
      </w:tr>
    </w:tbl>
    <w:p w:rsidR="008E7C38" w:rsidRPr="00D17824" w:rsidRDefault="008E7C38" w:rsidP="00AD3A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78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функциональной грамотности  педагогов свидетельствует  о необходимости  совершенствования естественно-научной грамотности педагогов. Общий уровень  функциональной грамотности педагогов  выше среднего. </w:t>
      </w:r>
    </w:p>
    <w:p w:rsidR="008E7C38" w:rsidRPr="00D17824" w:rsidRDefault="008E7C38" w:rsidP="00AD3A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78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оценки мотивации педагогических работников </w:t>
      </w:r>
    </w:p>
    <w:p w:rsidR="008E7C38" w:rsidRPr="00D17824" w:rsidRDefault="008E7C38" w:rsidP="00AD3A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E7C38" w:rsidRPr="00D17824" w:rsidRDefault="008E7C38" w:rsidP="00AD3A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782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55A56B3F" wp14:editId="4610308B">
            <wp:extent cx="6372225" cy="1457325"/>
            <wp:effectExtent l="0" t="0" r="9525" b="9525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8E7C38" w:rsidRPr="00D17824" w:rsidRDefault="008E7C38" w:rsidP="00AD3A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E7C38" w:rsidRPr="00D17824" w:rsidRDefault="008E7C38" w:rsidP="00AD3A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0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8653"/>
        <w:gridCol w:w="772"/>
      </w:tblGrid>
      <w:tr w:rsidR="008E7C38" w:rsidRPr="00D17824" w:rsidTr="008B28F4">
        <w:trPr>
          <w:trHeight w:val="419"/>
        </w:trPr>
        <w:tc>
          <w:tcPr>
            <w:tcW w:w="630" w:type="dxa"/>
            <w:shd w:val="clear" w:color="auto" w:fill="auto"/>
            <w:noWrap/>
            <w:vAlign w:val="bottom"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653" w:type="dxa"/>
            <w:shd w:val="clear" w:color="auto" w:fill="auto"/>
            <w:noWrap/>
            <w:vAlign w:val="bottom"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Параметры </w:t>
            </w:r>
          </w:p>
        </w:tc>
        <w:tc>
          <w:tcPr>
            <w:tcW w:w="772" w:type="dxa"/>
            <w:shd w:val="clear" w:color="auto" w:fill="auto"/>
            <w:noWrap/>
            <w:vAlign w:val="bottom"/>
          </w:tcPr>
          <w:p w:rsidR="008E7C38" w:rsidRPr="00D17824" w:rsidRDefault="008E7C38" w:rsidP="00AD3AF6">
            <w:pPr>
              <w:spacing w:after="0" w:line="240" w:lineRule="auto"/>
              <w:ind w:left="-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ср.</w:t>
            </w:r>
          </w:p>
          <w:p w:rsidR="008E7C38" w:rsidRPr="00D17824" w:rsidRDefault="008E7C38" w:rsidP="00AD3AF6">
            <w:pPr>
              <w:spacing w:after="0" w:line="240" w:lineRule="auto"/>
              <w:ind w:left="-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</w:p>
        </w:tc>
      </w:tr>
      <w:tr w:rsidR="008E7C38" w:rsidRPr="00D17824" w:rsidTr="008B28F4">
        <w:trPr>
          <w:trHeight w:val="419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53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от учителей результаты инновационной деятельности четко определены</w:t>
            </w:r>
          </w:p>
        </w:tc>
        <w:tc>
          <w:tcPr>
            <w:tcW w:w="772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5,75</w:t>
            </w:r>
          </w:p>
        </w:tc>
      </w:tr>
      <w:tr w:rsidR="008E7C38" w:rsidRPr="00D17824" w:rsidTr="008B28F4">
        <w:trPr>
          <w:trHeight w:val="419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53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 результаты известны каждому учителю</w:t>
            </w:r>
          </w:p>
        </w:tc>
        <w:tc>
          <w:tcPr>
            <w:tcW w:w="772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E7C38" w:rsidRPr="00D17824" w:rsidTr="008B28F4">
        <w:trPr>
          <w:trHeight w:val="419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53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Существуют вознаграждения за достижение высоких результатов </w:t>
            </w:r>
          </w:p>
        </w:tc>
        <w:tc>
          <w:tcPr>
            <w:tcW w:w="772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8,05</w:t>
            </w:r>
          </w:p>
        </w:tc>
      </w:tr>
      <w:tr w:rsidR="008E7C38" w:rsidRPr="00D17824" w:rsidTr="008B28F4">
        <w:trPr>
          <w:trHeight w:val="419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53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вознаграждения известны каждому учителю</w:t>
            </w:r>
          </w:p>
        </w:tc>
        <w:tc>
          <w:tcPr>
            <w:tcW w:w="772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8E7C38" w:rsidRPr="00D17824" w:rsidTr="008B28F4">
        <w:trPr>
          <w:trHeight w:val="419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8653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Вознаграждения имеют ценность </w:t>
            </w:r>
          </w:p>
        </w:tc>
        <w:tc>
          <w:tcPr>
            <w:tcW w:w="772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7,06</w:t>
            </w:r>
          </w:p>
        </w:tc>
      </w:tr>
      <w:tr w:rsidR="008E7C38" w:rsidRPr="00D17824" w:rsidTr="008B28F4">
        <w:trPr>
          <w:trHeight w:val="419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53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Отношение к учителю зависит от его активности в инновационной деятельности </w:t>
            </w:r>
          </w:p>
        </w:tc>
        <w:tc>
          <w:tcPr>
            <w:tcW w:w="772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</w:tr>
      <w:tr w:rsidR="008E7C38" w:rsidRPr="00D17824" w:rsidTr="008B28F4">
        <w:trPr>
          <w:trHeight w:val="419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53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контроля и экспертизы обеспечивает объективную оценку работы</w:t>
            </w:r>
          </w:p>
        </w:tc>
        <w:tc>
          <w:tcPr>
            <w:tcW w:w="772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6,35</w:t>
            </w:r>
          </w:p>
        </w:tc>
      </w:tr>
      <w:tr w:rsidR="008E7C38" w:rsidRPr="00D17824" w:rsidTr="008B28F4">
        <w:trPr>
          <w:trHeight w:val="419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53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каждый учитель уверен в объективной оценке результатов его работы</w:t>
            </w:r>
          </w:p>
        </w:tc>
        <w:tc>
          <w:tcPr>
            <w:tcW w:w="772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</w:tr>
      <w:tr w:rsidR="008E7C38" w:rsidRPr="00D17824" w:rsidTr="008B28F4">
        <w:trPr>
          <w:trHeight w:val="419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53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Положительные результаты работы участников инновационной деятельности будут обязательно известны всему профессиональному сообществу ОУ</w:t>
            </w:r>
          </w:p>
        </w:tc>
        <w:tc>
          <w:tcPr>
            <w:tcW w:w="772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7,35</w:t>
            </w:r>
          </w:p>
        </w:tc>
      </w:tr>
      <w:tr w:rsidR="008E7C38" w:rsidRPr="00D17824" w:rsidTr="008B28F4">
        <w:trPr>
          <w:trHeight w:val="419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53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Получаемые вознаграждения соответствуют результатам труда в реализации инновационных проектов</w:t>
            </w:r>
          </w:p>
        </w:tc>
        <w:tc>
          <w:tcPr>
            <w:tcW w:w="772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6,25</w:t>
            </w:r>
          </w:p>
        </w:tc>
      </w:tr>
      <w:tr w:rsidR="008E7C38" w:rsidRPr="00D17824" w:rsidTr="008B28F4">
        <w:trPr>
          <w:trHeight w:val="419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53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не сомневаются в справедливости распределения вознаграждения</w:t>
            </w:r>
          </w:p>
        </w:tc>
        <w:tc>
          <w:tcPr>
            <w:tcW w:w="772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</w:tr>
      <w:tr w:rsidR="008E7C38" w:rsidRPr="00D17824" w:rsidTr="008B28F4">
        <w:trPr>
          <w:trHeight w:val="419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653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не сомневаются, что ожидаемые от них результаты соответствуют их возможностям</w:t>
            </w:r>
          </w:p>
        </w:tc>
        <w:tc>
          <w:tcPr>
            <w:tcW w:w="772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6,65</w:t>
            </w:r>
          </w:p>
        </w:tc>
      </w:tr>
      <w:tr w:rsidR="008E7C38" w:rsidRPr="00D17824" w:rsidTr="008B28F4">
        <w:trPr>
          <w:trHeight w:val="419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653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ожидаемых результатов не требует постоянного чрезмерного напряжения</w:t>
            </w:r>
          </w:p>
        </w:tc>
        <w:tc>
          <w:tcPr>
            <w:tcW w:w="772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3,65</w:t>
            </w:r>
          </w:p>
        </w:tc>
      </w:tr>
      <w:tr w:rsidR="008E7C38" w:rsidRPr="00D17824" w:rsidTr="008B28F4">
        <w:trPr>
          <w:trHeight w:val="419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653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не сомневаются, что существуют необходимые для достижения ожидаемых результатов условия</w:t>
            </w:r>
          </w:p>
        </w:tc>
        <w:tc>
          <w:tcPr>
            <w:tcW w:w="772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8E7C38" w:rsidRPr="00D17824" w:rsidTr="008B28F4">
        <w:trPr>
          <w:trHeight w:val="419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653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работы учителя испытывают положительные эмоции чаще, чем отрицательные</w:t>
            </w:r>
          </w:p>
        </w:tc>
        <w:tc>
          <w:tcPr>
            <w:tcW w:w="772" w:type="dxa"/>
            <w:shd w:val="clear" w:color="auto" w:fill="auto"/>
            <w:noWrap/>
            <w:vAlign w:val="bottom"/>
            <w:hideMark/>
          </w:tcPr>
          <w:p w:rsidR="008E7C38" w:rsidRPr="00D17824" w:rsidRDefault="008E7C38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</w:tr>
    </w:tbl>
    <w:p w:rsidR="008E7C38" w:rsidRPr="00D17824" w:rsidRDefault="008E7C38" w:rsidP="00AD3A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78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Результаты  мотивации педагогических работников  можно интерпретировать как средние.  На основе полученных результатов  прослеживается  профиль мотивационной среды, в которой: наиболее благоприятными факторами являются  признание в педагогическом сообществе  и вознаграждение за достижение высоких результатов,  ценность вознаграждения ,  а также определены демотивирующий фактор – чрезмерное напряжение для достижения ожидаемых результатов.</w:t>
      </w:r>
    </w:p>
    <w:p w:rsidR="00060E68" w:rsidRDefault="00656B81" w:rsidP="00AD3AF6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DD08CB" w:rsidRPr="00D17824">
        <w:rPr>
          <w:rFonts w:ascii="Times New Roman" w:hAnsi="Times New Roman" w:cs="Times New Roman"/>
          <w:sz w:val="24"/>
          <w:szCs w:val="24"/>
        </w:rPr>
        <w:t xml:space="preserve">се  </w:t>
      </w:r>
      <w:r>
        <w:rPr>
          <w:rFonts w:ascii="Times New Roman" w:hAnsi="Times New Roman" w:cs="Times New Roman"/>
          <w:sz w:val="24"/>
          <w:szCs w:val="24"/>
        </w:rPr>
        <w:t xml:space="preserve">педагогические  работники </w:t>
      </w:r>
      <w:r w:rsidRPr="00656B81">
        <w:rPr>
          <w:rFonts w:ascii="Times New Roman" w:hAnsi="Times New Roman" w:cs="Times New Roman"/>
          <w:sz w:val="24"/>
          <w:szCs w:val="24"/>
        </w:rPr>
        <w:t xml:space="preserve">  </w:t>
      </w:r>
      <w:r w:rsidR="00DD08CB" w:rsidRPr="00D17824">
        <w:rPr>
          <w:rFonts w:ascii="Times New Roman" w:hAnsi="Times New Roman" w:cs="Times New Roman"/>
          <w:sz w:val="24"/>
          <w:szCs w:val="24"/>
        </w:rPr>
        <w:t>соответствуют квалификационным требованиям профстандарта «Педагог».</w:t>
      </w:r>
    </w:p>
    <w:p w:rsidR="00656B81" w:rsidRPr="00D17824" w:rsidRDefault="00656B81" w:rsidP="00AD3A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В целях повышения качества образовательной деятельности в Учреждении проводится целенаправленная кадровая политика, основная цель которой – обеспечение оптимального баланса процессов обновления и сохранения численного и качественного состава кадров в его развитии, в соответствии потребностями Учреждения. Кадровое обеспечение является одним из условий, которое определяет качество подготовки учащихся.</w:t>
      </w:r>
    </w:p>
    <w:p w:rsidR="00656B81" w:rsidRPr="00D17824" w:rsidRDefault="00656B81" w:rsidP="00AD3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17824">
        <w:rPr>
          <w:rFonts w:ascii="Times New Roman" w:hAnsi="Times New Roman" w:cs="Times New Roman"/>
          <w:sz w:val="24"/>
          <w:szCs w:val="24"/>
          <w:u w:val="single"/>
        </w:rPr>
        <w:t>Оценка кадрового обеспечения Учреждения показывает:</w:t>
      </w:r>
    </w:p>
    <w:p w:rsidR="00656B81" w:rsidRPr="00D17824" w:rsidRDefault="00656B81" w:rsidP="00AD3AF6">
      <w:pPr>
        <w:pStyle w:val="a9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образовательная деятельность обеспечена квалифицированным профессиональным педагогическим составом  (% педагогов имеют высшую и первую квалификационные категории);</w:t>
      </w:r>
    </w:p>
    <w:p w:rsidR="00656B81" w:rsidRPr="00D17824" w:rsidRDefault="00656B81" w:rsidP="00AD3AF6">
      <w:pPr>
        <w:pStyle w:val="a9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создана устойчивая целевая кадровая система, в которой осуществляется подготовка новых кадров из числа собственных выпускников (на момент самобследования в Учреждении работают 8 выпускников);</w:t>
      </w:r>
    </w:p>
    <w:p w:rsidR="00656B81" w:rsidRPr="00D17824" w:rsidRDefault="00656B81" w:rsidP="00AD3AF6">
      <w:pPr>
        <w:pStyle w:val="a9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кадровый потенциал динамично развивается на основе целенаправленной работы по </w:t>
      </w:r>
      <w:hyperlink r:id="rId37" w:anchor="/document/16/4019/" w:history="1">
        <w:r w:rsidRPr="00D17824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повышению квалификации педагогов</w:t>
        </w:r>
      </w:hyperlink>
      <w:r w:rsidRPr="00D17824">
        <w:rPr>
          <w:rFonts w:ascii="Times New Roman" w:hAnsi="Times New Roman" w:cs="Times New Roman"/>
          <w:sz w:val="24"/>
          <w:szCs w:val="24"/>
        </w:rPr>
        <w:t xml:space="preserve"> на курсах повышения квалификации в учреждениях дополнительного профессионального образования и на базе  Учреждения,  на  внутришкольных семинарах.</w:t>
      </w:r>
    </w:p>
    <w:p w:rsidR="00F47753" w:rsidRPr="00656B81" w:rsidRDefault="00060E68" w:rsidP="00AD3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b/>
          <w:sz w:val="24"/>
          <w:szCs w:val="24"/>
        </w:rPr>
        <w:t>2.7.</w:t>
      </w:r>
      <w:r w:rsidR="0036745B" w:rsidRPr="00D178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6745B" w:rsidRPr="00656B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учебно-методического и библиотечно-информационного обеспечения</w:t>
      </w:r>
    </w:p>
    <w:p w:rsidR="00325A3B" w:rsidRDefault="0036745B" w:rsidP="00AD3AF6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56B81">
        <w:rPr>
          <w:rFonts w:ascii="Times New Roman" w:hAnsi="Times New Roman" w:cs="Times New Roman"/>
          <w:sz w:val="24"/>
          <w:szCs w:val="24"/>
        </w:rPr>
        <w:t>Общая характеристика:</w:t>
      </w:r>
      <w:r w:rsidR="00325A3B" w:rsidRPr="00656B81">
        <w:rPr>
          <w:rFonts w:ascii="Times New Roman" w:hAnsi="Times New Roman" w:cs="Times New Roman"/>
          <w:sz w:val="24"/>
          <w:szCs w:val="24"/>
        </w:rPr>
        <w:t xml:space="preserve"> объем учебного фонда </w:t>
      </w:r>
      <w:r w:rsidR="00F672F0" w:rsidRPr="00656B81">
        <w:rPr>
          <w:rFonts w:ascii="Times New Roman" w:hAnsi="Times New Roman" w:cs="Times New Roman"/>
          <w:sz w:val="24"/>
          <w:szCs w:val="24"/>
        </w:rPr>
        <w:t xml:space="preserve">7520  единиц,   6340 </w:t>
      </w:r>
      <w:r w:rsidR="00325A3B" w:rsidRPr="00656B81">
        <w:rPr>
          <w:rFonts w:ascii="Times New Roman" w:hAnsi="Times New Roman" w:cs="Times New Roman"/>
          <w:sz w:val="24"/>
          <w:szCs w:val="24"/>
        </w:rPr>
        <w:t>еди</w:t>
      </w:r>
      <w:r w:rsidR="00D824F1" w:rsidRPr="00656B81">
        <w:rPr>
          <w:rFonts w:ascii="Times New Roman" w:hAnsi="Times New Roman" w:cs="Times New Roman"/>
          <w:sz w:val="24"/>
          <w:szCs w:val="24"/>
        </w:rPr>
        <w:t xml:space="preserve">ницы  </w:t>
      </w:r>
      <w:r w:rsidR="00F672F0" w:rsidRPr="00656B81">
        <w:rPr>
          <w:rFonts w:ascii="Times New Roman" w:hAnsi="Times New Roman" w:cs="Times New Roman"/>
          <w:sz w:val="24"/>
          <w:szCs w:val="24"/>
        </w:rPr>
        <w:t>федерального перечня, 1180</w:t>
      </w:r>
      <w:r w:rsidR="00D824F1" w:rsidRPr="00656B81">
        <w:rPr>
          <w:rFonts w:ascii="Times New Roman" w:hAnsi="Times New Roman" w:cs="Times New Roman"/>
          <w:sz w:val="24"/>
          <w:szCs w:val="24"/>
        </w:rPr>
        <w:t xml:space="preserve"> </w:t>
      </w:r>
      <w:r w:rsidR="00325A3B" w:rsidRPr="00656B81">
        <w:rPr>
          <w:rFonts w:ascii="Times New Roman" w:hAnsi="Times New Roman" w:cs="Times New Roman"/>
          <w:sz w:val="24"/>
          <w:szCs w:val="24"/>
        </w:rPr>
        <w:t xml:space="preserve"> единиц регионального перечня, книгообеспеченность – 100 </w:t>
      </w:r>
      <w:r w:rsidR="00325A3B" w:rsidRPr="00D17824">
        <w:rPr>
          <w:rFonts w:ascii="Times New Roman" w:hAnsi="Times New Roman" w:cs="Times New Roman"/>
          <w:sz w:val="24"/>
          <w:szCs w:val="24"/>
        </w:rPr>
        <w:t xml:space="preserve">процентов,  обращаемость – 3578 единиц в год.  </w:t>
      </w:r>
      <w:r w:rsidR="00D824F1" w:rsidRPr="00D17824">
        <w:rPr>
          <w:rFonts w:ascii="Times New Roman" w:hAnsi="Times New Roman" w:cs="Times New Roman"/>
          <w:sz w:val="24"/>
          <w:szCs w:val="24"/>
        </w:rPr>
        <w:t xml:space="preserve"> Уменьшение  объема учебного фонда объясняется переходом на обучение по ФГОС СОО и списанием учебных пособий по ФК ГОС СОО. </w:t>
      </w:r>
      <w:r w:rsidR="00325A3B" w:rsidRPr="00D17824">
        <w:rPr>
          <w:rFonts w:ascii="Times New Roman" w:hAnsi="Times New Roman" w:cs="Times New Roman"/>
          <w:sz w:val="24"/>
          <w:szCs w:val="24"/>
        </w:rPr>
        <w:t>На о</w:t>
      </w:r>
      <w:r w:rsidR="00F672F0">
        <w:rPr>
          <w:rFonts w:ascii="Times New Roman" w:hAnsi="Times New Roman" w:cs="Times New Roman"/>
          <w:sz w:val="24"/>
          <w:szCs w:val="24"/>
        </w:rPr>
        <w:t>дного ученика приходится - 13,43</w:t>
      </w:r>
      <w:r w:rsidR="00325A3B" w:rsidRPr="00D17824">
        <w:rPr>
          <w:rFonts w:ascii="Times New Roman" w:hAnsi="Times New Roman" w:cs="Times New Roman"/>
          <w:sz w:val="24"/>
          <w:szCs w:val="24"/>
        </w:rPr>
        <w:t xml:space="preserve">  единиц учебников.</w:t>
      </w:r>
    </w:p>
    <w:p w:rsidR="003A75A9" w:rsidRDefault="003A75A9" w:rsidP="00AD3AF6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3A75A9" w:rsidRDefault="003A75A9" w:rsidP="00AD3AF6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3A75A9" w:rsidRDefault="003A75A9" w:rsidP="00AD3AF6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3A75A9" w:rsidRDefault="003A75A9" w:rsidP="00AD3AF6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3A75A9" w:rsidRPr="00D17824" w:rsidRDefault="003A75A9" w:rsidP="00AD3AF6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A3B" w:rsidRPr="00D17824" w:rsidRDefault="00325A3B" w:rsidP="00AD3AF6">
      <w:pPr>
        <w:pStyle w:val="ParagraphStyle"/>
        <w:tabs>
          <w:tab w:val="left" w:pos="15451"/>
        </w:tabs>
        <w:ind w:right="142"/>
        <w:jc w:val="center"/>
        <w:rPr>
          <w:rFonts w:ascii="Times New Roman" w:hAnsi="Times New Roman" w:cs="Times New Roman"/>
          <w:i/>
          <w:u w:val="single"/>
        </w:rPr>
      </w:pPr>
      <w:r w:rsidRPr="00D17824">
        <w:rPr>
          <w:rFonts w:ascii="Times New Roman" w:hAnsi="Times New Roman" w:cs="Times New Roman"/>
          <w:i/>
          <w:u w:val="single"/>
        </w:rPr>
        <w:t>Сведения о фонде уче</w:t>
      </w:r>
      <w:r w:rsidR="00D7418A" w:rsidRPr="00D17824">
        <w:rPr>
          <w:rFonts w:ascii="Times New Roman" w:hAnsi="Times New Roman" w:cs="Times New Roman"/>
          <w:i/>
          <w:u w:val="single"/>
        </w:rPr>
        <w:t>бников в динамике</w:t>
      </w:r>
    </w:p>
    <w:p w:rsidR="00325A3B" w:rsidRPr="00D17824" w:rsidRDefault="00325A3B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76232A78" wp14:editId="3E2145F7">
            <wp:extent cx="6334125" cy="1533525"/>
            <wp:effectExtent l="0" t="0" r="9525" b="9525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325A3B" w:rsidRPr="00D17824" w:rsidRDefault="00325A3B" w:rsidP="00AD3AF6">
      <w:pPr>
        <w:pStyle w:val="ParagraphStyle"/>
        <w:tabs>
          <w:tab w:val="left" w:pos="15451"/>
        </w:tabs>
        <w:ind w:right="142"/>
        <w:jc w:val="center"/>
        <w:rPr>
          <w:rFonts w:ascii="Times New Roman" w:hAnsi="Times New Roman" w:cs="Times New Roman"/>
          <w:i/>
          <w:u w:val="single"/>
        </w:rPr>
      </w:pPr>
      <w:r w:rsidRPr="00D17824">
        <w:rPr>
          <w:rFonts w:ascii="Times New Roman" w:hAnsi="Times New Roman" w:cs="Times New Roman"/>
          <w:i/>
          <w:u w:val="single"/>
        </w:rPr>
        <w:t>Общее количество библиотечного фонда, подлежащего инвентарно</w:t>
      </w:r>
      <w:r w:rsidR="00D7418A" w:rsidRPr="00D17824">
        <w:rPr>
          <w:rFonts w:ascii="Times New Roman" w:hAnsi="Times New Roman" w:cs="Times New Roman"/>
          <w:i/>
          <w:u w:val="single"/>
        </w:rPr>
        <w:t>му учету</w:t>
      </w:r>
    </w:p>
    <w:p w:rsidR="00060E68" w:rsidRPr="00D17824" w:rsidRDefault="00AD3AF6" w:rsidP="00AD3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1D85DEB0" wp14:editId="33BCC42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6381750" cy="1752600"/>
            <wp:effectExtent l="0" t="0" r="19050" b="19050"/>
            <wp:wrapSquare wrapText="bothSides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745B" w:rsidRPr="00D17824">
        <w:rPr>
          <w:rFonts w:ascii="Times New Roman" w:hAnsi="Times New Roman" w:cs="Times New Roman"/>
          <w:sz w:val="24"/>
          <w:szCs w:val="24"/>
        </w:rPr>
        <w:t>Фонд библиотеки соответствует требованиям ФГОС, учебники фонда входят в федеральный перечень, утвержденный  </w:t>
      </w:r>
      <w:hyperlink r:id="rId40" w:anchor="/document/97/476512/" w:history="1">
        <w:r w:rsidR="0036745B" w:rsidRPr="00656B81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приказом Минпросвещения России о </w:t>
        </w:r>
        <w:r w:rsidR="000E31F3" w:rsidRPr="00656B81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от 20.05.2020 N 254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деятельность" (Зарегистрировано в Минюсте России </w:t>
        </w:r>
        <w:r w:rsidR="00656B81" w:rsidRPr="00656B81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</w:t>
        </w:r>
        <w:r w:rsidR="000E31F3" w:rsidRPr="00656B81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14.09.2020 N 59808)</w:t>
        </w:r>
      </w:hyperlink>
      <w:r w:rsidR="0036745B" w:rsidRPr="00D17824">
        <w:rPr>
          <w:rFonts w:ascii="Times New Roman" w:hAnsi="Times New Roman" w:cs="Times New Roman"/>
          <w:sz w:val="24"/>
          <w:szCs w:val="24"/>
        </w:rPr>
        <w:t>.</w:t>
      </w:r>
      <w:r w:rsidR="00D7418A"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="0036745B" w:rsidRPr="00D17824">
        <w:rPr>
          <w:rFonts w:ascii="Times New Roman" w:hAnsi="Times New Roman" w:cs="Times New Roman"/>
          <w:sz w:val="24"/>
          <w:szCs w:val="24"/>
        </w:rPr>
        <w:t xml:space="preserve">Средний уровень посещаемости </w:t>
      </w:r>
      <w:r w:rsidR="00D7418A" w:rsidRPr="00D17824">
        <w:rPr>
          <w:rFonts w:ascii="Times New Roman" w:hAnsi="Times New Roman" w:cs="Times New Roman"/>
          <w:sz w:val="24"/>
          <w:szCs w:val="24"/>
        </w:rPr>
        <w:t xml:space="preserve">библиотеки – 30 человек в день. </w:t>
      </w:r>
      <w:r w:rsidR="0036745B" w:rsidRPr="00D17824">
        <w:rPr>
          <w:rFonts w:ascii="Times New Roman" w:hAnsi="Times New Roman" w:cs="Times New Roman"/>
          <w:sz w:val="24"/>
          <w:szCs w:val="24"/>
        </w:rPr>
        <w:t xml:space="preserve">Оснащенность библиотеки учебными пособиями достаточная. Отсутствует финансирование библиотеки на закупку периодических изданий и обновление </w:t>
      </w:r>
      <w:r w:rsidR="004744A0" w:rsidRPr="00D17824">
        <w:rPr>
          <w:rFonts w:ascii="Times New Roman" w:hAnsi="Times New Roman" w:cs="Times New Roman"/>
          <w:sz w:val="24"/>
          <w:szCs w:val="24"/>
        </w:rPr>
        <w:t>фонда художественной литературы   и помещение, оборудованное для читального зала.</w:t>
      </w:r>
    </w:p>
    <w:p w:rsidR="00F47753" w:rsidRPr="00D17824" w:rsidRDefault="0036745B" w:rsidP="00AD3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материально-технической базы</w:t>
      </w:r>
    </w:p>
    <w:p w:rsidR="0036745B" w:rsidRPr="00D17824" w:rsidRDefault="00E27A04" w:rsidP="00AD3AF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D17824">
        <w:rPr>
          <w:rFonts w:ascii="Times New Roman" w:hAnsi="Times New Roman" w:cs="Times New Roman"/>
          <w:sz w:val="24"/>
          <w:szCs w:val="24"/>
        </w:rPr>
        <w:t>Здание Учреждения адап</w:t>
      </w:r>
      <w:r w:rsidR="00D7418A" w:rsidRPr="00D17824">
        <w:rPr>
          <w:rFonts w:ascii="Times New Roman" w:hAnsi="Times New Roman" w:cs="Times New Roman"/>
          <w:sz w:val="24"/>
          <w:szCs w:val="24"/>
        </w:rPr>
        <w:t>тированное, 1940 года постройки</w:t>
      </w:r>
      <w:r w:rsidRPr="00D17824">
        <w:rPr>
          <w:rFonts w:ascii="Times New Roman" w:hAnsi="Times New Roman" w:cs="Times New Roman"/>
          <w:sz w:val="24"/>
          <w:szCs w:val="24"/>
        </w:rPr>
        <w:t xml:space="preserve">. Проведен  капитальный ремонт.  </w:t>
      </w:r>
      <w:r w:rsidR="0036745B" w:rsidRPr="00D17824">
        <w:rPr>
          <w:rFonts w:ascii="Times New Roman" w:hAnsi="Times New Roman" w:cs="Times New Roman"/>
          <w:sz w:val="24"/>
          <w:szCs w:val="24"/>
        </w:rPr>
        <w:t xml:space="preserve">Материально-техническое обеспечение позволяет реализовывать в полной мере  образовательные программы. В </w:t>
      </w:r>
      <w:r w:rsidR="00140D51" w:rsidRPr="00D17824">
        <w:rPr>
          <w:rFonts w:ascii="Times New Roman" w:hAnsi="Times New Roman" w:cs="Times New Roman"/>
          <w:sz w:val="24"/>
          <w:szCs w:val="24"/>
        </w:rPr>
        <w:t>Учреждении</w:t>
      </w:r>
      <w:r w:rsidR="008E7C38" w:rsidRPr="00D17824">
        <w:rPr>
          <w:rFonts w:ascii="Times New Roman" w:hAnsi="Times New Roman" w:cs="Times New Roman"/>
          <w:sz w:val="24"/>
          <w:szCs w:val="24"/>
        </w:rPr>
        <w:t xml:space="preserve"> 17  учебных кабинетов</w:t>
      </w:r>
      <w:r w:rsidR="00F47753" w:rsidRPr="00D17824">
        <w:rPr>
          <w:rFonts w:ascii="Times New Roman" w:hAnsi="Times New Roman" w:cs="Times New Roman"/>
          <w:sz w:val="24"/>
          <w:szCs w:val="24"/>
        </w:rPr>
        <w:t xml:space="preserve">, </w:t>
      </w:r>
      <w:r w:rsidR="0036745B" w:rsidRPr="00D17824">
        <w:rPr>
          <w:rFonts w:ascii="Times New Roman" w:hAnsi="Times New Roman" w:cs="Times New Roman"/>
          <w:sz w:val="24"/>
          <w:szCs w:val="24"/>
        </w:rPr>
        <w:t xml:space="preserve">из них </w:t>
      </w:r>
      <w:r w:rsidR="00F47753" w:rsidRPr="00D17824">
        <w:rPr>
          <w:rFonts w:ascii="Times New Roman" w:hAnsi="Times New Roman" w:cs="Times New Roman"/>
          <w:sz w:val="24"/>
          <w:szCs w:val="24"/>
        </w:rPr>
        <w:t xml:space="preserve">15 </w:t>
      </w:r>
      <w:r w:rsidR="0036745B" w:rsidRPr="00D17824">
        <w:rPr>
          <w:rFonts w:ascii="Times New Roman" w:hAnsi="Times New Roman" w:cs="Times New Roman"/>
          <w:sz w:val="24"/>
          <w:szCs w:val="24"/>
        </w:rPr>
        <w:t>оснащен</w:t>
      </w:r>
      <w:r w:rsidR="006F3FD5" w:rsidRPr="00D17824">
        <w:rPr>
          <w:rFonts w:ascii="Times New Roman" w:hAnsi="Times New Roman" w:cs="Times New Roman"/>
          <w:sz w:val="24"/>
          <w:szCs w:val="24"/>
        </w:rPr>
        <w:t xml:space="preserve">ы </w:t>
      </w:r>
      <w:r w:rsidR="0036745B" w:rsidRPr="00D17824">
        <w:rPr>
          <w:rFonts w:ascii="Times New Roman" w:hAnsi="Times New Roman" w:cs="Times New Roman"/>
          <w:sz w:val="24"/>
          <w:szCs w:val="24"/>
        </w:rPr>
        <w:t xml:space="preserve"> современной мульт</w:t>
      </w:r>
      <w:r w:rsidR="003B6785" w:rsidRPr="00D17824">
        <w:rPr>
          <w:rFonts w:ascii="Times New Roman" w:hAnsi="Times New Roman" w:cs="Times New Roman"/>
          <w:sz w:val="24"/>
          <w:szCs w:val="24"/>
        </w:rPr>
        <w:t>имедийной техникой.</w:t>
      </w:r>
    </w:p>
    <w:p w:rsidR="00D7418A" w:rsidRPr="00D17824" w:rsidRDefault="0036745B" w:rsidP="00AD3A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На первом этаже оборудованы столовая, пищеблок и спортивный зал.</w:t>
      </w:r>
      <w:r w:rsidR="003B6785" w:rsidRPr="00D17824">
        <w:rPr>
          <w:rFonts w:ascii="Times New Roman" w:hAnsi="Times New Roman" w:cs="Times New Roman"/>
          <w:sz w:val="24"/>
          <w:szCs w:val="24"/>
        </w:rPr>
        <w:t xml:space="preserve"> Актового зала нет. </w:t>
      </w:r>
      <w:r w:rsidR="00F47753" w:rsidRPr="00D17824">
        <w:rPr>
          <w:rFonts w:ascii="Times New Roman" w:hAnsi="Times New Roman" w:cs="Times New Roman"/>
          <w:sz w:val="24"/>
          <w:szCs w:val="24"/>
        </w:rPr>
        <w:t xml:space="preserve">Нуждается в   реконструкции </w:t>
      </w:r>
      <w:r w:rsidR="004744A0" w:rsidRPr="00D17824">
        <w:rPr>
          <w:rFonts w:ascii="Times New Roman" w:hAnsi="Times New Roman" w:cs="Times New Roman"/>
          <w:sz w:val="24"/>
          <w:szCs w:val="24"/>
        </w:rPr>
        <w:t xml:space="preserve">спортивная </w:t>
      </w:r>
      <w:r w:rsidR="00E27A04" w:rsidRPr="00D17824">
        <w:rPr>
          <w:rFonts w:ascii="Times New Roman" w:hAnsi="Times New Roman" w:cs="Times New Roman"/>
          <w:sz w:val="24"/>
          <w:szCs w:val="24"/>
        </w:rPr>
        <w:t xml:space="preserve">  площадк</w:t>
      </w:r>
      <w:r w:rsidR="004744A0" w:rsidRPr="00D17824">
        <w:rPr>
          <w:rFonts w:ascii="Times New Roman" w:hAnsi="Times New Roman" w:cs="Times New Roman"/>
          <w:sz w:val="24"/>
          <w:szCs w:val="24"/>
        </w:rPr>
        <w:t>а</w:t>
      </w:r>
      <w:r w:rsidR="00E27A04" w:rsidRPr="00D17824">
        <w:rPr>
          <w:rFonts w:ascii="Times New Roman" w:hAnsi="Times New Roman" w:cs="Times New Roman"/>
          <w:sz w:val="24"/>
          <w:szCs w:val="24"/>
        </w:rPr>
        <w:t>.</w:t>
      </w:r>
    </w:p>
    <w:p w:rsidR="00424A28" w:rsidRPr="00D17824" w:rsidRDefault="0036745B" w:rsidP="00AD3AF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17824">
        <w:rPr>
          <w:rFonts w:ascii="Times New Roman" w:hAnsi="Times New Roman" w:cs="Times New Roman"/>
          <w:sz w:val="24"/>
          <w:szCs w:val="24"/>
        </w:rPr>
        <w:t>Анализ </w:t>
      </w:r>
      <w:r w:rsidR="00E27A04"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Pr="00D17824">
        <w:rPr>
          <w:rFonts w:ascii="Times New Roman" w:hAnsi="Times New Roman" w:cs="Times New Roman"/>
          <w:sz w:val="24"/>
          <w:szCs w:val="24"/>
        </w:rPr>
        <w:t xml:space="preserve"> показателей указывает на то, что </w:t>
      </w:r>
      <w:r w:rsidR="00E27A04" w:rsidRPr="00D17824">
        <w:rPr>
          <w:rFonts w:ascii="Times New Roman" w:hAnsi="Times New Roman" w:cs="Times New Roman"/>
          <w:sz w:val="24"/>
          <w:szCs w:val="24"/>
        </w:rPr>
        <w:t xml:space="preserve">Учреждение  </w:t>
      </w:r>
      <w:r w:rsidRPr="00D17824">
        <w:rPr>
          <w:rFonts w:ascii="Times New Roman" w:hAnsi="Times New Roman" w:cs="Times New Roman"/>
          <w:sz w:val="24"/>
          <w:szCs w:val="24"/>
        </w:rPr>
        <w:t>имеет достаточную инфраструктуру, которая соответствует требованиям  </w:t>
      </w:r>
      <w:hyperlink r:id="rId41" w:anchor="/document/99/902256369/" w:history="1">
        <w:r w:rsidRPr="00D1782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СанПиН 2.4.2.2821-10</w:t>
        </w:r>
      </w:hyperlink>
      <w:r w:rsidRPr="00D17824">
        <w:rPr>
          <w:rFonts w:ascii="Times New Roman" w:hAnsi="Times New Roman" w:cs="Times New Roman"/>
          <w:sz w:val="24"/>
          <w:szCs w:val="24"/>
        </w:rPr>
        <w:t>  «Санитарно-эпидемиологические требования к условиям и организации обучения в общеобразовательных учреждениях» и позволяет  реализовывать образовательные программы в полном объеме в соответствии с ФГОС общего образования.</w:t>
      </w:r>
      <w:r w:rsidR="003B6785"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="00E27A04" w:rsidRPr="00D17824">
        <w:rPr>
          <w:rFonts w:ascii="Times New Roman" w:hAnsi="Times New Roman" w:cs="Times New Roman"/>
          <w:sz w:val="24"/>
          <w:szCs w:val="24"/>
        </w:rPr>
        <w:t xml:space="preserve">Учреждение  укомплектовано </w:t>
      </w:r>
      <w:r w:rsidRPr="00D17824">
        <w:rPr>
          <w:rFonts w:ascii="Times New Roman" w:hAnsi="Times New Roman" w:cs="Times New Roman"/>
          <w:sz w:val="24"/>
          <w:szCs w:val="24"/>
        </w:rPr>
        <w:t xml:space="preserve"> достаточным количеством педагогических и иных работников, которые имеют высокую квалификацию и регулярно проходят повышение квалификации, что п</w:t>
      </w:r>
      <w:r w:rsidR="00E27A04" w:rsidRPr="00D17824">
        <w:rPr>
          <w:rFonts w:ascii="Times New Roman" w:hAnsi="Times New Roman" w:cs="Times New Roman"/>
          <w:sz w:val="24"/>
          <w:szCs w:val="24"/>
        </w:rPr>
        <w:t xml:space="preserve">озволяет обеспечивать стабильность </w:t>
      </w:r>
      <w:r w:rsidRPr="00D17824">
        <w:rPr>
          <w:rFonts w:ascii="Times New Roman" w:hAnsi="Times New Roman" w:cs="Times New Roman"/>
          <w:sz w:val="24"/>
          <w:szCs w:val="24"/>
        </w:rPr>
        <w:t xml:space="preserve"> качественных результатов образовательных достижений </w:t>
      </w:r>
      <w:r w:rsidR="005A56DA" w:rsidRPr="00D17824">
        <w:rPr>
          <w:rFonts w:ascii="Times New Roman" w:hAnsi="Times New Roman" w:cs="Times New Roman"/>
          <w:sz w:val="24"/>
          <w:szCs w:val="24"/>
        </w:rPr>
        <w:t>учащихся</w:t>
      </w:r>
      <w:r w:rsidRPr="00D17824">
        <w:rPr>
          <w:rFonts w:ascii="Times New Roman" w:hAnsi="Times New Roman" w:cs="Times New Roman"/>
          <w:sz w:val="24"/>
          <w:szCs w:val="24"/>
        </w:rPr>
        <w:t>.</w:t>
      </w:r>
      <w:r w:rsidR="00424A28" w:rsidRPr="00D1782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424A28" w:rsidRPr="00D17824" w:rsidRDefault="00424A28" w:rsidP="00AD3A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8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выводы</w:t>
      </w:r>
    </w:p>
    <w:p w:rsidR="00424A28" w:rsidRPr="00D17824" w:rsidRDefault="005B6A1F" w:rsidP="00AD3AF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424A28"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Деятельность </w:t>
      </w:r>
      <w:r w:rsidR="000E31F3"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 </w:t>
      </w:r>
      <w:r w:rsidR="00424A28"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строится в соответствии с </w:t>
      </w:r>
      <w:hyperlink r:id="rId42" w:anchor="/document/99/902389617/" w:history="1">
        <w:r w:rsidR="00424A28" w:rsidRPr="00D1782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Федеральным законом от 29.12.2012 № 273-ФЗ</w:t>
        </w:r>
      </w:hyperlink>
      <w:r w:rsidR="00424A28"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> «Об образовании в Российской Федерации»</w:t>
      </w:r>
      <w:r w:rsidR="00052567"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 </w:t>
      </w:r>
      <w:r w:rsidR="008D6B18"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дополнениями</w:t>
      </w:r>
      <w:r w:rsidR="00052567"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</w:t>
      </w:r>
      <w:r w:rsidR="008D6B18" w:rsidRPr="00D17824">
        <w:t xml:space="preserve"> </w:t>
      </w:r>
      <w:r w:rsidR="008E7C38"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>31.07.2020</w:t>
      </w:r>
      <w:r w:rsidR="008D6B18"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052567"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4A28"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41598"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Республиканским законом  от   </w:t>
      </w:r>
      <w:r w:rsidR="00052567"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 июля 2013 года N 68-ЗРТ «Об образовании</w:t>
      </w:r>
      <w:r w:rsidR="00052567" w:rsidRPr="00D17824">
        <w:t xml:space="preserve"> </w:t>
      </w:r>
      <w:r w:rsidR="00052567"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Республике Татарстан»  (с изменениями на 21 июля 2020 года)</w:t>
      </w:r>
      <w:r w:rsidR="00841598"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6B18"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41598"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4A28" w:rsidRPr="00D17824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нормативно-правовой базой, программно-целевыми установками.</w:t>
      </w:r>
    </w:p>
    <w:p w:rsidR="00424A28" w:rsidRPr="00D17824" w:rsidRDefault="003B0BC5" w:rsidP="00AD3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2.</w:t>
      </w:r>
      <w:r w:rsidR="00424A28" w:rsidRPr="00D17824">
        <w:rPr>
          <w:rFonts w:ascii="Times New Roman" w:hAnsi="Times New Roman" w:cs="Times New Roman"/>
          <w:sz w:val="24"/>
          <w:szCs w:val="24"/>
        </w:rPr>
        <w:t xml:space="preserve">В МБОУ «Средняя школа № 153» работает квалифицированный педагогический коллектив, мотивированный на деятельность по развитию школы, умеющий на основе анализа и </w:t>
      </w:r>
      <w:r w:rsidR="00424A28" w:rsidRPr="00D17824">
        <w:rPr>
          <w:rFonts w:ascii="Times New Roman" w:hAnsi="Times New Roman" w:cs="Times New Roman"/>
          <w:sz w:val="24"/>
          <w:szCs w:val="24"/>
        </w:rPr>
        <w:lastRenderedPageBreak/>
        <w:t>структурирования возникающих трудностей выстроить перспективы развития в соответствии с уровнем требований общественности.</w:t>
      </w:r>
      <w:r w:rsidRPr="00D17824">
        <w:rPr>
          <w:rFonts w:ascii="Times New Roman" w:hAnsi="Times New Roman" w:cs="Times New Roman"/>
        </w:rPr>
        <w:t xml:space="preserve"> </w:t>
      </w:r>
      <w:r w:rsidRPr="00D17824">
        <w:rPr>
          <w:rFonts w:ascii="Times New Roman" w:hAnsi="Times New Roman" w:cs="Times New Roman"/>
          <w:sz w:val="24"/>
          <w:szCs w:val="24"/>
        </w:rPr>
        <w:t>Повышается профессиональный уровень педагогического коллектива школы через внедрение модели внутрифирменного повышения квалификации, курсы повышения квалификации, семинары, творческие встречи, мастер-классы и др.</w:t>
      </w:r>
    </w:p>
    <w:p w:rsidR="00424A28" w:rsidRPr="00D17824" w:rsidRDefault="003B0BC5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3.</w:t>
      </w:r>
      <w:r w:rsidR="00424A28" w:rsidRPr="00D17824">
        <w:rPr>
          <w:rFonts w:ascii="Times New Roman" w:hAnsi="Times New Roman" w:cs="Times New Roman"/>
          <w:sz w:val="24"/>
          <w:szCs w:val="24"/>
        </w:rPr>
        <w:t xml:space="preserve">Педагогический коллектив формирует целостную систему учебных универсальных действий, а также наращивает опыт самостоятельной деятельности и личной ответственности </w:t>
      </w:r>
      <w:r w:rsidR="005A56DA" w:rsidRPr="00D17824">
        <w:rPr>
          <w:rFonts w:ascii="Times New Roman" w:hAnsi="Times New Roman" w:cs="Times New Roman"/>
          <w:sz w:val="24"/>
          <w:szCs w:val="24"/>
        </w:rPr>
        <w:t>учащихся</w:t>
      </w:r>
      <w:r w:rsidR="00424A28" w:rsidRPr="00D17824">
        <w:rPr>
          <w:rFonts w:ascii="Times New Roman" w:hAnsi="Times New Roman" w:cs="Times New Roman"/>
          <w:sz w:val="24"/>
          <w:szCs w:val="24"/>
        </w:rPr>
        <w:t>, ключевые компетенции, определяющие современное качество содержания образовательных программ.</w:t>
      </w:r>
    </w:p>
    <w:p w:rsidR="00424A28" w:rsidRPr="00D17824" w:rsidRDefault="003B0BC5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4.</w:t>
      </w:r>
      <w:r w:rsidR="000E31F3" w:rsidRPr="00D17824">
        <w:rPr>
          <w:rFonts w:ascii="Times New Roman" w:hAnsi="Times New Roman" w:cs="Times New Roman"/>
          <w:sz w:val="24"/>
          <w:szCs w:val="24"/>
        </w:rPr>
        <w:t xml:space="preserve"> Учреждение </w:t>
      </w:r>
      <w:r w:rsidR="00424A28" w:rsidRPr="00D17824">
        <w:rPr>
          <w:rFonts w:ascii="Times New Roman" w:hAnsi="Times New Roman" w:cs="Times New Roman"/>
          <w:sz w:val="24"/>
          <w:szCs w:val="24"/>
        </w:rPr>
        <w:t xml:space="preserve"> обеспечивает качество образования реализацией компетентностного подхода, а также современных педагогических технологий, в том числе </w:t>
      </w:r>
      <w:r w:rsidR="00CA18ED" w:rsidRPr="00D17824">
        <w:rPr>
          <w:rFonts w:ascii="Times New Roman" w:hAnsi="Times New Roman" w:cs="Times New Roman"/>
          <w:sz w:val="24"/>
          <w:szCs w:val="24"/>
        </w:rPr>
        <w:t>информационно-коммуникационных.</w:t>
      </w:r>
      <w:r w:rsidR="00424A28" w:rsidRPr="00D17824">
        <w:rPr>
          <w:rFonts w:ascii="Times New Roman" w:hAnsi="Times New Roman" w:cs="Times New Roman"/>
          <w:sz w:val="24"/>
          <w:szCs w:val="24"/>
        </w:rPr>
        <w:t xml:space="preserve"> формирующей оценки образовательных результатов учащихся, и др.</w:t>
      </w:r>
    </w:p>
    <w:p w:rsidR="00424A28" w:rsidRPr="00D17824" w:rsidRDefault="003B0BC5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5.</w:t>
      </w:r>
      <w:r w:rsidR="00424A28" w:rsidRPr="00D17824">
        <w:rPr>
          <w:rFonts w:ascii="Times New Roman" w:hAnsi="Times New Roman" w:cs="Times New Roman"/>
          <w:sz w:val="24"/>
          <w:szCs w:val="24"/>
        </w:rPr>
        <w:t>Образовательные отношения в</w:t>
      </w:r>
      <w:r w:rsidR="000E31F3" w:rsidRPr="00D17824">
        <w:rPr>
          <w:rFonts w:ascii="Times New Roman" w:hAnsi="Times New Roman" w:cs="Times New Roman"/>
          <w:sz w:val="24"/>
          <w:szCs w:val="24"/>
        </w:rPr>
        <w:t xml:space="preserve"> Учреждении </w:t>
      </w:r>
      <w:r w:rsidR="00424A28" w:rsidRPr="00D17824">
        <w:rPr>
          <w:rFonts w:ascii="Times New Roman" w:hAnsi="Times New Roman" w:cs="Times New Roman"/>
          <w:sz w:val="24"/>
          <w:szCs w:val="24"/>
        </w:rPr>
        <w:t xml:space="preserve"> ориентированы не только на усвоение обучающимися предметных знаний, но и на развитие их личности, познавательных и творческих способностей, что является неотъемлемым фактором позитивной социализации.</w:t>
      </w:r>
    </w:p>
    <w:p w:rsidR="00424A28" w:rsidRPr="00D17824" w:rsidRDefault="003B0BC5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6.</w:t>
      </w:r>
      <w:r w:rsidR="00424A28" w:rsidRPr="00D17824">
        <w:rPr>
          <w:rFonts w:ascii="Times New Roman" w:hAnsi="Times New Roman" w:cs="Times New Roman"/>
          <w:sz w:val="24"/>
          <w:szCs w:val="24"/>
        </w:rPr>
        <w:t>Уровень подготовки выпускников основной и средней школы позволяет им продолжать образование в ССУЗ</w:t>
      </w:r>
      <w:r w:rsidR="008D6B18" w:rsidRPr="00D17824">
        <w:rPr>
          <w:rFonts w:ascii="Times New Roman" w:hAnsi="Times New Roman" w:cs="Times New Roman"/>
          <w:sz w:val="24"/>
          <w:szCs w:val="24"/>
        </w:rPr>
        <w:t>-</w:t>
      </w:r>
      <w:r w:rsidR="00424A28" w:rsidRPr="00D17824">
        <w:rPr>
          <w:rFonts w:ascii="Times New Roman" w:hAnsi="Times New Roman" w:cs="Times New Roman"/>
          <w:sz w:val="24"/>
          <w:szCs w:val="24"/>
        </w:rPr>
        <w:t>ах и ВУЗ</w:t>
      </w:r>
      <w:r w:rsidR="008D6B18" w:rsidRPr="00D17824">
        <w:rPr>
          <w:rFonts w:ascii="Times New Roman" w:hAnsi="Times New Roman" w:cs="Times New Roman"/>
          <w:sz w:val="24"/>
          <w:szCs w:val="24"/>
        </w:rPr>
        <w:t>-</w:t>
      </w:r>
      <w:r w:rsidR="00424A28" w:rsidRPr="00D17824">
        <w:rPr>
          <w:rFonts w:ascii="Times New Roman" w:hAnsi="Times New Roman" w:cs="Times New Roman"/>
          <w:sz w:val="24"/>
          <w:szCs w:val="24"/>
        </w:rPr>
        <w:t>ах, таким образом, качество подготовки по образовательным программам соответствует требованиям государственных образовательных стандартов.</w:t>
      </w:r>
    </w:p>
    <w:p w:rsidR="00424A28" w:rsidRPr="00D17824" w:rsidRDefault="003B0BC5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7.</w:t>
      </w:r>
      <w:r w:rsidR="00012282" w:rsidRPr="00D17824">
        <w:rPr>
          <w:rFonts w:ascii="Times New Roman" w:hAnsi="Times New Roman" w:cs="Times New Roman"/>
          <w:sz w:val="24"/>
          <w:szCs w:val="24"/>
        </w:rPr>
        <w:t xml:space="preserve">В МБОУ « СОШ№153» </w:t>
      </w:r>
      <w:r w:rsidR="00424A28" w:rsidRPr="00D17824">
        <w:rPr>
          <w:rFonts w:ascii="Times New Roman" w:hAnsi="Times New Roman" w:cs="Times New Roman"/>
          <w:sz w:val="24"/>
          <w:szCs w:val="24"/>
        </w:rPr>
        <w:t xml:space="preserve"> разработана, внедрена и активно используется система морального и материального стимулирования педагогических работников.</w:t>
      </w:r>
    </w:p>
    <w:p w:rsidR="00424A28" w:rsidRPr="00D17824" w:rsidRDefault="003B0BC5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8.</w:t>
      </w:r>
      <w:r w:rsidR="000E31F3" w:rsidRPr="00D17824">
        <w:rPr>
          <w:rFonts w:ascii="Times New Roman" w:hAnsi="Times New Roman" w:cs="Times New Roman"/>
          <w:sz w:val="24"/>
          <w:szCs w:val="24"/>
        </w:rPr>
        <w:t xml:space="preserve"> Учреждение </w:t>
      </w:r>
      <w:r w:rsidR="00424A28" w:rsidRPr="00D17824">
        <w:rPr>
          <w:rFonts w:ascii="Times New Roman" w:hAnsi="Times New Roman" w:cs="Times New Roman"/>
          <w:sz w:val="24"/>
          <w:szCs w:val="24"/>
        </w:rPr>
        <w:t xml:space="preserve"> планомерно работает над проблемой здоровья школьников, </w:t>
      </w:r>
      <w:r w:rsidR="00CA18ED" w:rsidRPr="00D17824">
        <w:rPr>
          <w:rFonts w:ascii="Times New Roman" w:hAnsi="Times New Roman" w:cs="Times New Roman"/>
          <w:sz w:val="24"/>
          <w:szCs w:val="24"/>
        </w:rPr>
        <w:t xml:space="preserve"> проводит мониторинг </w:t>
      </w:r>
      <w:r w:rsidR="00424A28" w:rsidRPr="00D17824">
        <w:rPr>
          <w:rFonts w:ascii="Times New Roman" w:hAnsi="Times New Roman" w:cs="Times New Roman"/>
          <w:sz w:val="24"/>
          <w:szCs w:val="24"/>
        </w:rPr>
        <w:t xml:space="preserve">состояния здоровья </w:t>
      </w:r>
      <w:r w:rsidR="005A56DA" w:rsidRPr="00D17824">
        <w:rPr>
          <w:rFonts w:ascii="Times New Roman" w:hAnsi="Times New Roman" w:cs="Times New Roman"/>
          <w:sz w:val="24"/>
          <w:szCs w:val="24"/>
        </w:rPr>
        <w:t>учащихся</w:t>
      </w:r>
      <w:r w:rsidR="00424A28" w:rsidRPr="00D17824">
        <w:rPr>
          <w:rFonts w:ascii="Times New Roman" w:hAnsi="Times New Roman" w:cs="Times New Roman"/>
          <w:sz w:val="24"/>
          <w:szCs w:val="24"/>
        </w:rPr>
        <w:t>.</w:t>
      </w:r>
    </w:p>
    <w:p w:rsidR="00424A28" w:rsidRPr="00D17824" w:rsidRDefault="003B0BC5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9.</w:t>
      </w:r>
      <w:r w:rsidR="00424A28" w:rsidRPr="00D17824">
        <w:rPr>
          <w:rFonts w:ascii="Times New Roman" w:hAnsi="Times New Roman" w:cs="Times New Roman"/>
          <w:sz w:val="24"/>
          <w:szCs w:val="24"/>
        </w:rPr>
        <w:t xml:space="preserve">В </w:t>
      </w:r>
      <w:r w:rsidR="00012282" w:rsidRPr="00D17824">
        <w:rPr>
          <w:rFonts w:ascii="Times New Roman" w:hAnsi="Times New Roman" w:cs="Times New Roman"/>
          <w:sz w:val="24"/>
          <w:szCs w:val="24"/>
        </w:rPr>
        <w:t xml:space="preserve">Учреждении </w:t>
      </w:r>
      <w:r w:rsidR="00424A28" w:rsidRPr="00D17824">
        <w:rPr>
          <w:rFonts w:ascii="Times New Roman" w:hAnsi="Times New Roman" w:cs="Times New Roman"/>
          <w:sz w:val="24"/>
          <w:szCs w:val="24"/>
        </w:rPr>
        <w:t>расширился выбор программ внеурочной деятельности, что подтверждается качеством и результативностью участия в фестивалях, конкурсах, смотрах различного уровня.</w:t>
      </w:r>
    </w:p>
    <w:p w:rsidR="00424A28" w:rsidRPr="00D17824" w:rsidRDefault="003B0BC5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10.</w:t>
      </w:r>
      <w:r w:rsidR="00424A28" w:rsidRPr="00D17824">
        <w:rPr>
          <w:rFonts w:ascii="Times New Roman" w:hAnsi="Times New Roman" w:cs="Times New Roman"/>
          <w:sz w:val="24"/>
          <w:szCs w:val="24"/>
        </w:rPr>
        <w:t xml:space="preserve">Повышается информационная открытость образовательной организации посредством </w:t>
      </w:r>
      <w:r w:rsidRPr="00D17824">
        <w:rPr>
          <w:rFonts w:ascii="Times New Roman" w:hAnsi="Times New Roman" w:cs="Times New Roman"/>
          <w:sz w:val="24"/>
          <w:szCs w:val="24"/>
        </w:rPr>
        <w:t xml:space="preserve">  функционирования  школьного сайта в соответствии с требованиями нормативных документов.</w:t>
      </w:r>
      <w:r w:rsidR="00424A28" w:rsidRPr="00D17824">
        <w:rPr>
          <w:rFonts w:ascii="Times New Roman" w:hAnsi="Times New Roman" w:cs="Times New Roman"/>
          <w:sz w:val="24"/>
          <w:szCs w:val="24"/>
        </w:rPr>
        <w:t>.</w:t>
      </w:r>
    </w:p>
    <w:p w:rsidR="00424A28" w:rsidRPr="00D17824" w:rsidRDefault="00424A28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 xml:space="preserve">Данные факторы обеспечивают достаточно высокий авторитет МБОУ «Средняя школа № 153» в социуме; </w:t>
      </w:r>
      <w:r w:rsidR="00012282" w:rsidRPr="00D17824">
        <w:rPr>
          <w:rFonts w:ascii="Times New Roman" w:hAnsi="Times New Roman" w:cs="Times New Roman"/>
          <w:sz w:val="24"/>
          <w:szCs w:val="24"/>
        </w:rPr>
        <w:t xml:space="preserve"> Учреждение </w:t>
      </w:r>
      <w:r w:rsidRPr="00D17824">
        <w:rPr>
          <w:rFonts w:ascii="Times New Roman" w:hAnsi="Times New Roman" w:cs="Times New Roman"/>
          <w:sz w:val="24"/>
          <w:szCs w:val="24"/>
        </w:rPr>
        <w:t>стабильно функционирует и динамично развивается, обеспечивая конституционные права граждан на образование, выбор учебных программ, дополнительные образовательные услуги в комфортной, безопасной, здоровьесберегающей среде.</w:t>
      </w:r>
    </w:p>
    <w:p w:rsidR="003B0BC5" w:rsidRPr="001C4D49" w:rsidRDefault="00C96254" w:rsidP="00AD3AF6">
      <w:pPr>
        <w:spacing w:after="0" w:line="240" w:lineRule="auto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1C4D49">
        <w:rPr>
          <w:rFonts w:ascii="Times New Roman" w:hAnsi="Times New Roman" w:cs="Times New Roman"/>
          <w:b/>
          <w:sz w:val="24"/>
          <w:szCs w:val="24"/>
        </w:rPr>
        <w:t>2.8. Цели и задачи на 2021-2022</w:t>
      </w:r>
      <w:r w:rsidR="003B0BC5" w:rsidRPr="001C4D49">
        <w:rPr>
          <w:rFonts w:ascii="Times New Roman" w:hAnsi="Times New Roman" w:cs="Times New Roman"/>
          <w:b/>
          <w:sz w:val="24"/>
          <w:szCs w:val="24"/>
        </w:rPr>
        <w:t xml:space="preserve"> учебный год </w:t>
      </w:r>
    </w:p>
    <w:p w:rsidR="00424A28" w:rsidRPr="00D17824" w:rsidRDefault="00424A28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В рамках реализации приоритетных направлений </w:t>
      </w:r>
      <w:r w:rsidR="00553EB9"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Pr="00D17824">
        <w:rPr>
          <w:rFonts w:ascii="Times New Roman" w:hAnsi="Times New Roman" w:cs="Times New Roman"/>
          <w:sz w:val="24"/>
          <w:szCs w:val="24"/>
        </w:rPr>
        <w:t xml:space="preserve">Стратегии развития системы образования города Казани  МБОУ «Средняя школа № 153» ставит перед собой следующие </w:t>
      </w:r>
      <w:r w:rsidR="003B0BC5" w:rsidRPr="00D17824">
        <w:rPr>
          <w:rFonts w:ascii="Times New Roman" w:hAnsi="Times New Roman" w:cs="Times New Roman"/>
          <w:sz w:val="24"/>
          <w:szCs w:val="24"/>
        </w:rPr>
        <w:t>цели</w:t>
      </w:r>
      <w:r w:rsidRPr="00D17824">
        <w:rPr>
          <w:rFonts w:ascii="Times New Roman" w:hAnsi="Times New Roman" w:cs="Times New Roman"/>
          <w:sz w:val="24"/>
          <w:szCs w:val="24"/>
        </w:rPr>
        <w:t>:</w:t>
      </w:r>
    </w:p>
    <w:p w:rsidR="00D666DC" w:rsidRPr="00D666DC" w:rsidRDefault="00424A28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66DC">
        <w:rPr>
          <w:rFonts w:ascii="Times New Roman" w:hAnsi="Times New Roman" w:cs="Times New Roman"/>
          <w:sz w:val="24"/>
          <w:szCs w:val="24"/>
        </w:rPr>
        <w:t xml:space="preserve">Продолжить работу по реализации Федеральных государственных образовательных стандартов  общего </w:t>
      </w:r>
      <w:r w:rsidR="003B0BC5" w:rsidRPr="00D666DC">
        <w:rPr>
          <w:rFonts w:ascii="Times New Roman" w:hAnsi="Times New Roman" w:cs="Times New Roman"/>
          <w:sz w:val="24"/>
          <w:szCs w:val="24"/>
        </w:rPr>
        <w:t>образования</w:t>
      </w:r>
      <w:r w:rsidR="00D666DC">
        <w:rPr>
          <w:rFonts w:ascii="Times New Roman" w:hAnsi="Times New Roman" w:cs="Times New Roman"/>
          <w:sz w:val="24"/>
          <w:szCs w:val="24"/>
        </w:rPr>
        <w:t>:</w:t>
      </w:r>
    </w:p>
    <w:p w:rsidR="00424A28" w:rsidRPr="00D666DC" w:rsidRDefault="00D666DC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66DC">
        <w:rPr>
          <w:rFonts w:ascii="Times New Roman" w:hAnsi="Times New Roman" w:cs="Times New Roman"/>
          <w:sz w:val="24"/>
          <w:szCs w:val="24"/>
        </w:rPr>
        <w:t>-</w:t>
      </w:r>
      <w:r w:rsidR="00424A28" w:rsidRPr="00D666DC">
        <w:rPr>
          <w:rFonts w:ascii="Times New Roman" w:hAnsi="Times New Roman" w:cs="Times New Roman"/>
          <w:sz w:val="24"/>
          <w:szCs w:val="24"/>
        </w:rPr>
        <w:t>предоставлять качественное образование согласно требованиям государственных стандартов;</w:t>
      </w:r>
    </w:p>
    <w:p w:rsidR="00424A28" w:rsidRPr="00D17824" w:rsidRDefault="00D666DC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24A28" w:rsidRPr="00D17824">
        <w:rPr>
          <w:rFonts w:ascii="Times New Roman" w:hAnsi="Times New Roman" w:cs="Times New Roman"/>
          <w:sz w:val="24"/>
          <w:szCs w:val="24"/>
        </w:rPr>
        <w:t>обеспечить получение школьниками необходимых знаний, навыков и умений, формировать общекультурные и профессиональные компетенции, развивать навыки самообразования и самореализации личности;</w:t>
      </w:r>
    </w:p>
    <w:p w:rsidR="00424A28" w:rsidRPr="00D17824" w:rsidRDefault="00D666DC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24A28" w:rsidRPr="00D17824">
        <w:rPr>
          <w:rFonts w:ascii="Times New Roman" w:hAnsi="Times New Roman" w:cs="Times New Roman"/>
          <w:sz w:val="24"/>
          <w:szCs w:val="24"/>
        </w:rPr>
        <w:t>индивидуализировать образовательные траектории учащихся исходя из их потребностей, интересов и интеллектуальных возможностей;</w:t>
      </w:r>
    </w:p>
    <w:p w:rsidR="00424A28" w:rsidRDefault="00D666DC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24A28" w:rsidRPr="00D17824">
        <w:rPr>
          <w:rFonts w:ascii="Times New Roman" w:hAnsi="Times New Roman" w:cs="Times New Roman"/>
          <w:sz w:val="24"/>
          <w:szCs w:val="24"/>
        </w:rPr>
        <w:t xml:space="preserve">формировать у </w:t>
      </w:r>
      <w:r w:rsidR="005A56DA" w:rsidRPr="00D17824">
        <w:rPr>
          <w:rFonts w:ascii="Times New Roman" w:hAnsi="Times New Roman" w:cs="Times New Roman"/>
          <w:sz w:val="24"/>
          <w:szCs w:val="24"/>
        </w:rPr>
        <w:t>учащихся</w:t>
      </w:r>
      <w:r w:rsidR="00424A28" w:rsidRPr="00D17824">
        <w:rPr>
          <w:rFonts w:ascii="Times New Roman" w:hAnsi="Times New Roman" w:cs="Times New Roman"/>
          <w:sz w:val="24"/>
          <w:szCs w:val="24"/>
        </w:rPr>
        <w:t xml:space="preserve"> целостное миропонимание и современное научное мировоззрение, развивать культуру межэтнических отношений.</w:t>
      </w:r>
    </w:p>
    <w:p w:rsidR="00D666DC" w:rsidRPr="00D17824" w:rsidRDefault="00D666DC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работать над реализацией программы воспитания Учреждения  с позиции усиления гражданской направленности.</w:t>
      </w:r>
    </w:p>
    <w:p w:rsidR="0036745B" w:rsidRPr="00D17824" w:rsidRDefault="00A52B90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Задачи</w:t>
      </w:r>
      <w:r w:rsidR="00E400A4" w:rsidRPr="00D1782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400A4" w:rsidRDefault="00244443" w:rsidP="00AD3AF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</w:t>
      </w:r>
      <w:r w:rsidR="00E400A4" w:rsidRPr="00D17824">
        <w:rPr>
          <w:rFonts w:ascii="Times New Roman" w:hAnsi="Times New Roman" w:cs="Times New Roman"/>
          <w:i/>
          <w:sz w:val="24"/>
          <w:szCs w:val="24"/>
        </w:rPr>
        <w:t xml:space="preserve"> части качества </w:t>
      </w:r>
      <w:r w:rsidRPr="00244443">
        <w:rPr>
          <w:rFonts w:ascii="Times New Roman" w:hAnsi="Times New Roman" w:cs="Times New Roman"/>
          <w:i/>
          <w:sz w:val="24"/>
          <w:szCs w:val="24"/>
        </w:rPr>
        <w:t>реализации образовательной деятельности</w:t>
      </w:r>
      <w:r w:rsidR="00656B8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44443" w:rsidRPr="00D666DC" w:rsidRDefault="00244443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66DC">
        <w:rPr>
          <w:rFonts w:ascii="Times New Roman" w:hAnsi="Times New Roman" w:cs="Times New Roman"/>
          <w:sz w:val="24"/>
          <w:szCs w:val="24"/>
        </w:rPr>
        <w:t>1.</w:t>
      </w:r>
      <w:r w:rsidR="00D666DC">
        <w:rPr>
          <w:rFonts w:ascii="Times New Roman" w:hAnsi="Times New Roman" w:cs="Times New Roman"/>
          <w:sz w:val="24"/>
          <w:szCs w:val="24"/>
        </w:rPr>
        <w:t>П</w:t>
      </w:r>
      <w:r w:rsidRPr="00D666DC">
        <w:rPr>
          <w:rFonts w:ascii="Times New Roman" w:hAnsi="Times New Roman" w:cs="Times New Roman"/>
          <w:sz w:val="24"/>
          <w:szCs w:val="24"/>
        </w:rPr>
        <w:t>ринять меры к вовлечению педагогов и учащихся к участию в рейтинговых мероприятиях</w:t>
      </w:r>
      <w:r w:rsidR="00D666DC">
        <w:rPr>
          <w:rFonts w:ascii="Times New Roman" w:hAnsi="Times New Roman" w:cs="Times New Roman"/>
          <w:sz w:val="24"/>
          <w:szCs w:val="24"/>
        </w:rPr>
        <w:t>.</w:t>
      </w:r>
    </w:p>
    <w:p w:rsidR="00244443" w:rsidRDefault="00D666DC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1C4D49">
        <w:rPr>
          <w:rFonts w:ascii="Times New Roman" w:hAnsi="Times New Roman" w:cs="Times New Roman"/>
          <w:sz w:val="24"/>
          <w:szCs w:val="24"/>
        </w:rPr>
        <w:t xml:space="preserve">Увеличить процент  категорийности педагогов   и продолжить </w:t>
      </w:r>
      <w:r w:rsidR="00244443" w:rsidRPr="00D666DC">
        <w:rPr>
          <w:rFonts w:ascii="Times New Roman" w:hAnsi="Times New Roman" w:cs="Times New Roman"/>
          <w:sz w:val="24"/>
          <w:szCs w:val="24"/>
        </w:rPr>
        <w:t xml:space="preserve">  профессиональную компетентность педагогов</w:t>
      </w:r>
      <w:r w:rsidRPr="00D666DC">
        <w:rPr>
          <w:rFonts w:ascii="Times New Roman" w:hAnsi="Times New Roman" w:cs="Times New Roman"/>
          <w:sz w:val="24"/>
          <w:szCs w:val="24"/>
        </w:rPr>
        <w:t xml:space="preserve"> через трансляцию своего педагогического опыта, корпоративное обучение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666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пополнение</w:t>
      </w:r>
      <w:r w:rsidRPr="00D666DC">
        <w:rPr>
          <w:rFonts w:ascii="Times New Roman" w:hAnsi="Times New Roman" w:cs="Times New Roman"/>
          <w:sz w:val="24"/>
          <w:szCs w:val="24"/>
        </w:rPr>
        <w:t xml:space="preserve">  банк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666DC">
        <w:rPr>
          <w:rFonts w:ascii="Times New Roman" w:hAnsi="Times New Roman" w:cs="Times New Roman"/>
          <w:sz w:val="24"/>
          <w:szCs w:val="24"/>
        </w:rPr>
        <w:t xml:space="preserve"> методических   материалов.</w:t>
      </w:r>
    </w:p>
    <w:p w:rsidR="001C4D49" w:rsidRDefault="00D666DC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D17824">
        <w:rPr>
          <w:rFonts w:ascii="Times New Roman" w:hAnsi="Times New Roman" w:cs="Times New Roman"/>
          <w:sz w:val="24"/>
          <w:szCs w:val="24"/>
        </w:rPr>
        <w:t>Усилить влияние школы на социализацию личности учащихся, их самоопределение</w:t>
      </w:r>
      <w:r w:rsidR="001C4D49">
        <w:rPr>
          <w:rFonts w:ascii="Times New Roman" w:hAnsi="Times New Roman" w:cs="Times New Roman"/>
          <w:sz w:val="24"/>
          <w:szCs w:val="24"/>
        </w:rPr>
        <w:t xml:space="preserve">  с привлечением социальных партнеров</w:t>
      </w:r>
      <w:r w:rsidRPr="00D17824">
        <w:rPr>
          <w:rFonts w:ascii="Times New Roman" w:hAnsi="Times New Roman" w:cs="Times New Roman"/>
          <w:sz w:val="24"/>
          <w:szCs w:val="24"/>
        </w:rPr>
        <w:t xml:space="preserve">. </w:t>
      </w:r>
      <w:r w:rsidR="001C4D49" w:rsidRPr="001C4D49">
        <w:rPr>
          <w:rFonts w:ascii="Times New Roman" w:hAnsi="Times New Roman" w:cs="Times New Roman"/>
          <w:sz w:val="24"/>
          <w:szCs w:val="24"/>
        </w:rPr>
        <w:t xml:space="preserve">Повысить эффективность профилактики безнадзорности и правонарушений несовершеннолетних </w:t>
      </w:r>
    </w:p>
    <w:p w:rsidR="00D666DC" w:rsidRPr="00D666DC" w:rsidRDefault="00D666DC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 Продолжить </w:t>
      </w:r>
      <w:r w:rsidRPr="00D666DC">
        <w:rPr>
          <w:rFonts w:ascii="Times New Roman" w:hAnsi="Times New Roman" w:cs="Times New Roman"/>
          <w:sz w:val="24"/>
          <w:szCs w:val="24"/>
        </w:rPr>
        <w:t xml:space="preserve">вести деятельность по </w:t>
      </w:r>
      <w:r w:rsidR="001C4D49">
        <w:rPr>
          <w:rFonts w:ascii="Times New Roman" w:hAnsi="Times New Roman" w:cs="Times New Roman"/>
          <w:sz w:val="24"/>
          <w:szCs w:val="24"/>
        </w:rPr>
        <w:t>повышению их культуры здоровья. Сохранить процент обеспечения горячим питанием на уровне прошлого учебного года.</w:t>
      </w:r>
    </w:p>
    <w:p w:rsidR="001C4D49" w:rsidRDefault="00D666DC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</w:t>
      </w:r>
      <w:r w:rsidRPr="00D666DC">
        <w:rPr>
          <w:rFonts w:ascii="Times New Roman" w:hAnsi="Times New Roman" w:cs="Times New Roman"/>
          <w:sz w:val="24"/>
          <w:szCs w:val="24"/>
        </w:rPr>
        <w:t>родолжить   полноценную и эффективную работу с</w:t>
      </w:r>
      <w:r w:rsidR="001C4D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учащимися с особыми образовательными потребностями.</w:t>
      </w:r>
      <w:r w:rsidR="001C4D49">
        <w:rPr>
          <w:rFonts w:ascii="Times New Roman" w:hAnsi="Times New Roman" w:cs="Times New Roman"/>
          <w:sz w:val="24"/>
          <w:szCs w:val="24"/>
        </w:rPr>
        <w:t xml:space="preserve"> Направить на курсы повышения квалификации  данной тематики  педагогов. </w:t>
      </w:r>
    </w:p>
    <w:p w:rsidR="00244443" w:rsidRDefault="00244443" w:rsidP="00AD3AF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 части качества</w:t>
      </w:r>
      <w:r w:rsidRPr="00244443">
        <w:rPr>
          <w:rFonts w:ascii="Times New Roman" w:hAnsi="Times New Roman" w:cs="Times New Roman"/>
          <w:i/>
          <w:sz w:val="24"/>
          <w:szCs w:val="24"/>
        </w:rPr>
        <w:t xml:space="preserve"> образовательных результатов обучающихся</w:t>
      </w:r>
    </w:p>
    <w:p w:rsidR="00244443" w:rsidRPr="00244443" w:rsidRDefault="00244443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4443">
        <w:rPr>
          <w:rFonts w:ascii="Times New Roman" w:hAnsi="Times New Roman" w:cs="Times New Roman"/>
          <w:sz w:val="24"/>
          <w:szCs w:val="24"/>
        </w:rPr>
        <w:t>1.Стабилизировать  показатели  качества обучения на уровне 49-50% стремиться  к его сравнению с районным показателем</w:t>
      </w:r>
      <w:r w:rsidR="001C4D49">
        <w:rPr>
          <w:rFonts w:ascii="Times New Roman" w:hAnsi="Times New Roman" w:cs="Times New Roman"/>
          <w:sz w:val="24"/>
          <w:szCs w:val="24"/>
        </w:rPr>
        <w:t>.</w:t>
      </w:r>
    </w:p>
    <w:p w:rsidR="00244443" w:rsidRPr="00244443" w:rsidRDefault="00244443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4443">
        <w:rPr>
          <w:rFonts w:ascii="Times New Roman" w:hAnsi="Times New Roman" w:cs="Times New Roman"/>
          <w:sz w:val="24"/>
          <w:szCs w:val="24"/>
        </w:rPr>
        <w:t>2. Продолжить работу  по предупреждению неуспеваемости .</w:t>
      </w:r>
    </w:p>
    <w:p w:rsidR="00244443" w:rsidRPr="00244443" w:rsidRDefault="00244443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4443">
        <w:rPr>
          <w:rFonts w:ascii="Times New Roman" w:hAnsi="Times New Roman" w:cs="Times New Roman"/>
          <w:sz w:val="24"/>
          <w:szCs w:val="24"/>
        </w:rPr>
        <w:t>3. Продолжить индивидуальную работу  с  учащимися группы  «резерва» отличников и ударников</w:t>
      </w:r>
    </w:p>
    <w:p w:rsidR="00D666DC" w:rsidRDefault="00244443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4443">
        <w:rPr>
          <w:rFonts w:ascii="Times New Roman" w:hAnsi="Times New Roman" w:cs="Times New Roman"/>
          <w:sz w:val="24"/>
          <w:szCs w:val="24"/>
        </w:rPr>
        <w:t>4. Увеличить использование родительских ресурсов  повышения качества образовательного процесса</w:t>
      </w:r>
      <w:r w:rsidR="00D666DC">
        <w:rPr>
          <w:rFonts w:ascii="Times New Roman" w:hAnsi="Times New Roman" w:cs="Times New Roman"/>
          <w:sz w:val="24"/>
          <w:szCs w:val="24"/>
        </w:rPr>
        <w:t>.</w:t>
      </w:r>
    </w:p>
    <w:p w:rsidR="00244443" w:rsidRDefault="00244443" w:rsidP="00AD3AF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4444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 xml:space="preserve">в части качества </w:t>
      </w:r>
      <w:r w:rsidRPr="00244443">
        <w:rPr>
          <w:rFonts w:ascii="Times New Roman" w:hAnsi="Times New Roman" w:cs="Times New Roman"/>
          <w:i/>
          <w:sz w:val="24"/>
          <w:szCs w:val="24"/>
        </w:rPr>
        <w:t xml:space="preserve"> условий, обеспечивающих образовательную деятельность</w:t>
      </w:r>
    </w:p>
    <w:p w:rsidR="00D666DC" w:rsidRPr="00D666DC" w:rsidRDefault="00D666DC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66DC">
        <w:rPr>
          <w:rFonts w:ascii="Times New Roman" w:hAnsi="Times New Roman" w:cs="Times New Roman"/>
          <w:sz w:val="24"/>
          <w:szCs w:val="24"/>
        </w:rPr>
        <w:t>1.</w:t>
      </w:r>
      <w:r w:rsidRPr="00D666DC"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D666DC">
        <w:rPr>
          <w:rFonts w:ascii="Times New Roman" w:hAnsi="Times New Roman" w:cs="Times New Roman"/>
          <w:sz w:val="24"/>
          <w:szCs w:val="24"/>
        </w:rPr>
        <w:t>ринять меры к повышению  уровня комфортности и технологической оснащенности школы (согласно ФГОС);</w:t>
      </w:r>
    </w:p>
    <w:p w:rsidR="00D666DC" w:rsidRPr="00D666DC" w:rsidRDefault="00D666DC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</w:t>
      </w:r>
      <w:r w:rsidRPr="00D666DC">
        <w:rPr>
          <w:rFonts w:ascii="Times New Roman" w:hAnsi="Times New Roman" w:cs="Times New Roman"/>
          <w:sz w:val="24"/>
          <w:szCs w:val="24"/>
        </w:rPr>
        <w:t>беспечить комплексную безопасность школы;</w:t>
      </w:r>
    </w:p>
    <w:p w:rsidR="00D666DC" w:rsidRPr="00D666DC" w:rsidRDefault="00D666DC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</w:t>
      </w:r>
      <w:r w:rsidRPr="00D666DC">
        <w:rPr>
          <w:rFonts w:ascii="Times New Roman" w:hAnsi="Times New Roman" w:cs="Times New Roman"/>
          <w:sz w:val="24"/>
          <w:szCs w:val="24"/>
        </w:rPr>
        <w:t>родолжить:</w:t>
      </w:r>
    </w:p>
    <w:p w:rsidR="00D666DC" w:rsidRPr="00D666DC" w:rsidRDefault="00D666DC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666DC">
        <w:rPr>
          <w:rFonts w:ascii="Times New Roman" w:hAnsi="Times New Roman" w:cs="Times New Roman"/>
          <w:sz w:val="24"/>
          <w:szCs w:val="24"/>
        </w:rPr>
        <w:t xml:space="preserve"> оснащение  спортивной  деятельности школы по мере поступления бюджетных средств;</w:t>
      </w:r>
    </w:p>
    <w:p w:rsidR="00D666DC" w:rsidRPr="00D666DC" w:rsidRDefault="00D666DC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666DC">
        <w:rPr>
          <w:rFonts w:ascii="Times New Roman" w:hAnsi="Times New Roman" w:cs="Times New Roman"/>
          <w:sz w:val="24"/>
          <w:szCs w:val="24"/>
        </w:rPr>
        <w:t xml:space="preserve"> пополнение  материальных  ресурсов  школы по мере поступления бюджетных средств</w:t>
      </w:r>
    </w:p>
    <w:p w:rsidR="00062880" w:rsidRPr="00D17824" w:rsidRDefault="00012282" w:rsidP="00AD3A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7824">
        <w:rPr>
          <w:rFonts w:ascii="Times New Roman" w:hAnsi="Times New Roman" w:cs="Times New Roman"/>
          <w:b/>
          <w:sz w:val="24"/>
          <w:szCs w:val="24"/>
        </w:rPr>
        <w:t>РАЗДЕЛ 3.МЕРОПРИЯТИЯ ПО Д</w:t>
      </w:r>
      <w:r w:rsidR="008E7C38" w:rsidRPr="00D17824">
        <w:rPr>
          <w:rFonts w:ascii="Times New Roman" w:hAnsi="Times New Roman" w:cs="Times New Roman"/>
          <w:b/>
          <w:sz w:val="24"/>
          <w:szCs w:val="24"/>
        </w:rPr>
        <w:t>ОСТИЖЕНИЮ ЦЕЛЕЙ И ЗАДАЧ  НА 2021 -2022</w:t>
      </w:r>
      <w:r w:rsidRPr="00D17824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2C4281" w:rsidRPr="00D17824" w:rsidRDefault="007E1162" w:rsidP="00AD3AF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pacing w:val="-6"/>
          <w:sz w:val="33"/>
          <w:szCs w:val="33"/>
          <w:lang w:eastAsia="ru-RU"/>
        </w:rPr>
      </w:pPr>
      <w:r w:rsidRPr="00D1782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>3.1.</w:t>
      </w:r>
      <w:r w:rsidR="002C4281" w:rsidRPr="00D17824">
        <w:rPr>
          <w:rFonts w:ascii="Times New Roman" w:eastAsia="Times New Roman" w:hAnsi="Times New Roman" w:cs="Times New Roman"/>
          <w:b/>
          <w:bCs/>
          <w:spacing w:val="-6"/>
          <w:sz w:val="33"/>
          <w:szCs w:val="33"/>
          <w:lang w:eastAsia="ru-RU"/>
        </w:rPr>
        <w:t xml:space="preserve"> </w:t>
      </w:r>
      <w:r w:rsidRPr="00D1782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>Обеспечение доступности качественного общего образования</w:t>
      </w:r>
    </w:p>
    <w:p w:rsidR="002C4281" w:rsidRPr="00D17824" w:rsidRDefault="00093909" w:rsidP="00AD3A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8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</w:t>
      </w:r>
      <w:r w:rsidR="007E1162" w:rsidRPr="00D178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2C4281" w:rsidRPr="00D178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План мероприятий, направленных на обеспечение доступности общего образования</w:t>
      </w:r>
    </w:p>
    <w:tbl>
      <w:tblPr>
        <w:tblW w:w="5000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5292"/>
        <w:gridCol w:w="2212"/>
        <w:gridCol w:w="2425"/>
      </w:tblGrid>
      <w:tr w:rsidR="00A86926" w:rsidRPr="00D17824" w:rsidTr="00A86926">
        <w:tc>
          <w:tcPr>
            <w:tcW w:w="4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22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Сроки</w:t>
            </w:r>
          </w:p>
        </w:tc>
        <w:tc>
          <w:tcPr>
            <w:tcW w:w="24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Ответственные</w:t>
            </w:r>
          </w:p>
        </w:tc>
      </w:tr>
      <w:tr w:rsidR="00A86926" w:rsidRPr="00D17824" w:rsidTr="00A86926">
        <w:tc>
          <w:tcPr>
            <w:tcW w:w="4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Учет детей по классам в соответствии со списочным составом</w:t>
            </w:r>
          </w:p>
        </w:tc>
        <w:tc>
          <w:tcPr>
            <w:tcW w:w="22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До 31 августа</w:t>
            </w:r>
          </w:p>
        </w:tc>
        <w:tc>
          <w:tcPr>
            <w:tcW w:w="24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A86926" w:rsidRPr="00D17824" w:rsidTr="00A86926">
        <w:tc>
          <w:tcPr>
            <w:tcW w:w="4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Учет детей по микрорайону </w:t>
            </w:r>
          </w:p>
        </w:tc>
        <w:tc>
          <w:tcPr>
            <w:tcW w:w="22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До 10 сентября </w:t>
            </w:r>
          </w:p>
        </w:tc>
        <w:tc>
          <w:tcPr>
            <w:tcW w:w="24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6926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A86926" w:rsidRPr="00D17824" w:rsidTr="00A86926">
        <w:tc>
          <w:tcPr>
            <w:tcW w:w="4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Сбор сведений о трудоустройстве выпускников школы</w:t>
            </w:r>
          </w:p>
        </w:tc>
        <w:tc>
          <w:tcPr>
            <w:tcW w:w="22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До 5 сентября </w:t>
            </w:r>
          </w:p>
        </w:tc>
        <w:tc>
          <w:tcPr>
            <w:tcW w:w="24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86926" w:rsidRPr="00D17824" w:rsidTr="00A86926">
        <w:tc>
          <w:tcPr>
            <w:tcW w:w="4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Собеседование с библиотекарем школы о степени обеспеченности школьников учебниками и сохранности учебного фонда школы</w:t>
            </w:r>
          </w:p>
        </w:tc>
        <w:tc>
          <w:tcPr>
            <w:tcW w:w="22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До 1 сентября</w:t>
            </w:r>
          </w:p>
        </w:tc>
        <w:tc>
          <w:tcPr>
            <w:tcW w:w="24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A86926" w:rsidRPr="00D17824" w:rsidTr="00A86926">
        <w:tc>
          <w:tcPr>
            <w:tcW w:w="4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Смотр готовности классов, учебных кабинетов и групповых комнат к началу учебного года</w:t>
            </w:r>
          </w:p>
        </w:tc>
        <w:tc>
          <w:tcPr>
            <w:tcW w:w="22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4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Директор, заведующие кабинетами</w:t>
            </w:r>
          </w:p>
        </w:tc>
      </w:tr>
      <w:tr w:rsidR="00A86926" w:rsidRPr="00D17824" w:rsidTr="00A86926">
        <w:tc>
          <w:tcPr>
            <w:tcW w:w="4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Утверждение плана внутришкольного контроля</w:t>
            </w:r>
          </w:p>
        </w:tc>
        <w:tc>
          <w:tcPr>
            <w:tcW w:w="22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4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A86926" w:rsidRPr="00D17824" w:rsidTr="00A86926">
        <w:tc>
          <w:tcPr>
            <w:tcW w:w="4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Утверждение рабочих программ учебных предметов, занятий, курсов, внеурочной деятельности</w:t>
            </w:r>
          </w:p>
        </w:tc>
        <w:tc>
          <w:tcPr>
            <w:tcW w:w="22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4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Директор, руководители ШМО</w:t>
            </w:r>
          </w:p>
        </w:tc>
      </w:tr>
      <w:tr w:rsidR="00A86926" w:rsidRPr="00D17824" w:rsidTr="00A86926">
        <w:tc>
          <w:tcPr>
            <w:tcW w:w="4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Назначение классных руководителей, заведующих кабинетами, руководителей кружковых занятий, воспитателей групп</w:t>
            </w:r>
          </w:p>
        </w:tc>
        <w:tc>
          <w:tcPr>
            <w:tcW w:w="22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</w:p>
        </w:tc>
        <w:tc>
          <w:tcPr>
            <w:tcW w:w="24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A86926" w:rsidRPr="00D17824" w:rsidTr="00A86926">
        <w:tc>
          <w:tcPr>
            <w:tcW w:w="4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Составление расписания занятий</w:t>
            </w:r>
          </w:p>
        </w:tc>
        <w:tc>
          <w:tcPr>
            <w:tcW w:w="22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До 2 сентября</w:t>
            </w:r>
          </w:p>
        </w:tc>
        <w:tc>
          <w:tcPr>
            <w:tcW w:w="24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A86926" w:rsidRPr="00D17824" w:rsidTr="00A86926">
        <w:tc>
          <w:tcPr>
            <w:tcW w:w="4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Утверждение социального паспорта школы</w:t>
            </w:r>
          </w:p>
        </w:tc>
        <w:tc>
          <w:tcPr>
            <w:tcW w:w="22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4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A86926" w:rsidRPr="00D17824" w:rsidTr="00A86926">
        <w:tc>
          <w:tcPr>
            <w:tcW w:w="4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Организация горячего питания учащихся</w:t>
            </w:r>
          </w:p>
        </w:tc>
        <w:tc>
          <w:tcPr>
            <w:tcW w:w="22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4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A86926" w:rsidRPr="00D17824" w:rsidTr="00A86926">
        <w:tc>
          <w:tcPr>
            <w:tcW w:w="4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Обеспечение преемственности дошкольного и начального, начального и основного, основного и среднего общего образования</w:t>
            </w:r>
          </w:p>
        </w:tc>
        <w:tc>
          <w:tcPr>
            <w:tcW w:w="22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4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A86926" w:rsidRPr="00D17824" w:rsidTr="00A86926">
        <w:tc>
          <w:tcPr>
            <w:tcW w:w="4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Осуществление индивидуального подхода к обучению слабоуспевающих учащихся</w:t>
            </w:r>
          </w:p>
        </w:tc>
        <w:tc>
          <w:tcPr>
            <w:tcW w:w="22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A86926" w:rsidRPr="00D17824" w:rsidTr="00A86926">
        <w:tc>
          <w:tcPr>
            <w:tcW w:w="4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по предварительной успеваемости сильных и слабоуспевающих учащихся, посещаемости учебных занятий учащимися</w:t>
            </w:r>
          </w:p>
        </w:tc>
        <w:tc>
          <w:tcPr>
            <w:tcW w:w="22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A86926" w:rsidRPr="00D17824" w:rsidTr="00A86926">
        <w:tc>
          <w:tcPr>
            <w:tcW w:w="4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Организация текущего, промежуточного и итогового контроля знаний, анализ результатов</w:t>
            </w:r>
          </w:p>
        </w:tc>
        <w:tc>
          <w:tcPr>
            <w:tcW w:w="22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 четвертям</w:t>
            </w:r>
          </w:p>
        </w:tc>
        <w:tc>
          <w:tcPr>
            <w:tcW w:w="24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A86926" w:rsidRPr="00D17824" w:rsidTr="00A86926">
        <w:tc>
          <w:tcPr>
            <w:tcW w:w="4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Контроль уровня преподавания учебных предметов, курсов</w:t>
            </w:r>
          </w:p>
        </w:tc>
        <w:tc>
          <w:tcPr>
            <w:tcW w:w="22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Директор, </w:t>
            </w:r>
            <w:r w:rsidR="007D698A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A86926" w:rsidRPr="00D17824" w:rsidTr="00A86926">
        <w:tc>
          <w:tcPr>
            <w:tcW w:w="4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Анализ прохождения программного материала</w:t>
            </w:r>
          </w:p>
        </w:tc>
        <w:tc>
          <w:tcPr>
            <w:tcW w:w="22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По полугодиям </w:t>
            </w:r>
          </w:p>
        </w:tc>
        <w:tc>
          <w:tcPr>
            <w:tcW w:w="24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A86926" w:rsidRPr="00D17824" w:rsidTr="00A86926">
        <w:tc>
          <w:tcPr>
            <w:tcW w:w="4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школьного этапа олимпиад. Анализ результатов</w:t>
            </w:r>
          </w:p>
        </w:tc>
        <w:tc>
          <w:tcPr>
            <w:tcW w:w="22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Октябрь–ноябрь</w:t>
            </w:r>
          </w:p>
        </w:tc>
        <w:tc>
          <w:tcPr>
            <w:tcW w:w="24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A86926" w:rsidRPr="00D17824" w:rsidTr="00A86926">
        <w:tc>
          <w:tcPr>
            <w:tcW w:w="4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учащимися, мотивированными на обучение (олимпиады, конкурсы, соревнования)</w:t>
            </w:r>
          </w:p>
        </w:tc>
        <w:tc>
          <w:tcPr>
            <w:tcW w:w="22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A86926" w:rsidRPr="00D17824" w:rsidTr="00A86926">
        <w:tc>
          <w:tcPr>
            <w:tcW w:w="4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детей на дому</w:t>
            </w:r>
          </w:p>
        </w:tc>
        <w:tc>
          <w:tcPr>
            <w:tcW w:w="22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A86926" w:rsidRPr="00D17824" w:rsidTr="00A86926">
        <w:tc>
          <w:tcPr>
            <w:tcW w:w="4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Учет посещаемости школы учащимися</w:t>
            </w:r>
          </w:p>
        </w:tc>
        <w:tc>
          <w:tcPr>
            <w:tcW w:w="22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4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86926" w:rsidRPr="00D17824" w:rsidTr="00A86926">
        <w:tc>
          <w:tcPr>
            <w:tcW w:w="4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рабочих программ по всем учебным предметам</w:t>
            </w:r>
          </w:p>
        </w:tc>
        <w:tc>
          <w:tcPr>
            <w:tcW w:w="22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1 раз в полугодие </w:t>
            </w:r>
          </w:p>
        </w:tc>
        <w:tc>
          <w:tcPr>
            <w:tcW w:w="24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A86926" w:rsidRPr="00D17824" w:rsidTr="00A86926">
        <w:tc>
          <w:tcPr>
            <w:tcW w:w="4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Профориентация (изучение профессиональных предпочтений выпускников, связь с учебными заведениями, оформление стендовой информации для учащихся и их родителей)</w:t>
            </w:r>
          </w:p>
        </w:tc>
        <w:tc>
          <w:tcPr>
            <w:tcW w:w="22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A86926" w:rsidRPr="00D17824" w:rsidTr="00A86926">
        <w:tc>
          <w:tcPr>
            <w:tcW w:w="4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Работа по предупреждению неуспеваемости</w:t>
            </w:r>
          </w:p>
        </w:tc>
        <w:tc>
          <w:tcPr>
            <w:tcW w:w="22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классные руководители</w:t>
            </w:r>
          </w:p>
        </w:tc>
      </w:tr>
      <w:tr w:rsidR="00A86926" w:rsidRPr="00D17824" w:rsidTr="00A86926">
        <w:tc>
          <w:tcPr>
            <w:tcW w:w="4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подготовке учащихся к государственной (итоговой) аттестации</w:t>
            </w:r>
          </w:p>
        </w:tc>
        <w:tc>
          <w:tcPr>
            <w:tcW w:w="22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согласно дорожной карте</w:t>
            </w:r>
          </w:p>
        </w:tc>
        <w:tc>
          <w:tcPr>
            <w:tcW w:w="24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A86926" w:rsidRPr="00D17824" w:rsidTr="00A86926">
        <w:tc>
          <w:tcPr>
            <w:tcW w:w="4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Своевременное информирование родителей учащихся об итогах успеваемости их детей</w:t>
            </w:r>
          </w:p>
        </w:tc>
        <w:tc>
          <w:tcPr>
            <w:tcW w:w="22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86926" w:rsidRPr="00D17824" w:rsidTr="00A86926">
        <w:tc>
          <w:tcPr>
            <w:tcW w:w="4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Организация индивидуальной работы с учащимися, имеющими неудовлетворительные отметки по предметам</w:t>
            </w:r>
          </w:p>
        </w:tc>
        <w:tc>
          <w:tcPr>
            <w:tcW w:w="22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A86926" w:rsidRPr="00D17824" w:rsidTr="00A86926">
        <w:tc>
          <w:tcPr>
            <w:tcW w:w="4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Ведение журнала по ТБ, проведение инструктажа с учащимися</w:t>
            </w:r>
          </w:p>
        </w:tc>
        <w:tc>
          <w:tcPr>
            <w:tcW w:w="22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6926" w:rsidRPr="00D17824" w:rsidRDefault="00A86926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</w:tbl>
    <w:p w:rsidR="002C4281" w:rsidRPr="00D17824" w:rsidRDefault="00093909" w:rsidP="00AD3A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7824">
        <w:rPr>
          <w:rFonts w:ascii="Times New Roman" w:hAnsi="Times New Roman" w:cs="Times New Roman"/>
          <w:b/>
          <w:sz w:val="24"/>
          <w:szCs w:val="24"/>
        </w:rPr>
        <w:t>3.1.</w:t>
      </w:r>
      <w:r w:rsidR="002C4281" w:rsidRPr="00D17824">
        <w:rPr>
          <w:rFonts w:ascii="Times New Roman" w:hAnsi="Times New Roman" w:cs="Times New Roman"/>
          <w:b/>
          <w:sz w:val="24"/>
          <w:szCs w:val="24"/>
        </w:rPr>
        <w:t>2. План мероприятий, направленных на повышение качества образования</w:t>
      </w:r>
    </w:p>
    <w:tbl>
      <w:tblPr>
        <w:tblW w:w="5000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2"/>
        <w:gridCol w:w="5368"/>
        <w:gridCol w:w="2181"/>
        <w:gridCol w:w="2394"/>
      </w:tblGrid>
      <w:tr w:rsidR="002C4281" w:rsidRPr="00D17824" w:rsidTr="001F01EA">
        <w:tc>
          <w:tcPr>
            <w:tcW w:w="4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1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23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2C4281" w:rsidRPr="00D17824" w:rsidTr="001F01EA">
        <w:tc>
          <w:tcPr>
            <w:tcW w:w="10355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Работа по преемственности начальной, основной и средней школы</w:t>
            </w:r>
          </w:p>
        </w:tc>
      </w:tr>
      <w:tr w:rsidR="002C4281" w:rsidRPr="00D17824" w:rsidTr="001F01EA">
        <w:tc>
          <w:tcPr>
            <w:tcW w:w="4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Обеспечение преемственности образования, адаптации учащихся 5-го класса</w:t>
            </w:r>
          </w:p>
        </w:tc>
        <w:tc>
          <w:tcPr>
            <w:tcW w:w="21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3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Предметники</w:t>
            </w:r>
          </w:p>
        </w:tc>
      </w:tr>
      <w:tr w:rsidR="002C4281" w:rsidRPr="00D17824" w:rsidTr="001F01EA">
        <w:tc>
          <w:tcPr>
            <w:tcW w:w="4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Посещение учителями начальной школы уроков в 5-м классе</w:t>
            </w:r>
          </w:p>
        </w:tc>
        <w:tc>
          <w:tcPr>
            <w:tcW w:w="21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1F01E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3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</w:tr>
      <w:tr w:rsidR="002C4281" w:rsidRPr="00D17824" w:rsidTr="001F01EA">
        <w:tc>
          <w:tcPr>
            <w:tcW w:w="4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Посещение учителями будущего 5-го класса уроков в 4-м классе</w:t>
            </w:r>
          </w:p>
        </w:tc>
        <w:tc>
          <w:tcPr>
            <w:tcW w:w="21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1F01E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Апрель </w:t>
            </w:r>
          </w:p>
          <w:p w:rsidR="001F01EA" w:rsidRPr="00D17824" w:rsidRDefault="001F01E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1EA" w:rsidRPr="00D17824" w:rsidRDefault="001F01E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Предметники</w:t>
            </w:r>
          </w:p>
        </w:tc>
      </w:tr>
      <w:tr w:rsidR="002C4281" w:rsidRPr="00D17824" w:rsidTr="001F01EA">
        <w:tc>
          <w:tcPr>
            <w:tcW w:w="4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Мониторинг учебной деятельности учащихся 4-го класса</w:t>
            </w:r>
          </w:p>
        </w:tc>
        <w:tc>
          <w:tcPr>
            <w:tcW w:w="21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1F01E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23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</w:tc>
      </w:tr>
      <w:tr w:rsidR="002C4281" w:rsidRPr="00D17824" w:rsidTr="001F01EA">
        <w:tc>
          <w:tcPr>
            <w:tcW w:w="4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Посещение уроков в 4-м классе предметниками, планируемыми на новый учебный год</w:t>
            </w:r>
          </w:p>
        </w:tc>
        <w:tc>
          <w:tcPr>
            <w:tcW w:w="21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Апрель, май</w:t>
            </w:r>
          </w:p>
        </w:tc>
        <w:tc>
          <w:tcPr>
            <w:tcW w:w="23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Предметники</w:t>
            </w:r>
          </w:p>
        </w:tc>
      </w:tr>
      <w:tr w:rsidR="001F01EA" w:rsidRPr="00D17824" w:rsidTr="001F01EA">
        <w:tc>
          <w:tcPr>
            <w:tcW w:w="4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01EA" w:rsidRPr="00D17824" w:rsidRDefault="001F01E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01EA" w:rsidRPr="00D17824" w:rsidRDefault="001F01E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Обеспечение преемственности образования, адаптации учащихся 10-го класса</w:t>
            </w:r>
          </w:p>
        </w:tc>
        <w:tc>
          <w:tcPr>
            <w:tcW w:w="21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01EA" w:rsidRPr="00D17824" w:rsidRDefault="001F01E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23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01EA" w:rsidRPr="00D17824" w:rsidRDefault="001F01E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Предметники</w:t>
            </w:r>
          </w:p>
        </w:tc>
      </w:tr>
      <w:tr w:rsidR="002C4281" w:rsidRPr="00D17824" w:rsidTr="001F01EA">
        <w:tc>
          <w:tcPr>
            <w:tcW w:w="10355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одаренными детьми</w:t>
            </w:r>
          </w:p>
        </w:tc>
      </w:tr>
      <w:tr w:rsidR="002C4281" w:rsidRPr="00D17824" w:rsidTr="001F01EA">
        <w:tc>
          <w:tcPr>
            <w:tcW w:w="4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Создание банка данных «Одаренные дети»</w:t>
            </w:r>
          </w:p>
        </w:tc>
        <w:tc>
          <w:tcPr>
            <w:tcW w:w="21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3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2C4281" w:rsidRPr="00D17824" w:rsidTr="001F01EA">
        <w:tc>
          <w:tcPr>
            <w:tcW w:w="4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Собеседование с вновь прибывшими учащимися. Работа по их адаптации к условиям обучения в образовательном учреждении</w:t>
            </w:r>
          </w:p>
        </w:tc>
        <w:tc>
          <w:tcPr>
            <w:tcW w:w="21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3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C4281" w:rsidRPr="00D17824" w:rsidTr="001F01EA">
        <w:tc>
          <w:tcPr>
            <w:tcW w:w="4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Подготовка учащихся к школьным и районным олимпиадам</w:t>
            </w:r>
          </w:p>
        </w:tc>
        <w:tc>
          <w:tcPr>
            <w:tcW w:w="21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23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Предметники</w:t>
            </w:r>
          </w:p>
        </w:tc>
      </w:tr>
      <w:tr w:rsidR="002C4281" w:rsidRPr="00D17824" w:rsidTr="001F01EA">
        <w:tc>
          <w:tcPr>
            <w:tcW w:w="4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Выбор и подготовка тем к научным конференциям учащихся</w:t>
            </w:r>
          </w:p>
        </w:tc>
        <w:tc>
          <w:tcPr>
            <w:tcW w:w="21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3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Предметники</w:t>
            </w:r>
          </w:p>
        </w:tc>
      </w:tr>
      <w:tr w:rsidR="002C4281" w:rsidRPr="00D17824" w:rsidTr="001F01EA">
        <w:tc>
          <w:tcPr>
            <w:tcW w:w="4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Участие в предметных олимпиадах</w:t>
            </w:r>
          </w:p>
        </w:tc>
        <w:tc>
          <w:tcPr>
            <w:tcW w:w="21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23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C4281" w:rsidRPr="00D17824" w:rsidTr="001F01EA">
        <w:tc>
          <w:tcPr>
            <w:tcW w:w="4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Инструктирование учащихся по выборам экзаменов для итоговой аттестации</w:t>
            </w:r>
          </w:p>
        </w:tc>
        <w:tc>
          <w:tcPr>
            <w:tcW w:w="21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5955" w:rsidRPr="00D17824" w:rsidRDefault="008E5955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3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Предметники</w:t>
            </w:r>
          </w:p>
        </w:tc>
      </w:tr>
      <w:tr w:rsidR="002C4281" w:rsidRPr="00D17824" w:rsidTr="001F01EA">
        <w:tc>
          <w:tcPr>
            <w:tcW w:w="10355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Дополнительное образование</w:t>
            </w:r>
          </w:p>
        </w:tc>
      </w:tr>
      <w:tr w:rsidR="002C4281" w:rsidRPr="00D17824" w:rsidTr="001F01EA">
        <w:tc>
          <w:tcPr>
            <w:tcW w:w="4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Комплектование кружков и секций</w:t>
            </w:r>
          </w:p>
        </w:tc>
        <w:tc>
          <w:tcPr>
            <w:tcW w:w="21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3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Руководители кружков</w:t>
            </w:r>
          </w:p>
        </w:tc>
      </w:tr>
      <w:tr w:rsidR="002C4281" w:rsidRPr="00D17824" w:rsidTr="001F01EA">
        <w:tc>
          <w:tcPr>
            <w:tcW w:w="4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Охват детей «группы риска» досуговой деятельностью</w:t>
            </w:r>
          </w:p>
        </w:tc>
        <w:tc>
          <w:tcPr>
            <w:tcW w:w="21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3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C4281" w:rsidRPr="00D17824" w:rsidTr="001F01EA">
        <w:tc>
          <w:tcPr>
            <w:tcW w:w="4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Участие кружков и секций в подготовке и проведении школьных коллективных творческих дел (по отдельному плану)</w:t>
            </w:r>
          </w:p>
        </w:tc>
        <w:tc>
          <w:tcPr>
            <w:tcW w:w="21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Руководители кружков</w:t>
            </w:r>
          </w:p>
        </w:tc>
      </w:tr>
      <w:tr w:rsidR="002C4281" w:rsidRPr="00D17824" w:rsidTr="001F01EA">
        <w:tc>
          <w:tcPr>
            <w:tcW w:w="10355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Предупреждение неуспеваемости</w:t>
            </w:r>
          </w:p>
        </w:tc>
      </w:tr>
      <w:tr w:rsidR="002C4281" w:rsidRPr="00D17824" w:rsidTr="001F01EA">
        <w:tc>
          <w:tcPr>
            <w:tcW w:w="4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Выявление слабоуспевающих учащихся в классах и изучение возможных причин неуспеваемости</w:t>
            </w:r>
          </w:p>
        </w:tc>
        <w:tc>
          <w:tcPr>
            <w:tcW w:w="21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3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  <w:r w:rsidR="002C4281" w:rsidRPr="00D17824">
              <w:rPr>
                <w:rFonts w:ascii="Times New Roman" w:hAnsi="Times New Roman" w:cs="Times New Roman"/>
                <w:sz w:val="24"/>
                <w:szCs w:val="24"/>
              </w:rPr>
              <w:t>, учителя-предметники</w:t>
            </w:r>
          </w:p>
        </w:tc>
      </w:tr>
      <w:tr w:rsidR="002C4281" w:rsidRPr="00D17824" w:rsidTr="001F01EA">
        <w:tc>
          <w:tcPr>
            <w:tcW w:w="4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дополнительных занятий для одаренных детей</w:t>
            </w:r>
          </w:p>
        </w:tc>
        <w:tc>
          <w:tcPr>
            <w:tcW w:w="21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 раз в 2 недели</w:t>
            </w:r>
          </w:p>
        </w:tc>
        <w:tc>
          <w:tcPr>
            <w:tcW w:w="23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2C4281" w:rsidRPr="00D17824" w:rsidTr="001F01EA">
        <w:tc>
          <w:tcPr>
            <w:tcW w:w="4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Дифференцирование домашних заданий с учетом возможностей и способностей ребенка</w:t>
            </w:r>
          </w:p>
        </w:tc>
        <w:tc>
          <w:tcPr>
            <w:tcW w:w="21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2C4281" w:rsidRPr="00D17824" w:rsidTr="001F01EA">
        <w:tc>
          <w:tcPr>
            <w:tcW w:w="4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</w:t>
            </w:r>
            <w:r w:rsidR="008E5955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занятия  с детьми 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 ОВЗ и слабоуспевающими учащимися</w:t>
            </w:r>
          </w:p>
        </w:tc>
        <w:tc>
          <w:tcPr>
            <w:tcW w:w="21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8E5955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2C4281" w:rsidRPr="00D17824" w:rsidTr="001F01EA">
        <w:tc>
          <w:tcPr>
            <w:tcW w:w="4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Проведение заседания оперативного совещания «Контроль за посещаемостью дополнительных занятий учащихся, пропускавших уроки по уважительной причине»</w:t>
            </w:r>
          </w:p>
        </w:tc>
        <w:tc>
          <w:tcPr>
            <w:tcW w:w="21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3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2C4281" w:rsidRPr="00D17824" w:rsidTr="001F01EA">
        <w:tc>
          <w:tcPr>
            <w:tcW w:w="4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учащимися с ОВЗ и слабоуспевающими учащимися</w:t>
            </w:r>
          </w:p>
        </w:tc>
        <w:tc>
          <w:tcPr>
            <w:tcW w:w="21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3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2C4281" w:rsidRPr="00D17824" w:rsidTr="001F01EA">
        <w:tc>
          <w:tcPr>
            <w:tcW w:w="4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Анализ успеваемости и работы с учащимися с ОВЗ и слабоуспевающими учащимися на </w:t>
            </w:r>
            <w:r w:rsidR="008E5955" w:rsidRPr="00D17824">
              <w:rPr>
                <w:rFonts w:ascii="Times New Roman" w:hAnsi="Times New Roman" w:cs="Times New Roman"/>
                <w:sz w:val="24"/>
                <w:szCs w:val="24"/>
              </w:rPr>
              <w:t>совещаниях при заместителе директора</w:t>
            </w:r>
          </w:p>
        </w:tc>
        <w:tc>
          <w:tcPr>
            <w:tcW w:w="21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Ноябрь, декабрь, март, май</w:t>
            </w:r>
          </w:p>
        </w:tc>
        <w:tc>
          <w:tcPr>
            <w:tcW w:w="23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2C4281" w:rsidRPr="00D17824" w:rsidTr="001F01EA">
        <w:tc>
          <w:tcPr>
            <w:tcW w:w="4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Своевременное извещение родителей о неуспеваемости учащихся</w:t>
            </w:r>
          </w:p>
        </w:tc>
        <w:tc>
          <w:tcPr>
            <w:tcW w:w="21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C4281" w:rsidRPr="00D17824" w:rsidTr="001F01EA">
        <w:tc>
          <w:tcPr>
            <w:tcW w:w="4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Посещение уроков с целью анализа работы учителя по предупреждению неуспеваемости в ходе тематических комплексных проверок</w:t>
            </w:r>
          </w:p>
        </w:tc>
        <w:tc>
          <w:tcPr>
            <w:tcW w:w="21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</w:tbl>
    <w:p w:rsidR="002C4281" w:rsidRPr="00D17824" w:rsidRDefault="002C4281" w:rsidP="00AD3A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7824">
        <w:rPr>
          <w:rFonts w:ascii="Times New Roman" w:hAnsi="Times New Roman" w:cs="Times New Roman"/>
          <w:b/>
          <w:sz w:val="24"/>
          <w:szCs w:val="24"/>
        </w:rPr>
        <w:t>3</w:t>
      </w:r>
      <w:r w:rsidR="00A86926" w:rsidRPr="00D17824">
        <w:rPr>
          <w:rFonts w:ascii="Times New Roman" w:hAnsi="Times New Roman" w:cs="Times New Roman"/>
          <w:b/>
          <w:sz w:val="24"/>
          <w:szCs w:val="24"/>
        </w:rPr>
        <w:t>.2.  Система управления школой</w:t>
      </w:r>
    </w:p>
    <w:p w:rsidR="002C4281" w:rsidRPr="00D17824" w:rsidRDefault="00093909" w:rsidP="00AD3A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7824">
        <w:rPr>
          <w:rFonts w:ascii="Times New Roman" w:hAnsi="Times New Roman" w:cs="Times New Roman"/>
          <w:b/>
          <w:sz w:val="24"/>
          <w:szCs w:val="24"/>
        </w:rPr>
        <w:t>3.2.</w:t>
      </w:r>
      <w:r w:rsidR="002C4281" w:rsidRPr="00D17824">
        <w:rPr>
          <w:rFonts w:ascii="Times New Roman" w:hAnsi="Times New Roman" w:cs="Times New Roman"/>
          <w:b/>
          <w:sz w:val="24"/>
          <w:szCs w:val="24"/>
        </w:rPr>
        <w:t>1. Деятельность педагогического совета школы</w:t>
      </w:r>
    </w:p>
    <w:p w:rsidR="00A86926" w:rsidRPr="00D17824" w:rsidRDefault="002C4281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Педагогический совет</w:t>
      </w:r>
      <w:r w:rsidR="00A86926" w:rsidRPr="00D17824">
        <w:rPr>
          <w:rFonts w:ascii="Times New Roman" w:hAnsi="Times New Roman" w:cs="Times New Roman"/>
          <w:sz w:val="24"/>
          <w:szCs w:val="24"/>
        </w:rPr>
        <w:t>:</w:t>
      </w:r>
    </w:p>
    <w:p w:rsidR="00A86926" w:rsidRPr="00D17824" w:rsidRDefault="002C4281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 xml:space="preserve"> решает вопросы, которые касаются организации образовательной деятельности:</w:t>
      </w:r>
      <w:r w:rsidR="00A86926" w:rsidRPr="00D178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4281" w:rsidRPr="00D17824" w:rsidRDefault="002C4281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определяет основные направления развития ОО, направления повышения качества образования и эффективности образовательной деятельности;</w:t>
      </w:r>
    </w:p>
    <w:p w:rsidR="002C4281" w:rsidRPr="00D17824" w:rsidRDefault="002C4281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рассматривает и принимает локальные акты, основные образовательные программы и дополнительные общеразвивающие программы, программы развития ОО;</w:t>
      </w:r>
    </w:p>
    <w:p w:rsidR="002C4281" w:rsidRPr="00D17824" w:rsidRDefault="002C4281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утверждает календарный учебный график;</w:t>
      </w:r>
    </w:p>
    <w:p w:rsidR="002C4281" w:rsidRPr="00D17824" w:rsidRDefault="002C4281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определяет порядок реализации платных образовательных услуг;</w:t>
      </w:r>
    </w:p>
    <w:p w:rsidR="002C4281" w:rsidRPr="00D17824" w:rsidRDefault="002C4281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обсуждает и принимает перечень учебно-методических комплектов, учебников и учебных пособий, которые используют в образовательной деятельности;</w:t>
      </w:r>
    </w:p>
    <w:p w:rsidR="002C4281" w:rsidRPr="00D17824" w:rsidRDefault="002C4281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рассматривает и согласовывает отчет по результатам самообследования ОО;</w:t>
      </w:r>
    </w:p>
    <w:p w:rsidR="002C4281" w:rsidRPr="00D17824" w:rsidRDefault="002C4281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обсуждает вопросы реализации программы развития образовательной организации.</w:t>
      </w:r>
    </w:p>
    <w:p w:rsidR="002C4281" w:rsidRPr="00D17824" w:rsidRDefault="002C4281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Также педагогический совет вносит предложения и ходатайствует о поощрении и награждении педагогических работников, об их участии в профессиональных конкурсах.</w:t>
      </w:r>
    </w:p>
    <w:p w:rsidR="002C4281" w:rsidRPr="00D17824" w:rsidRDefault="00AD3AF6" w:rsidP="00AD3A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hyperlink r:id="rId43" w:anchor="/document/118/65447/" w:history="1">
        <w:r w:rsidR="002C4281" w:rsidRPr="00D17824">
          <w:rPr>
            <w:rStyle w:val="a5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План работы педагогического совета школ</w:t>
        </w:r>
      </w:hyperlink>
      <w:r w:rsidR="00A86926" w:rsidRPr="00D17824">
        <w:rPr>
          <w:rFonts w:ascii="Times New Roman" w:hAnsi="Times New Roman" w:cs="Times New Roman"/>
          <w:b/>
          <w:sz w:val="24"/>
          <w:szCs w:val="24"/>
        </w:rPr>
        <w:t xml:space="preserve">ы </w:t>
      </w:r>
    </w:p>
    <w:tbl>
      <w:tblPr>
        <w:tblStyle w:val="aa"/>
        <w:tblW w:w="10065" w:type="dxa"/>
        <w:tblInd w:w="108" w:type="dxa"/>
        <w:tblLook w:val="04A0" w:firstRow="1" w:lastRow="0" w:firstColumn="1" w:lastColumn="0" w:noHBand="0" w:noVBand="1"/>
      </w:tblPr>
      <w:tblGrid>
        <w:gridCol w:w="532"/>
        <w:gridCol w:w="5989"/>
        <w:gridCol w:w="1559"/>
        <w:gridCol w:w="1985"/>
      </w:tblGrid>
      <w:tr w:rsidR="008D6B18" w:rsidRPr="00D17824" w:rsidTr="008D6B18">
        <w:trPr>
          <w:trHeight w:val="256"/>
        </w:trPr>
        <w:tc>
          <w:tcPr>
            <w:tcW w:w="532" w:type="dxa"/>
          </w:tcPr>
          <w:p w:rsidR="00A078CE" w:rsidRPr="00D17824" w:rsidRDefault="00A078CE" w:rsidP="00AD3AF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5989" w:type="dxa"/>
          </w:tcPr>
          <w:p w:rsidR="00A078CE" w:rsidRPr="00D17824" w:rsidRDefault="00A078CE" w:rsidP="00AD3AF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Тематика </w:t>
            </w:r>
          </w:p>
        </w:tc>
        <w:tc>
          <w:tcPr>
            <w:tcW w:w="1559" w:type="dxa"/>
          </w:tcPr>
          <w:p w:rsidR="00A078CE" w:rsidRPr="00D17824" w:rsidRDefault="00A078CE" w:rsidP="00AD3AF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Сроки </w:t>
            </w:r>
          </w:p>
        </w:tc>
        <w:tc>
          <w:tcPr>
            <w:tcW w:w="1985" w:type="dxa"/>
          </w:tcPr>
          <w:p w:rsidR="00A078CE" w:rsidRPr="00D17824" w:rsidRDefault="00A078CE" w:rsidP="00AD3AF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Ответственный </w:t>
            </w:r>
          </w:p>
        </w:tc>
      </w:tr>
      <w:tr w:rsidR="00A078CE" w:rsidRPr="00D17824" w:rsidTr="008D6B18">
        <w:trPr>
          <w:trHeight w:val="1021"/>
        </w:trPr>
        <w:tc>
          <w:tcPr>
            <w:tcW w:w="532" w:type="dxa"/>
          </w:tcPr>
          <w:p w:rsidR="00A078CE" w:rsidRPr="00D17824" w:rsidRDefault="00A078CE" w:rsidP="00AD3AF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89" w:type="dxa"/>
          </w:tcPr>
          <w:p w:rsidR="00A078CE" w:rsidRPr="00D17824" w:rsidRDefault="004A4F68" w:rsidP="00AD3AF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педагогического коллектива в условиях изменения системы  образования и приоритетных задач школы</w:t>
            </w:r>
          </w:p>
        </w:tc>
        <w:tc>
          <w:tcPr>
            <w:tcW w:w="1559" w:type="dxa"/>
          </w:tcPr>
          <w:p w:rsidR="00A078CE" w:rsidRPr="00D17824" w:rsidRDefault="00A078CE" w:rsidP="00AD3AF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Август </w:t>
            </w:r>
          </w:p>
        </w:tc>
        <w:tc>
          <w:tcPr>
            <w:tcW w:w="1985" w:type="dxa"/>
          </w:tcPr>
          <w:p w:rsidR="00A078CE" w:rsidRPr="00D17824" w:rsidRDefault="00A078CE" w:rsidP="00AD3AF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B28F4" w:rsidRPr="00D17824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</w:t>
            </w:r>
          </w:p>
        </w:tc>
      </w:tr>
      <w:tr w:rsidR="00324B63" w:rsidRPr="00D17824" w:rsidTr="008D6B18">
        <w:trPr>
          <w:trHeight w:val="534"/>
        </w:trPr>
        <w:tc>
          <w:tcPr>
            <w:tcW w:w="532" w:type="dxa"/>
          </w:tcPr>
          <w:p w:rsidR="00324B63" w:rsidRPr="00D17824" w:rsidRDefault="005B6A1F" w:rsidP="00AD3AF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989" w:type="dxa"/>
          </w:tcPr>
          <w:p w:rsidR="00324B63" w:rsidRPr="00D17824" w:rsidRDefault="004A4F68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профессиональной компетенции учителя в условиях независимой оценки качества образования.</w:t>
            </w:r>
            <w:r w:rsidRPr="00D17824">
              <w:t xml:space="preserve"> 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работы учителей в условиях модернизации системы образования «Учиться самому, чтобы учить других»</w:t>
            </w:r>
          </w:p>
        </w:tc>
        <w:tc>
          <w:tcPr>
            <w:tcW w:w="1559" w:type="dxa"/>
          </w:tcPr>
          <w:p w:rsidR="00324B63" w:rsidRPr="00D17824" w:rsidRDefault="00324B63" w:rsidP="00AD3AF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Ноябрь </w:t>
            </w:r>
          </w:p>
        </w:tc>
        <w:tc>
          <w:tcPr>
            <w:tcW w:w="1985" w:type="dxa"/>
          </w:tcPr>
          <w:p w:rsidR="00324B63" w:rsidRPr="00D17824" w:rsidRDefault="00324B63" w:rsidP="00AD3AF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Администрация </w:t>
            </w:r>
          </w:p>
        </w:tc>
      </w:tr>
      <w:tr w:rsidR="00A078CE" w:rsidRPr="00D17824" w:rsidTr="001F01EA">
        <w:trPr>
          <w:trHeight w:val="1164"/>
        </w:trPr>
        <w:tc>
          <w:tcPr>
            <w:tcW w:w="532" w:type="dxa"/>
          </w:tcPr>
          <w:p w:rsidR="00A078CE" w:rsidRPr="00D17824" w:rsidRDefault="00A078CE" w:rsidP="00AD3AF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989" w:type="dxa"/>
          </w:tcPr>
          <w:p w:rsidR="008B28F4" w:rsidRPr="00D17824" w:rsidRDefault="004A4F68" w:rsidP="00AD3AF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Формы работы школы по социальной адаптации и успешности </w:t>
            </w:r>
            <w:r w:rsidR="005A56DA" w:rsidRPr="00D17824">
              <w:rPr>
                <w:rFonts w:ascii="Times New Roman" w:hAnsi="Times New Roman" w:cs="Times New Roman"/>
                <w:bCs/>
                <w:sz w:val="24"/>
                <w:szCs w:val="24"/>
              </w:rPr>
              <w:t>учащихся</w:t>
            </w:r>
            <w:r w:rsidRPr="00D178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современном обществе. Методы и приемы организации ситуации успеха как одно из напра</w:t>
            </w:r>
            <w:r w:rsidR="001F01EA" w:rsidRPr="00D178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влений социализации </w:t>
            </w:r>
            <w:r w:rsidR="005A56DA" w:rsidRPr="00D17824">
              <w:rPr>
                <w:rFonts w:ascii="Times New Roman" w:hAnsi="Times New Roman" w:cs="Times New Roman"/>
                <w:bCs/>
                <w:sz w:val="24"/>
                <w:szCs w:val="24"/>
              </w:rPr>
              <w:t>учащихся</w:t>
            </w:r>
          </w:p>
        </w:tc>
        <w:tc>
          <w:tcPr>
            <w:tcW w:w="1559" w:type="dxa"/>
          </w:tcPr>
          <w:p w:rsidR="00A078CE" w:rsidRPr="00D17824" w:rsidRDefault="00A078CE" w:rsidP="00AD3AF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Cs/>
                <w:sz w:val="24"/>
                <w:szCs w:val="24"/>
              </w:rPr>
              <w:t>Январь</w:t>
            </w:r>
          </w:p>
        </w:tc>
        <w:tc>
          <w:tcPr>
            <w:tcW w:w="1985" w:type="dxa"/>
          </w:tcPr>
          <w:p w:rsidR="00A078CE" w:rsidRPr="00D17824" w:rsidRDefault="00A078CE" w:rsidP="00AD3AF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Администрация,  руководители ШМО</w:t>
            </w:r>
          </w:p>
        </w:tc>
      </w:tr>
      <w:tr w:rsidR="00A078CE" w:rsidRPr="00D17824" w:rsidTr="008D6B18">
        <w:trPr>
          <w:trHeight w:val="853"/>
        </w:trPr>
        <w:tc>
          <w:tcPr>
            <w:tcW w:w="532" w:type="dxa"/>
          </w:tcPr>
          <w:p w:rsidR="00A078CE" w:rsidRPr="00D17824" w:rsidRDefault="00A078CE" w:rsidP="00AD3AF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989" w:type="dxa"/>
          </w:tcPr>
          <w:p w:rsidR="008B28F4" w:rsidRPr="00D17824" w:rsidRDefault="008B28F4" w:rsidP="00AD3AF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ориентиры образовательной деятельности школы  по реализации федеральных проектов: от задач к решениям.</w:t>
            </w:r>
          </w:p>
        </w:tc>
        <w:tc>
          <w:tcPr>
            <w:tcW w:w="1559" w:type="dxa"/>
          </w:tcPr>
          <w:p w:rsidR="00A078CE" w:rsidRPr="00D17824" w:rsidRDefault="00A078CE" w:rsidP="00AD3AF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Март </w:t>
            </w:r>
          </w:p>
        </w:tc>
        <w:tc>
          <w:tcPr>
            <w:tcW w:w="1985" w:type="dxa"/>
          </w:tcPr>
          <w:p w:rsidR="00A078CE" w:rsidRPr="00D17824" w:rsidRDefault="001F01EA" w:rsidP="00AD3AF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школы</w:t>
            </w:r>
          </w:p>
        </w:tc>
      </w:tr>
      <w:tr w:rsidR="00A078CE" w:rsidRPr="00D17824" w:rsidTr="008D6B18">
        <w:trPr>
          <w:trHeight w:val="534"/>
        </w:trPr>
        <w:tc>
          <w:tcPr>
            <w:tcW w:w="532" w:type="dxa"/>
          </w:tcPr>
          <w:p w:rsidR="00A078CE" w:rsidRPr="00D17824" w:rsidRDefault="00A078CE" w:rsidP="00AD3AF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989" w:type="dxa"/>
          </w:tcPr>
          <w:p w:rsidR="00A078CE" w:rsidRPr="00D17824" w:rsidRDefault="00A078CE" w:rsidP="00AD3AF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 допуске</w:t>
            </w:r>
            <w:r w:rsidR="00FA6870" w:rsidRPr="00D178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5A56DA" w:rsidRPr="00D178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учащихся</w:t>
            </w:r>
            <w:r w:rsidR="00FA6870" w:rsidRPr="00D178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9,11 классов к ГИА</w:t>
            </w:r>
            <w:r w:rsidRPr="00D178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A078CE" w:rsidRPr="00D17824" w:rsidRDefault="00A078CE" w:rsidP="00AD3AF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985" w:type="dxa"/>
            <w:vMerge w:val="restart"/>
          </w:tcPr>
          <w:p w:rsidR="00A078CE" w:rsidRPr="00D17824" w:rsidRDefault="00AD3AF6" w:rsidP="00AD3AF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3AF6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школы</w:t>
            </w:r>
          </w:p>
        </w:tc>
      </w:tr>
      <w:tr w:rsidR="00A078CE" w:rsidRPr="00D17824" w:rsidTr="008D6B18">
        <w:trPr>
          <w:trHeight w:val="256"/>
        </w:trPr>
        <w:tc>
          <w:tcPr>
            <w:tcW w:w="532" w:type="dxa"/>
          </w:tcPr>
          <w:p w:rsidR="00A078CE" w:rsidRPr="00D17824" w:rsidRDefault="00A078CE" w:rsidP="00AD3AF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989" w:type="dxa"/>
          </w:tcPr>
          <w:p w:rsidR="00A078CE" w:rsidRPr="00D17824" w:rsidRDefault="00A078CE" w:rsidP="00AD3AF6">
            <w:pPr>
              <w:ind w:lef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 переводе </w:t>
            </w:r>
            <w:r w:rsidR="005A56DA" w:rsidRPr="00D178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учащихся</w:t>
            </w:r>
            <w:r w:rsidRPr="00D178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A078CE" w:rsidRPr="00D17824" w:rsidRDefault="00A078CE" w:rsidP="00AD3AF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985" w:type="dxa"/>
            <w:vMerge/>
          </w:tcPr>
          <w:p w:rsidR="00A078CE" w:rsidRPr="00D17824" w:rsidRDefault="00A078CE" w:rsidP="00AD3AF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78CE" w:rsidRPr="00D17824" w:rsidTr="008D6B18">
        <w:trPr>
          <w:trHeight w:val="268"/>
        </w:trPr>
        <w:tc>
          <w:tcPr>
            <w:tcW w:w="532" w:type="dxa"/>
          </w:tcPr>
          <w:p w:rsidR="00A078CE" w:rsidRPr="00D17824" w:rsidRDefault="00A078CE" w:rsidP="00AD3AF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5989" w:type="dxa"/>
          </w:tcPr>
          <w:p w:rsidR="00A078CE" w:rsidRPr="00D17824" w:rsidRDefault="00A078CE" w:rsidP="00AD3AF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 выпуске </w:t>
            </w:r>
            <w:r w:rsidR="005A56DA" w:rsidRPr="00D178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учащихся</w:t>
            </w:r>
            <w:r w:rsidRPr="00D178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9 классов.</w:t>
            </w:r>
          </w:p>
        </w:tc>
        <w:tc>
          <w:tcPr>
            <w:tcW w:w="1559" w:type="dxa"/>
          </w:tcPr>
          <w:p w:rsidR="00A078CE" w:rsidRPr="00D17824" w:rsidRDefault="00A078CE" w:rsidP="00AD3AF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985" w:type="dxa"/>
            <w:vMerge/>
          </w:tcPr>
          <w:p w:rsidR="00A078CE" w:rsidRPr="00D17824" w:rsidRDefault="00A078CE" w:rsidP="00AD3AF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78CE" w:rsidRPr="00D17824" w:rsidTr="008D6B18">
        <w:trPr>
          <w:trHeight w:val="523"/>
        </w:trPr>
        <w:tc>
          <w:tcPr>
            <w:tcW w:w="532" w:type="dxa"/>
          </w:tcPr>
          <w:p w:rsidR="00A078CE" w:rsidRPr="00D17824" w:rsidRDefault="00A078CE" w:rsidP="00AD3AF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989" w:type="dxa"/>
          </w:tcPr>
          <w:p w:rsidR="00A078CE" w:rsidRPr="00D17824" w:rsidRDefault="00A078CE" w:rsidP="00AD3AF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 выпуске </w:t>
            </w:r>
            <w:r w:rsidR="005A56DA" w:rsidRPr="00D178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учащихся</w:t>
            </w:r>
            <w:r w:rsidRPr="00D178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11 классов.</w:t>
            </w:r>
          </w:p>
        </w:tc>
        <w:tc>
          <w:tcPr>
            <w:tcW w:w="1559" w:type="dxa"/>
          </w:tcPr>
          <w:p w:rsidR="00A078CE" w:rsidRPr="00D17824" w:rsidRDefault="00A078CE" w:rsidP="00AD3AF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985" w:type="dxa"/>
            <w:vMerge/>
          </w:tcPr>
          <w:p w:rsidR="00A078CE" w:rsidRPr="00D17824" w:rsidRDefault="00A078CE" w:rsidP="00AD3AF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2C4281" w:rsidRPr="00D17824" w:rsidRDefault="002C4281" w:rsidP="00AD3A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7824">
        <w:rPr>
          <w:rFonts w:ascii="Times New Roman" w:hAnsi="Times New Roman" w:cs="Times New Roman"/>
          <w:b/>
          <w:sz w:val="24"/>
          <w:szCs w:val="24"/>
        </w:rPr>
        <w:t>3.2.</w:t>
      </w:r>
      <w:r w:rsidR="00093909" w:rsidRPr="00D17824">
        <w:rPr>
          <w:rFonts w:ascii="Times New Roman" w:hAnsi="Times New Roman" w:cs="Times New Roman"/>
          <w:b/>
          <w:sz w:val="24"/>
          <w:szCs w:val="24"/>
        </w:rPr>
        <w:t>2</w:t>
      </w:r>
      <w:r w:rsidRPr="00D17824">
        <w:rPr>
          <w:rFonts w:ascii="Times New Roman" w:hAnsi="Times New Roman" w:cs="Times New Roman"/>
          <w:b/>
          <w:sz w:val="24"/>
          <w:szCs w:val="24"/>
        </w:rPr>
        <w:t xml:space="preserve"> Совещания при директоре</w:t>
      </w:r>
      <w:r w:rsidR="002F0143" w:rsidRPr="00D17824">
        <w:rPr>
          <w:rFonts w:ascii="Times New Roman" w:hAnsi="Times New Roman" w:cs="Times New Roman"/>
          <w:b/>
          <w:sz w:val="24"/>
          <w:szCs w:val="24"/>
        </w:rPr>
        <w:t xml:space="preserve"> и при заместителях директора </w:t>
      </w:r>
    </w:p>
    <w:p w:rsidR="002F0143" w:rsidRPr="00D17824" w:rsidRDefault="002C4281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Текущие и перспективные задачи школы решаются на совещаниях при директоре. Темы, сроки и вопросы совещаний на текущий год приведены в плане работы</w:t>
      </w:r>
      <w:r w:rsidR="00C96254">
        <w:rPr>
          <w:rFonts w:ascii="Times New Roman" w:hAnsi="Times New Roman" w:cs="Times New Roman"/>
          <w:sz w:val="24"/>
          <w:szCs w:val="24"/>
        </w:rPr>
        <w:t xml:space="preserve"> (приложение№1) </w:t>
      </w:r>
    </w:p>
    <w:p w:rsidR="002C4281" w:rsidRPr="00D17824" w:rsidRDefault="00093909" w:rsidP="00AD3A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7824">
        <w:rPr>
          <w:rFonts w:ascii="Times New Roman" w:hAnsi="Times New Roman" w:cs="Times New Roman"/>
          <w:b/>
          <w:sz w:val="24"/>
          <w:szCs w:val="24"/>
        </w:rPr>
        <w:t>3.2.3.</w:t>
      </w:r>
      <w:r w:rsidR="002C4281" w:rsidRPr="00D17824">
        <w:rPr>
          <w:rFonts w:ascii="Times New Roman" w:hAnsi="Times New Roman" w:cs="Times New Roman"/>
          <w:b/>
          <w:sz w:val="24"/>
          <w:szCs w:val="24"/>
        </w:rPr>
        <w:t>Деятельность совета по профилактике правонарушений и безнадзорности</w:t>
      </w:r>
    </w:p>
    <w:p w:rsidR="002C4281" w:rsidRPr="00D17824" w:rsidRDefault="002C4281" w:rsidP="00AD3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 xml:space="preserve">Цель: профилактика правонарушений, преступности и безнадзорности несовершеннолетних, формирование законопослушного поведения и правовой культуры </w:t>
      </w:r>
      <w:r w:rsidR="005A56DA" w:rsidRPr="00D17824">
        <w:rPr>
          <w:rFonts w:ascii="Times New Roman" w:hAnsi="Times New Roman" w:cs="Times New Roman"/>
          <w:sz w:val="24"/>
          <w:szCs w:val="24"/>
        </w:rPr>
        <w:t>учащихся</w:t>
      </w:r>
      <w:r w:rsidRPr="00D17824">
        <w:rPr>
          <w:rFonts w:ascii="Times New Roman" w:hAnsi="Times New Roman" w:cs="Times New Roman"/>
          <w:sz w:val="24"/>
          <w:szCs w:val="24"/>
        </w:rPr>
        <w:t xml:space="preserve"> и их родителей (законных представителей).</w:t>
      </w:r>
    </w:p>
    <w:p w:rsidR="002C4281" w:rsidRPr="00D17824" w:rsidRDefault="002C4281" w:rsidP="00AD3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Задачи:</w:t>
      </w:r>
    </w:p>
    <w:p w:rsidR="002C4281" w:rsidRPr="00D17824" w:rsidRDefault="002C4281" w:rsidP="00AD3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 xml:space="preserve">В доступных формах и доступными методами учебной и воспитательной работы способствовать профилактике правонарушений, преступности и безнадзорности учащихся, формированию законопослушного поведения </w:t>
      </w:r>
      <w:r w:rsidR="005A56DA" w:rsidRPr="00D17824">
        <w:rPr>
          <w:rFonts w:ascii="Times New Roman" w:hAnsi="Times New Roman" w:cs="Times New Roman"/>
          <w:sz w:val="24"/>
          <w:szCs w:val="24"/>
        </w:rPr>
        <w:t>учащихся</w:t>
      </w:r>
      <w:r w:rsidRPr="00D17824">
        <w:rPr>
          <w:rFonts w:ascii="Times New Roman" w:hAnsi="Times New Roman" w:cs="Times New Roman"/>
          <w:sz w:val="24"/>
          <w:szCs w:val="24"/>
        </w:rPr>
        <w:t>.</w:t>
      </w:r>
    </w:p>
    <w:p w:rsidR="002C4281" w:rsidRPr="00D17824" w:rsidRDefault="002C4281" w:rsidP="00AD3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Защищать права и законные интересы несовершеннолетних, которые находятся в трудной жизненной ситуации, социально опасном положении.</w:t>
      </w:r>
    </w:p>
    <w:p w:rsidR="002C4281" w:rsidRPr="00D17824" w:rsidRDefault="002C4281" w:rsidP="00AD3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Выявлять детей группы риска, детей, которые находятся в трудной жизненной ситуации и социально опасном положении, и принимать меры по оказанию им педагогической и психологической помощи.</w:t>
      </w:r>
    </w:p>
    <w:p w:rsidR="002C4281" w:rsidRPr="00D17824" w:rsidRDefault="002C4281" w:rsidP="00AD3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Осуществлять индивидуальный подход к обучающимся и оказывать помощь в охране их психофизического и нравственного здоровья.</w:t>
      </w:r>
    </w:p>
    <w:p w:rsidR="002C4281" w:rsidRPr="00D17824" w:rsidRDefault="002C4281" w:rsidP="00AD3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Осуществлять консультативно-профилактическую работу среди учащихся, педагогических работников и родителей (законных представителей).</w:t>
      </w:r>
    </w:p>
    <w:p w:rsidR="002C4281" w:rsidRPr="00D17824" w:rsidRDefault="002C4281" w:rsidP="00AD3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 xml:space="preserve">Всесторонне развивать интеллектуальные, творческие, спортивные и социальные способности </w:t>
      </w:r>
      <w:r w:rsidR="005A56DA" w:rsidRPr="00D17824">
        <w:rPr>
          <w:rFonts w:ascii="Times New Roman" w:hAnsi="Times New Roman" w:cs="Times New Roman"/>
          <w:sz w:val="24"/>
          <w:szCs w:val="24"/>
        </w:rPr>
        <w:t>учащихся</w:t>
      </w:r>
      <w:r w:rsidRPr="00D17824">
        <w:rPr>
          <w:rFonts w:ascii="Times New Roman" w:hAnsi="Times New Roman" w:cs="Times New Roman"/>
          <w:sz w:val="24"/>
          <w:szCs w:val="24"/>
        </w:rPr>
        <w:t>.</w:t>
      </w:r>
    </w:p>
    <w:p w:rsidR="002C4281" w:rsidRPr="00D17824" w:rsidRDefault="00AD3AF6" w:rsidP="00AD3AF6">
      <w:pPr>
        <w:spacing w:after="0" w:line="240" w:lineRule="auto"/>
        <w:jc w:val="both"/>
        <w:rPr>
          <w:rStyle w:val="a5"/>
          <w:rFonts w:ascii="Times New Roman" w:hAnsi="Times New Roman" w:cs="Times New Roman"/>
          <w:b/>
          <w:color w:val="auto"/>
          <w:sz w:val="24"/>
          <w:szCs w:val="24"/>
          <w:u w:val="none"/>
        </w:rPr>
      </w:pPr>
      <w:hyperlink r:id="rId44" w:anchor="/document/118/67869/" w:history="1">
        <w:r w:rsidR="002C4281" w:rsidRPr="00D17824">
          <w:rPr>
            <w:rStyle w:val="a5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План мероприятий по профилактике правонарушений, преступности и безнадзорности учащихся</w:t>
        </w:r>
      </w:hyperlink>
    </w:p>
    <w:p w:rsidR="00C85420" w:rsidRPr="00D17824" w:rsidRDefault="00C85420" w:rsidP="00AD3AF6">
      <w:pPr>
        <w:numPr>
          <w:ilvl w:val="0"/>
          <w:numId w:val="28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8"/>
        </w:rPr>
      </w:pPr>
      <w:r w:rsidRPr="00D17824">
        <w:rPr>
          <w:rFonts w:ascii="Times New Roman" w:eastAsia="Calibri" w:hAnsi="Times New Roman" w:cs="Times New Roman"/>
          <w:b/>
          <w:sz w:val="24"/>
          <w:szCs w:val="28"/>
        </w:rPr>
        <w:t>Организационная работа</w:t>
      </w:r>
    </w:p>
    <w:tbl>
      <w:tblPr>
        <w:tblStyle w:val="aa"/>
        <w:tblW w:w="10348" w:type="dxa"/>
        <w:tblInd w:w="-34" w:type="dxa"/>
        <w:tblLook w:val="04A0" w:firstRow="1" w:lastRow="0" w:firstColumn="1" w:lastColumn="0" w:noHBand="0" w:noVBand="1"/>
      </w:tblPr>
      <w:tblGrid>
        <w:gridCol w:w="568"/>
        <w:gridCol w:w="5171"/>
        <w:gridCol w:w="1955"/>
        <w:gridCol w:w="2654"/>
      </w:tblGrid>
      <w:tr w:rsidR="00C85420" w:rsidRPr="00D17824" w:rsidTr="003A75A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Содержание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Сроки 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20" w:rsidRPr="00D17824" w:rsidRDefault="00093909" w:rsidP="00AD3AF6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Ответственный </w:t>
            </w:r>
          </w:p>
        </w:tc>
      </w:tr>
      <w:tr w:rsidR="00C85420" w:rsidRPr="00D17824" w:rsidTr="003A75A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20" w:rsidRPr="00D17824" w:rsidRDefault="00C85420" w:rsidP="00AD3AF6">
            <w:pPr>
              <w:numPr>
                <w:ilvl w:val="0"/>
                <w:numId w:val="24"/>
              </w:numPr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33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Формирование банка данных на учащихся, их семьи. Сверка списков </w:t>
            </w:r>
            <w:r w:rsidR="005A56DA"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учащихся</w:t>
            </w: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, состоящих на учете в ПДН, ВШУ и неблагополучных семей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284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Сентябрь 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137" w:firstLine="5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Инспектор ПДН, классные руководители.</w:t>
            </w:r>
          </w:p>
        </w:tc>
      </w:tr>
      <w:tr w:rsidR="00C85420" w:rsidRPr="00D17824" w:rsidTr="003A75A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20" w:rsidRPr="00D17824" w:rsidRDefault="00C85420" w:rsidP="00AD3AF6">
            <w:pPr>
              <w:numPr>
                <w:ilvl w:val="0"/>
                <w:numId w:val="24"/>
              </w:numPr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33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Выявление детей, не приступивших к учебе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284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Сентябрь 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137" w:firstLine="5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ЗД по ВР</w:t>
            </w:r>
          </w:p>
          <w:p w:rsidR="00C85420" w:rsidRPr="00D17824" w:rsidRDefault="00C85420" w:rsidP="00AD3AF6">
            <w:pPr>
              <w:ind w:left="137" w:firstLine="5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Классные руководители.</w:t>
            </w:r>
          </w:p>
        </w:tc>
      </w:tr>
      <w:tr w:rsidR="00C85420" w:rsidRPr="00D17824" w:rsidTr="003A75A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20" w:rsidRPr="00D17824" w:rsidRDefault="00C85420" w:rsidP="00AD3AF6">
            <w:pPr>
              <w:numPr>
                <w:ilvl w:val="0"/>
                <w:numId w:val="24"/>
              </w:numPr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33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Вовлечение учащихся, стоящих на разных формах учета в кружки и секции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284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Сентябрь, в течение года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137" w:firstLine="5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ЗД по ВР</w:t>
            </w:r>
          </w:p>
          <w:p w:rsidR="00C85420" w:rsidRPr="00D17824" w:rsidRDefault="00C85420" w:rsidP="00AD3AF6">
            <w:pPr>
              <w:ind w:left="137" w:firstLine="5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Классные руководители, </w:t>
            </w:r>
          </w:p>
        </w:tc>
      </w:tr>
      <w:tr w:rsidR="00C85420" w:rsidRPr="00D17824" w:rsidTr="003A75A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20" w:rsidRPr="00D17824" w:rsidRDefault="00C85420" w:rsidP="00AD3AF6">
            <w:pPr>
              <w:numPr>
                <w:ilvl w:val="0"/>
                <w:numId w:val="24"/>
              </w:numPr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33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Организация работы Совета профилактики правонарушений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284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по отдельному плану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137" w:firstLine="5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ЗД по ВР</w:t>
            </w:r>
          </w:p>
        </w:tc>
      </w:tr>
      <w:tr w:rsidR="00C85420" w:rsidRPr="00D17824" w:rsidTr="003A75A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20" w:rsidRPr="00D17824" w:rsidRDefault="00C85420" w:rsidP="00AD3AF6">
            <w:pPr>
              <w:numPr>
                <w:ilvl w:val="0"/>
                <w:numId w:val="24"/>
              </w:numPr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33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Родительское собрание по профилактике безнадзорности и правонарушений.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284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Сентябрь 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137" w:firstLine="5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ЗД по ВР</w:t>
            </w:r>
          </w:p>
          <w:p w:rsidR="00C85420" w:rsidRPr="00D17824" w:rsidRDefault="00C85420" w:rsidP="00AD3AF6">
            <w:pPr>
              <w:ind w:left="137" w:firstLine="5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Классные руководители</w:t>
            </w:r>
          </w:p>
        </w:tc>
      </w:tr>
      <w:tr w:rsidR="00C85420" w:rsidRPr="00D17824" w:rsidTr="003A75A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20" w:rsidRPr="00D17824" w:rsidRDefault="00C85420" w:rsidP="00AD3AF6">
            <w:pPr>
              <w:numPr>
                <w:ilvl w:val="0"/>
                <w:numId w:val="24"/>
              </w:numPr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33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Составление плана воспитательной работы в каникулярное время с учащимися, стоящими на разных формах учета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284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В течение года 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137" w:firstLine="5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Классные руководители</w:t>
            </w:r>
          </w:p>
        </w:tc>
      </w:tr>
      <w:tr w:rsidR="00C85420" w:rsidRPr="00D17824" w:rsidTr="003A75A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20" w:rsidRPr="00D17824" w:rsidRDefault="00C85420" w:rsidP="00AD3AF6">
            <w:pPr>
              <w:numPr>
                <w:ilvl w:val="0"/>
                <w:numId w:val="24"/>
              </w:numPr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33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Составление актов обследования семей, рейды по семьям </w:t>
            </w:r>
            <w:r w:rsidR="005A56DA"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учащихся</w:t>
            </w: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, стоящих на разных формах учета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284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137" w:firstLine="5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ЗД по ВР</w:t>
            </w:r>
          </w:p>
          <w:p w:rsidR="005A56DA" w:rsidRPr="00D17824" w:rsidRDefault="005A56DA" w:rsidP="00AD3AF6">
            <w:pPr>
              <w:ind w:left="137" w:firstLine="5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Инспектор ПДН</w:t>
            </w:r>
          </w:p>
          <w:p w:rsidR="005A56DA" w:rsidRPr="00D17824" w:rsidRDefault="005A56DA" w:rsidP="00AD3AF6">
            <w:pPr>
              <w:ind w:left="137" w:firstLine="5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Классные</w:t>
            </w:r>
          </w:p>
          <w:p w:rsidR="00C85420" w:rsidRPr="00D17824" w:rsidRDefault="00C85420" w:rsidP="00AD3AF6">
            <w:pPr>
              <w:ind w:left="137" w:firstLine="5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руководители</w:t>
            </w:r>
          </w:p>
        </w:tc>
      </w:tr>
      <w:tr w:rsidR="00C85420" w:rsidRPr="00D17824" w:rsidTr="003A75A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20" w:rsidRPr="00D17824" w:rsidRDefault="00C85420" w:rsidP="00AD3AF6">
            <w:pPr>
              <w:numPr>
                <w:ilvl w:val="0"/>
                <w:numId w:val="24"/>
              </w:numPr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33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Заседание Совета профилактики правонарушений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284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137" w:firstLine="5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Члены Совета, классные руководители</w:t>
            </w:r>
          </w:p>
        </w:tc>
      </w:tr>
      <w:tr w:rsidR="00C85420" w:rsidRPr="00D17824" w:rsidTr="003A75A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20" w:rsidRPr="00D17824" w:rsidRDefault="00C85420" w:rsidP="00AD3AF6">
            <w:pPr>
              <w:numPr>
                <w:ilvl w:val="0"/>
                <w:numId w:val="24"/>
              </w:numPr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33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Профилактические индивидуальные беседы с проблемными подростками и их родителями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284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137" w:firstLine="5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ЗД по ВР классные руководители</w:t>
            </w:r>
          </w:p>
          <w:p w:rsidR="00C85420" w:rsidRPr="00D17824" w:rsidRDefault="00C85420" w:rsidP="00AD3AF6">
            <w:pPr>
              <w:ind w:left="137" w:firstLine="5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Инспектор ПДН</w:t>
            </w:r>
          </w:p>
        </w:tc>
      </w:tr>
      <w:tr w:rsidR="00C85420" w:rsidRPr="00D17824" w:rsidTr="003A75A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20" w:rsidRPr="00D17824" w:rsidRDefault="00C85420" w:rsidP="00AD3AF6">
            <w:pPr>
              <w:numPr>
                <w:ilvl w:val="0"/>
                <w:numId w:val="24"/>
              </w:numPr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33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Проведение тематических месячников по плану воспитательной работы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284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137" w:firstLine="5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ЗД по ВР </w:t>
            </w:r>
          </w:p>
          <w:p w:rsidR="00C85420" w:rsidRPr="00D17824" w:rsidRDefault="00C85420" w:rsidP="00AD3AF6">
            <w:pPr>
              <w:ind w:left="137" w:firstLine="5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Классные руководители</w:t>
            </w:r>
          </w:p>
          <w:p w:rsidR="00C85420" w:rsidRPr="00D17824" w:rsidRDefault="00C85420" w:rsidP="00AD3AF6">
            <w:pPr>
              <w:ind w:left="137" w:firstLine="5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педагог-организатор</w:t>
            </w:r>
          </w:p>
        </w:tc>
      </w:tr>
    </w:tbl>
    <w:p w:rsidR="00C85420" w:rsidRPr="00D17824" w:rsidRDefault="00C85420" w:rsidP="00AD3AF6">
      <w:pPr>
        <w:numPr>
          <w:ilvl w:val="0"/>
          <w:numId w:val="28"/>
        </w:numPr>
        <w:spacing w:after="0" w:line="240" w:lineRule="auto"/>
        <w:ind w:left="284" w:hanging="142"/>
        <w:contextualSpacing/>
        <w:rPr>
          <w:rFonts w:ascii="Times New Roman" w:eastAsia="Calibri" w:hAnsi="Times New Roman" w:cs="Times New Roman"/>
          <w:b/>
          <w:sz w:val="24"/>
          <w:szCs w:val="28"/>
        </w:rPr>
      </w:pPr>
      <w:r w:rsidRPr="00D17824">
        <w:rPr>
          <w:rFonts w:ascii="Times New Roman" w:eastAsia="Calibri" w:hAnsi="Times New Roman" w:cs="Times New Roman"/>
          <w:b/>
          <w:sz w:val="24"/>
          <w:szCs w:val="28"/>
        </w:rPr>
        <w:t>Профилактическая работа с классами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4962"/>
        <w:gridCol w:w="1984"/>
        <w:gridCol w:w="2693"/>
      </w:tblGrid>
      <w:tr w:rsidR="00C85420" w:rsidRPr="00D17824" w:rsidTr="003A75A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284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№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284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Содержание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284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Сроки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284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Ответственные лица</w:t>
            </w:r>
          </w:p>
        </w:tc>
      </w:tr>
      <w:tr w:rsidR="00C85420" w:rsidRPr="00D17824" w:rsidTr="003A75A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20" w:rsidRPr="00D17824" w:rsidRDefault="00C85420" w:rsidP="00AD3AF6">
            <w:pPr>
              <w:numPr>
                <w:ilvl w:val="0"/>
                <w:numId w:val="25"/>
              </w:numPr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284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Проведение тематических профилактических классных часов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284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1 раз в месяц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34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Классные руководители</w:t>
            </w:r>
          </w:p>
        </w:tc>
      </w:tr>
      <w:tr w:rsidR="00C85420" w:rsidRPr="00D17824" w:rsidTr="003A75A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20" w:rsidRPr="00D17824" w:rsidRDefault="00C85420" w:rsidP="00AD3AF6">
            <w:pPr>
              <w:numPr>
                <w:ilvl w:val="0"/>
                <w:numId w:val="25"/>
              </w:numPr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284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Организация встреч с инспектором ПДН, специалистами служб системы профилактики.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284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В период проведения месячников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DA" w:rsidRPr="00D17824" w:rsidRDefault="00C85420" w:rsidP="00AD3AF6">
            <w:pPr>
              <w:ind w:left="34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ЗД по ВР </w:t>
            </w:r>
          </w:p>
          <w:p w:rsidR="00C85420" w:rsidRPr="00D17824" w:rsidRDefault="00C85420" w:rsidP="00AD3AF6">
            <w:pPr>
              <w:ind w:left="34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Инспектор ПДН</w:t>
            </w:r>
          </w:p>
          <w:p w:rsidR="00C85420" w:rsidRPr="00D17824" w:rsidRDefault="00C85420" w:rsidP="00AD3AF6">
            <w:pPr>
              <w:ind w:left="34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C85420" w:rsidRPr="00D17824" w:rsidTr="003A75A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20" w:rsidRPr="00D17824" w:rsidRDefault="00C85420" w:rsidP="00AD3AF6">
            <w:pPr>
              <w:numPr>
                <w:ilvl w:val="0"/>
                <w:numId w:val="25"/>
              </w:numPr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284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Классные часы по формированию правовой культуры, толерантного поведения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284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по плану  ВР школы и классов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DA" w:rsidRPr="00D17824" w:rsidRDefault="00C85420" w:rsidP="00AD3AF6">
            <w:pPr>
              <w:ind w:left="34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Классные руководители, </w:t>
            </w:r>
          </w:p>
          <w:p w:rsidR="005A56DA" w:rsidRPr="00D17824" w:rsidRDefault="00C85420" w:rsidP="00AD3AF6">
            <w:pPr>
              <w:ind w:left="34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ЗД по ВР, </w:t>
            </w:r>
          </w:p>
          <w:p w:rsidR="00C85420" w:rsidRPr="00D17824" w:rsidRDefault="00C85420" w:rsidP="00AD3AF6">
            <w:pPr>
              <w:ind w:left="34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инспектор ПДН, специалисты других ведомств</w:t>
            </w:r>
          </w:p>
        </w:tc>
      </w:tr>
      <w:tr w:rsidR="00C85420" w:rsidRPr="00D17824" w:rsidTr="003A75A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20" w:rsidRPr="00D17824" w:rsidRDefault="00C85420" w:rsidP="00AD3AF6">
            <w:pPr>
              <w:numPr>
                <w:ilvl w:val="0"/>
                <w:numId w:val="25"/>
              </w:numPr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284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Профилактика девиантного поведения – анкетирования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284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В течение года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34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Педагог-психолог</w:t>
            </w:r>
          </w:p>
        </w:tc>
      </w:tr>
      <w:tr w:rsidR="00C85420" w:rsidRPr="00D17824" w:rsidTr="003A75A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20" w:rsidRPr="00D17824" w:rsidRDefault="00C85420" w:rsidP="00AD3AF6">
            <w:pPr>
              <w:numPr>
                <w:ilvl w:val="0"/>
                <w:numId w:val="25"/>
              </w:numPr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284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Организация работы детской общественной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284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В течение года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34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Педагог-организатор</w:t>
            </w:r>
          </w:p>
        </w:tc>
      </w:tr>
      <w:tr w:rsidR="00C85420" w:rsidRPr="00D17824" w:rsidTr="003A75A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20" w:rsidRPr="00D17824" w:rsidRDefault="00C85420" w:rsidP="00AD3AF6">
            <w:pPr>
              <w:numPr>
                <w:ilvl w:val="0"/>
                <w:numId w:val="25"/>
              </w:numPr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284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Занятие по профориентации в 8-11 классах.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284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34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Педагог-психолог, классные руководители</w:t>
            </w:r>
          </w:p>
        </w:tc>
      </w:tr>
    </w:tbl>
    <w:p w:rsidR="00C85420" w:rsidRPr="00D17824" w:rsidRDefault="00C85420" w:rsidP="00AD3AF6">
      <w:pPr>
        <w:numPr>
          <w:ilvl w:val="0"/>
          <w:numId w:val="28"/>
        </w:numPr>
        <w:spacing w:after="0" w:line="240" w:lineRule="auto"/>
        <w:ind w:left="284" w:hanging="142"/>
        <w:contextualSpacing/>
        <w:rPr>
          <w:rFonts w:ascii="Times New Roman" w:eastAsia="Calibri" w:hAnsi="Times New Roman" w:cs="Times New Roman"/>
          <w:b/>
          <w:sz w:val="24"/>
          <w:szCs w:val="28"/>
        </w:rPr>
      </w:pPr>
      <w:r w:rsidRPr="00D17824">
        <w:rPr>
          <w:rFonts w:ascii="Times New Roman" w:eastAsia="Calibri" w:hAnsi="Times New Roman" w:cs="Times New Roman"/>
          <w:b/>
          <w:sz w:val="24"/>
          <w:szCs w:val="28"/>
        </w:rPr>
        <w:t>Профилактическая работа с родителями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82"/>
        <w:gridCol w:w="4962"/>
        <w:gridCol w:w="1979"/>
        <w:gridCol w:w="2691"/>
      </w:tblGrid>
      <w:tr w:rsidR="00C85420" w:rsidRPr="00D17824" w:rsidTr="003A75A9">
        <w:trPr>
          <w:trHeight w:val="26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284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284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Содержание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284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Сроки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284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Ответственные </w:t>
            </w:r>
          </w:p>
        </w:tc>
      </w:tr>
      <w:tr w:rsidR="00C85420" w:rsidRPr="00D17824" w:rsidTr="003A75A9">
        <w:trPr>
          <w:trHeight w:val="54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20" w:rsidRPr="00D17824" w:rsidRDefault="00C85420" w:rsidP="00AD3AF6">
            <w:pPr>
              <w:numPr>
                <w:ilvl w:val="0"/>
                <w:numId w:val="26"/>
              </w:numPr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284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Составление актов обследования семей и условий проживания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284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Октябрь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284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Классные руководители </w:t>
            </w:r>
          </w:p>
        </w:tc>
      </w:tr>
      <w:tr w:rsidR="00C85420" w:rsidRPr="00D17824" w:rsidTr="003A75A9">
        <w:trPr>
          <w:trHeight w:val="161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20" w:rsidRPr="00D17824" w:rsidRDefault="00C85420" w:rsidP="00AD3AF6">
            <w:pPr>
              <w:numPr>
                <w:ilvl w:val="0"/>
                <w:numId w:val="26"/>
              </w:numPr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284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Проведение родительских собраний, профилактических бесед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284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284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ЗД по ВР</w:t>
            </w:r>
          </w:p>
          <w:p w:rsidR="00C85420" w:rsidRPr="00D17824" w:rsidRDefault="00C85420" w:rsidP="00AD3AF6">
            <w:pPr>
              <w:ind w:left="284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инспектор ПДН классные руководители педагог-организатор</w:t>
            </w:r>
          </w:p>
          <w:p w:rsidR="00C85420" w:rsidRPr="00D17824" w:rsidRDefault="00C85420" w:rsidP="00AD3AF6">
            <w:pPr>
              <w:ind w:left="284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педагог-психолог</w:t>
            </w:r>
          </w:p>
        </w:tc>
      </w:tr>
      <w:tr w:rsidR="00C85420" w:rsidRPr="00D17824" w:rsidTr="003A75A9">
        <w:trPr>
          <w:trHeight w:val="80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20" w:rsidRPr="00D17824" w:rsidRDefault="00C85420" w:rsidP="00AD3AF6">
            <w:pPr>
              <w:numPr>
                <w:ilvl w:val="0"/>
                <w:numId w:val="26"/>
              </w:numPr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284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Психологическое сопровождение детей и их родителей, адаптация в новом коллективе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284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ind w:left="284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Педагог-психолог</w:t>
            </w:r>
          </w:p>
        </w:tc>
      </w:tr>
      <w:tr w:rsidR="00C85420" w:rsidRPr="00D17824" w:rsidTr="003A75A9">
        <w:trPr>
          <w:trHeight w:val="108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20" w:rsidRPr="00D17824" w:rsidRDefault="00C85420" w:rsidP="00AD3AF6">
            <w:pPr>
              <w:numPr>
                <w:ilvl w:val="0"/>
                <w:numId w:val="2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Привлечение родителей к проведению общественно-значимых мероприятий, экскурсий, поездок </w:t>
            </w:r>
            <w:r w:rsidR="005A56DA"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учащихся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В течение года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ЗД по ВР классные руководители</w:t>
            </w:r>
          </w:p>
        </w:tc>
      </w:tr>
    </w:tbl>
    <w:p w:rsidR="00C85420" w:rsidRPr="00D17824" w:rsidRDefault="00C85420" w:rsidP="00AD3AF6">
      <w:pPr>
        <w:numPr>
          <w:ilvl w:val="0"/>
          <w:numId w:val="28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8"/>
        </w:rPr>
      </w:pPr>
      <w:r w:rsidRPr="00D17824">
        <w:rPr>
          <w:rFonts w:ascii="Times New Roman" w:eastAsia="Calibri" w:hAnsi="Times New Roman" w:cs="Times New Roman"/>
          <w:b/>
          <w:sz w:val="24"/>
          <w:szCs w:val="28"/>
        </w:rPr>
        <w:t>Работа с педагогическими кадрами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4962"/>
        <w:gridCol w:w="1979"/>
        <w:gridCol w:w="2698"/>
      </w:tblGrid>
      <w:tr w:rsidR="00C85420" w:rsidRPr="00D17824" w:rsidTr="003A75A9">
        <w:trPr>
          <w:trHeight w:val="2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Содержание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Сроки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Ответственные </w:t>
            </w:r>
          </w:p>
        </w:tc>
      </w:tr>
      <w:tr w:rsidR="00C85420" w:rsidRPr="00D17824" w:rsidTr="003A75A9">
        <w:trPr>
          <w:trHeight w:val="5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20" w:rsidRPr="00D17824" w:rsidRDefault="00C85420" w:rsidP="00AD3AF6">
            <w:pPr>
              <w:numPr>
                <w:ilvl w:val="0"/>
                <w:numId w:val="27"/>
              </w:numPr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Индивидуальное консультирование педагогов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учебного года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Директор ОУ</w:t>
            </w:r>
          </w:p>
          <w:p w:rsidR="00C85420" w:rsidRPr="00D17824" w:rsidRDefault="00C85420" w:rsidP="00AD3AF6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ЗД по УР </w:t>
            </w:r>
          </w:p>
          <w:p w:rsidR="00C85420" w:rsidRPr="00D17824" w:rsidRDefault="00C85420" w:rsidP="00AD3AF6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ЗД по ВР педагог-психолог</w:t>
            </w:r>
          </w:p>
        </w:tc>
      </w:tr>
      <w:tr w:rsidR="00C85420" w:rsidRPr="00D17824" w:rsidTr="003A75A9">
        <w:trPr>
          <w:trHeight w:val="1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20" w:rsidRPr="00D17824" w:rsidRDefault="00C85420" w:rsidP="00AD3AF6">
            <w:pPr>
              <w:numPr>
                <w:ilvl w:val="0"/>
                <w:numId w:val="27"/>
              </w:numPr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20" w:rsidRPr="00D17824" w:rsidRDefault="00C85420" w:rsidP="00AD3AF6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Учебно-просветительная работа по </w:t>
            </w: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профилактике правонарушений</w:t>
            </w:r>
          </w:p>
          <w:p w:rsidR="00C85420" w:rsidRPr="00D17824" w:rsidRDefault="00C85420" w:rsidP="00AD3AF6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 xml:space="preserve">В течение </w:t>
            </w: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учебного года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 xml:space="preserve">МО классных </w:t>
            </w: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руководителей</w:t>
            </w:r>
          </w:p>
        </w:tc>
      </w:tr>
      <w:tr w:rsidR="00C85420" w:rsidRPr="00D17824" w:rsidTr="003A75A9">
        <w:trPr>
          <w:trHeight w:val="1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20" w:rsidRPr="00D17824" w:rsidRDefault="00C85420" w:rsidP="00AD3AF6">
            <w:pPr>
              <w:numPr>
                <w:ilvl w:val="0"/>
                <w:numId w:val="27"/>
              </w:numPr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Педагогический Совет, посвященный вопросам воспитания и профилактики правонарушений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Ноябрь-Декабрь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20" w:rsidRPr="00D17824" w:rsidRDefault="00C85420" w:rsidP="00AD3AF6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8"/>
              </w:rPr>
              <w:t>ЗД по ВР</w:t>
            </w:r>
          </w:p>
        </w:tc>
      </w:tr>
    </w:tbl>
    <w:p w:rsidR="00B55218" w:rsidRDefault="00B55218" w:rsidP="00AD3A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5206" w:rsidRPr="00D17824" w:rsidRDefault="003C5206" w:rsidP="00AD3A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7824">
        <w:rPr>
          <w:rFonts w:ascii="Times New Roman" w:hAnsi="Times New Roman" w:cs="Times New Roman"/>
          <w:b/>
          <w:sz w:val="24"/>
          <w:szCs w:val="24"/>
        </w:rPr>
        <w:t>3.3. Методическое сопровождение педагогических кадров</w:t>
      </w:r>
    </w:p>
    <w:p w:rsidR="002C4281" w:rsidRPr="00D17824" w:rsidRDefault="003A2D65" w:rsidP="00AD3A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7824">
        <w:rPr>
          <w:rFonts w:ascii="Times New Roman" w:hAnsi="Times New Roman" w:cs="Times New Roman"/>
          <w:b/>
          <w:sz w:val="24"/>
          <w:szCs w:val="24"/>
        </w:rPr>
        <w:t>3.3.</w:t>
      </w:r>
      <w:r w:rsidR="002C4281" w:rsidRPr="00D17824">
        <w:rPr>
          <w:rFonts w:ascii="Times New Roman" w:hAnsi="Times New Roman" w:cs="Times New Roman"/>
          <w:b/>
          <w:sz w:val="24"/>
          <w:szCs w:val="24"/>
        </w:rPr>
        <w:t>1. Деятельность методического совета школы</w:t>
      </w:r>
    </w:p>
    <w:p w:rsidR="003C5206" w:rsidRPr="00D17824" w:rsidRDefault="003C5206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 xml:space="preserve">Цель: непрерывное совершенствование профессиональной компетентности учителей как условие реализации цели обеспечения изменений в содержании и организации образовательного процесса, способствующих формированию </w:t>
      </w:r>
      <w:r w:rsidR="00C85420" w:rsidRPr="00D17824">
        <w:rPr>
          <w:rFonts w:ascii="Times New Roman" w:hAnsi="Times New Roman" w:cs="Times New Roman"/>
          <w:sz w:val="24"/>
          <w:szCs w:val="24"/>
        </w:rPr>
        <w:t xml:space="preserve">базовых компетентностей </w:t>
      </w:r>
      <w:r w:rsidRPr="00D17824">
        <w:rPr>
          <w:rFonts w:ascii="Times New Roman" w:hAnsi="Times New Roman" w:cs="Times New Roman"/>
          <w:sz w:val="24"/>
          <w:szCs w:val="24"/>
        </w:rPr>
        <w:t>школьников.</w:t>
      </w:r>
    </w:p>
    <w:p w:rsidR="002C4281" w:rsidRPr="00D17824" w:rsidRDefault="002C4281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Задачи:</w:t>
      </w:r>
    </w:p>
    <w:p w:rsidR="002C4281" w:rsidRPr="00D17824" w:rsidRDefault="002C4281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Повышение качества обучения и преподавания, направленные на индивидуальный подход к обучающимся.</w:t>
      </w:r>
    </w:p>
    <w:p w:rsidR="002C4281" w:rsidRPr="00D17824" w:rsidRDefault="002C4281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Оказание методической помощи по повышению профессиональной компетентности.</w:t>
      </w:r>
    </w:p>
    <w:p w:rsidR="002C4281" w:rsidRPr="00D17824" w:rsidRDefault="002C4281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Совершенствование воспитательного процесса, работа с одаренными, слабоуспевающими, неуспевающими, трудными детьми (дифференциация).</w:t>
      </w:r>
    </w:p>
    <w:p w:rsidR="002C4281" w:rsidRPr="00D17824" w:rsidRDefault="002C4281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Содействие здоровью учащихся в начальном, среднем и старшем звеньях на основе взаимодействия педагогов и социальных служб (на основе программы развития школы).</w:t>
      </w:r>
    </w:p>
    <w:p w:rsidR="002C4281" w:rsidRPr="00D17824" w:rsidRDefault="002C4281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 xml:space="preserve">Расширение и обновление информационной базы </w:t>
      </w:r>
      <w:r w:rsidR="00E37567" w:rsidRPr="00D17824">
        <w:rPr>
          <w:rFonts w:ascii="Times New Roman" w:hAnsi="Times New Roman" w:cs="Times New Roman"/>
          <w:sz w:val="24"/>
          <w:szCs w:val="24"/>
        </w:rPr>
        <w:t>Учреждения</w:t>
      </w:r>
      <w:r w:rsidRPr="00D17824">
        <w:rPr>
          <w:rFonts w:ascii="Times New Roman" w:hAnsi="Times New Roman" w:cs="Times New Roman"/>
          <w:sz w:val="24"/>
          <w:szCs w:val="24"/>
        </w:rPr>
        <w:t>, что предполагает использование новейших информационных технологий.</w:t>
      </w:r>
    </w:p>
    <w:p w:rsidR="00551641" w:rsidRPr="00D17824" w:rsidRDefault="00551641" w:rsidP="00AD3AF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D17824">
        <w:rPr>
          <w:rFonts w:ascii="Times New Roman" w:eastAsia="Times New Roman" w:hAnsi="Times New Roman"/>
          <w:b/>
          <w:sz w:val="24"/>
          <w:szCs w:val="24"/>
        </w:rPr>
        <w:t xml:space="preserve">План работы Методического Совета 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2126"/>
        <w:gridCol w:w="2126"/>
      </w:tblGrid>
      <w:tr w:rsidR="00551641" w:rsidRPr="00D17824" w:rsidTr="00FA6870">
        <w:trPr>
          <w:trHeight w:val="126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41" w:rsidRPr="00D17824" w:rsidRDefault="0055164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Темы для рассмотрения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41" w:rsidRPr="00D17824" w:rsidRDefault="0055164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41" w:rsidRPr="00D17824" w:rsidRDefault="0055164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551641" w:rsidRPr="00D17824" w:rsidTr="00FA6870">
        <w:trPr>
          <w:trHeight w:val="126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AB" w:rsidRPr="00D17824" w:rsidRDefault="00551641" w:rsidP="00AD3AF6">
            <w:pPr>
              <w:tabs>
                <w:tab w:val="left" w:pos="34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/>
                <w:sz w:val="24"/>
                <w:szCs w:val="24"/>
              </w:rPr>
              <w:t xml:space="preserve">Новые направления и задачи  методической работы в свете реализации Федеральных </w:t>
            </w:r>
            <w:r w:rsidR="00C628AB" w:rsidRPr="00D17824">
              <w:rPr>
                <w:rFonts w:ascii="Times New Roman" w:eastAsia="Times New Roman" w:hAnsi="Times New Roman"/>
                <w:sz w:val="24"/>
                <w:szCs w:val="24"/>
              </w:rPr>
              <w:t>проекта « Образование».</w:t>
            </w:r>
          </w:p>
          <w:p w:rsidR="00551641" w:rsidRPr="00D17824" w:rsidRDefault="00551641" w:rsidP="00AD3AF6">
            <w:pPr>
              <w:tabs>
                <w:tab w:val="left" w:pos="34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/>
                <w:sz w:val="24"/>
                <w:szCs w:val="24"/>
              </w:rPr>
              <w:t>Подведение итогов методической работы за 201</w:t>
            </w:r>
            <w:r w:rsidR="003A2D65" w:rsidRPr="00D17824">
              <w:rPr>
                <w:rFonts w:ascii="Times New Roman" w:eastAsia="Times New Roman" w:hAnsi="Times New Roman"/>
                <w:sz w:val="24"/>
                <w:szCs w:val="24"/>
              </w:rPr>
              <w:t>9-2020 учебный  год.</w:t>
            </w:r>
            <w:r w:rsidR="00C628AB" w:rsidRPr="00D17824">
              <w:rPr>
                <w:rFonts w:ascii="Times New Roman" w:eastAsia="Times New Roman" w:hAnsi="Times New Roman"/>
                <w:sz w:val="24"/>
                <w:szCs w:val="24"/>
              </w:rPr>
              <w:t xml:space="preserve"> Планирование на 2020-2021</w:t>
            </w:r>
            <w:r w:rsidR="003A2D65" w:rsidRPr="00D17824">
              <w:rPr>
                <w:rFonts w:ascii="Times New Roman" w:eastAsia="Times New Roman" w:hAnsi="Times New Roman"/>
                <w:sz w:val="24"/>
                <w:szCs w:val="24"/>
              </w:rPr>
              <w:t>учебный год</w:t>
            </w:r>
            <w:r w:rsidRPr="00D1782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5A56DA" w:rsidRPr="00D17824" w:rsidRDefault="005A56DA" w:rsidP="00AD3AF6">
            <w:pPr>
              <w:tabs>
                <w:tab w:val="left" w:pos="34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/>
                <w:sz w:val="24"/>
                <w:szCs w:val="24"/>
              </w:rPr>
              <w:t xml:space="preserve">О реализации ФГОС ОО. </w:t>
            </w:r>
          </w:p>
          <w:p w:rsidR="00551641" w:rsidRPr="00D17824" w:rsidRDefault="00551641" w:rsidP="00AD3AF6">
            <w:pPr>
              <w:tabs>
                <w:tab w:val="left" w:pos="34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/>
                <w:sz w:val="24"/>
                <w:szCs w:val="24"/>
              </w:rPr>
              <w:t>Об организации школьного тура Вс</w:t>
            </w:r>
            <w:r w:rsidR="003C5206" w:rsidRPr="00D17824">
              <w:rPr>
                <w:rFonts w:ascii="Times New Roman" w:eastAsia="Times New Roman" w:hAnsi="Times New Roman"/>
                <w:sz w:val="24"/>
                <w:szCs w:val="24"/>
              </w:rPr>
              <w:t>ероссийской олимпиады школьников и всероссийских проверочных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41" w:rsidRPr="00D17824" w:rsidRDefault="0055164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Август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641" w:rsidRPr="00D17824" w:rsidRDefault="0055164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Директор,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заместитель директора по</w:t>
            </w:r>
          </w:p>
          <w:p w:rsidR="00551641" w:rsidRPr="00D17824" w:rsidRDefault="0055164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УР, руководители ШМО 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библиотекари</w:t>
            </w:r>
          </w:p>
        </w:tc>
      </w:tr>
      <w:tr w:rsidR="00551641" w:rsidRPr="00D17824" w:rsidTr="00FA6870">
        <w:trPr>
          <w:trHeight w:val="126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F7C" w:rsidRPr="00D17824" w:rsidRDefault="002D6F7C" w:rsidP="00AD3AF6">
            <w:pPr>
              <w:spacing w:after="0" w:line="240" w:lineRule="auto"/>
            </w:pPr>
            <w:r w:rsidRPr="00D17824">
              <w:rPr>
                <w:rFonts w:ascii="Times New Roman" w:eastAsia="Times New Roman" w:hAnsi="Times New Roman"/>
                <w:sz w:val="24"/>
                <w:szCs w:val="24"/>
              </w:rPr>
              <w:t xml:space="preserve">О формировании </w:t>
            </w:r>
            <w:r w:rsidR="005A56DA" w:rsidRPr="00D1782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hard</w:t>
            </w:r>
            <w:r w:rsidR="005A56DA" w:rsidRPr="00D17824">
              <w:rPr>
                <w:rFonts w:ascii="Times New Roman" w:eastAsia="Times New Roman" w:hAnsi="Times New Roman"/>
                <w:sz w:val="24"/>
                <w:szCs w:val="24"/>
              </w:rPr>
              <w:t xml:space="preserve"> и </w:t>
            </w:r>
            <w:r w:rsidR="005A56DA" w:rsidRPr="00D1782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soft</w:t>
            </w:r>
            <w:r w:rsidR="005A56DA" w:rsidRPr="00D1782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1782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5A56DA" w:rsidRPr="00D17824">
              <w:rPr>
                <w:rFonts w:ascii="Times New Roman" w:eastAsia="Times New Roman" w:hAnsi="Times New Roman"/>
                <w:sz w:val="24"/>
                <w:szCs w:val="24"/>
              </w:rPr>
              <w:t>компетенций</w:t>
            </w:r>
            <w:r w:rsidR="00394614" w:rsidRPr="00D17824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D17824">
              <w:rPr>
                <w:rFonts w:ascii="Times New Roman" w:eastAsia="Times New Roman" w:hAnsi="Times New Roman"/>
                <w:sz w:val="24"/>
                <w:szCs w:val="24"/>
              </w:rPr>
              <w:t xml:space="preserve">педагогов и учителей. </w:t>
            </w:r>
          </w:p>
          <w:p w:rsidR="00551641" w:rsidRPr="00D17824" w:rsidRDefault="002D6F7C" w:rsidP="00AD3AF6">
            <w:pPr>
              <w:spacing w:after="0" w:line="240" w:lineRule="auto"/>
            </w:pPr>
            <w:r w:rsidRPr="00D17824">
              <w:rPr>
                <w:rFonts w:ascii="Times New Roman" w:eastAsia="Times New Roman" w:hAnsi="Times New Roman"/>
                <w:sz w:val="24"/>
                <w:szCs w:val="24"/>
              </w:rPr>
              <w:t xml:space="preserve">Об организации инновационной   </w:t>
            </w:r>
            <w:r w:rsidR="00551641" w:rsidRPr="00D17824">
              <w:rPr>
                <w:rFonts w:ascii="Times New Roman" w:eastAsia="Times New Roman" w:hAnsi="Times New Roman"/>
                <w:sz w:val="24"/>
                <w:szCs w:val="24"/>
              </w:rPr>
              <w:t xml:space="preserve">работы </w:t>
            </w:r>
            <w:r w:rsidR="00C628AB" w:rsidRPr="00D17824">
              <w:rPr>
                <w:rFonts w:ascii="Times New Roman" w:eastAsia="Times New Roman" w:hAnsi="Times New Roman"/>
                <w:sz w:val="24"/>
                <w:szCs w:val="24"/>
              </w:rPr>
              <w:t xml:space="preserve"> по направлени</w:t>
            </w:r>
            <w:r w:rsidR="003C5206" w:rsidRPr="00D17824">
              <w:rPr>
                <w:rFonts w:ascii="Times New Roman" w:eastAsia="Times New Roman" w:hAnsi="Times New Roman"/>
                <w:sz w:val="24"/>
                <w:szCs w:val="24"/>
              </w:rPr>
              <w:t>ям дея</w:t>
            </w:r>
            <w:r w:rsidR="00C628AB" w:rsidRPr="00D17824">
              <w:rPr>
                <w:rFonts w:ascii="Times New Roman" w:eastAsia="Times New Roman" w:hAnsi="Times New Roman"/>
                <w:sz w:val="24"/>
                <w:szCs w:val="24"/>
              </w:rPr>
              <w:t>тельности</w:t>
            </w:r>
            <w:r w:rsidR="00551641" w:rsidRPr="00D17824">
              <w:t>.</w:t>
            </w:r>
          </w:p>
          <w:p w:rsidR="00551641" w:rsidRPr="00D17824" w:rsidRDefault="005A56DA" w:rsidP="00AD3A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/>
                <w:sz w:val="24"/>
                <w:szCs w:val="24"/>
              </w:rPr>
              <w:t xml:space="preserve">Повышение компетентности педагогов школы- во внеклассной и внеурочной деятельности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41" w:rsidRPr="00D17824" w:rsidRDefault="0055164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641" w:rsidRPr="00D17824" w:rsidRDefault="0055164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Директор,</w:t>
            </w:r>
          </w:p>
          <w:p w:rsidR="00551641" w:rsidRPr="00D17824" w:rsidRDefault="0055164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</w:t>
            </w:r>
          </w:p>
          <w:p w:rsidR="00551641" w:rsidRPr="00D17824" w:rsidRDefault="0055164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УР, руководители ШМО </w:t>
            </w:r>
          </w:p>
        </w:tc>
      </w:tr>
      <w:tr w:rsidR="00551641" w:rsidRPr="00D17824" w:rsidTr="00394614">
        <w:trPr>
          <w:trHeight w:val="123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614" w:rsidRPr="00D17824" w:rsidRDefault="003C5206" w:rsidP="00AD3AF6">
            <w:pPr>
              <w:spacing w:after="0" w:line="240" w:lineRule="auto"/>
            </w:pPr>
            <w:r w:rsidRPr="00D17824">
              <w:t xml:space="preserve"> </w:t>
            </w:r>
            <w:r w:rsidR="00394614" w:rsidRPr="00D17824">
              <w:t>Презентация работы методических объединений.</w:t>
            </w:r>
          </w:p>
          <w:p w:rsidR="00394614" w:rsidRPr="00D17824" w:rsidRDefault="00394614" w:rsidP="00AD3AF6">
            <w:pPr>
              <w:spacing w:after="0" w:line="240" w:lineRule="auto"/>
            </w:pPr>
            <w:r w:rsidRPr="00D17824">
              <w:t xml:space="preserve">Оценка метпредметных результатов освоения ООП </w:t>
            </w:r>
          </w:p>
          <w:p w:rsidR="003C5206" w:rsidRPr="00D17824" w:rsidRDefault="00394614" w:rsidP="00AD3A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7824">
              <w:t xml:space="preserve"> </w:t>
            </w:r>
            <w:r w:rsidR="003C5206" w:rsidRPr="00D17824">
              <w:rPr>
                <w:rFonts w:ascii="Times New Roman" w:eastAsia="Times New Roman" w:hAnsi="Times New Roman"/>
                <w:sz w:val="24"/>
                <w:szCs w:val="24"/>
              </w:rPr>
              <w:t>О проведении конференции «Школа». Критерии оценки проектных работ.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41" w:rsidRPr="00D17824" w:rsidRDefault="0055164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641" w:rsidRPr="00D17824" w:rsidRDefault="0055164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 ШМО</w:t>
            </w:r>
          </w:p>
        </w:tc>
      </w:tr>
      <w:tr w:rsidR="00551641" w:rsidRPr="00D17824" w:rsidTr="003A2D65">
        <w:trPr>
          <w:trHeight w:val="140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206" w:rsidRPr="00D17824" w:rsidRDefault="00394614" w:rsidP="00AD3AF6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Образовательные вызовы 21 века </w:t>
            </w:r>
            <w:r w:rsidR="003C5206" w:rsidRPr="00D17824">
              <w:rPr>
                <w:rFonts w:ascii="Times New Roman" w:eastAsia="Times New Roman" w:hAnsi="Times New Roman"/>
                <w:sz w:val="24"/>
                <w:szCs w:val="24"/>
              </w:rPr>
              <w:t>Организация работы педагогов с детьми с ОВЗ</w:t>
            </w:r>
            <w:r w:rsidR="00551641" w:rsidRPr="00D17824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  <w:p w:rsidR="00551641" w:rsidRPr="00D17824" w:rsidRDefault="003C5206" w:rsidP="00AD3AF6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  <w:r w:rsidR="00551641" w:rsidRPr="00D17824">
              <w:rPr>
                <w:rFonts w:ascii="Times New Roman" w:eastAsia="Times New Roman" w:hAnsi="Times New Roman"/>
                <w:sz w:val="24"/>
                <w:szCs w:val="24"/>
              </w:rPr>
              <w:t>О критериях оценки качества образовательных результатах по предметам</w:t>
            </w:r>
            <w:r w:rsidRPr="00D17824">
              <w:rPr>
                <w:rFonts w:ascii="Times New Roman" w:eastAsia="Times New Roman" w:hAnsi="Times New Roman"/>
                <w:sz w:val="24"/>
                <w:szCs w:val="24"/>
              </w:rPr>
              <w:t xml:space="preserve"> детей с ОВЗ </w:t>
            </w:r>
          </w:p>
          <w:p w:rsidR="00551641" w:rsidRPr="00D17824" w:rsidRDefault="003C5206" w:rsidP="00AD3AF6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  <w:r w:rsidR="00551641" w:rsidRPr="00D17824">
              <w:rPr>
                <w:rFonts w:ascii="Times New Roman" w:eastAsia="Times New Roman" w:hAnsi="Times New Roman"/>
                <w:sz w:val="24"/>
                <w:szCs w:val="24"/>
              </w:rPr>
              <w:t xml:space="preserve">Об участии в </w:t>
            </w:r>
            <w:r w:rsidRPr="00D17824">
              <w:rPr>
                <w:rFonts w:ascii="Times New Roman" w:eastAsia="Times New Roman" w:hAnsi="Times New Roman"/>
                <w:sz w:val="24"/>
                <w:szCs w:val="24"/>
              </w:rPr>
              <w:t xml:space="preserve"> рейтинговых </w:t>
            </w:r>
            <w:r w:rsidR="00551641" w:rsidRPr="00D17824">
              <w:rPr>
                <w:rFonts w:ascii="Times New Roman" w:eastAsia="Times New Roman" w:hAnsi="Times New Roman"/>
                <w:sz w:val="24"/>
                <w:szCs w:val="24"/>
              </w:rPr>
              <w:t>конкурсах, конференциях</w:t>
            </w:r>
            <w:r w:rsidRPr="00D17824">
              <w:rPr>
                <w:rFonts w:ascii="Times New Roman" w:eastAsia="Times New Roman" w:hAnsi="Times New Roman"/>
                <w:sz w:val="24"/>
                <w:szCs w:val="24"/>
              </w:rPr>
              <w:t xml:space="preserve"> педагогов и учащихся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41" w:rsidRPr="00D17824" w:rsidRDefault="0055164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641" w:rsidRPr="00D17824" w:rsidRDefault="0055164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Педагогические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работники, участники</w:t>
            </w:r>
            <w:r w:rsidRPr="00D17824">
              <w:t xml:space="preserve"> 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творческих групп</w:t>
            </w:r>
          </w:p>
        </w:tc>
      </w:tr>
    </w:tbl>
    <w:p w:rsidR="00E100E4" w:rsidRPr="00D17824" w:rsidRDefault="00E100E4" w:rsidP="00AD3A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17824">
        <w:rPr>
          <w:rFonts w:ascii="Times New Roman" w:eastAsia="Times New Roman" w:hAnsi="Times New Roman" w:cs="Times New Roman"/>
          <w:b/>
          <w:sz w:val="24"/>
          <w:szCs w:val="24"/>
        </w:rPr>
        <w:t>Основные направления деятельности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5423"/>
        <w:gridCol w:w="2268"/>
        <w:gridCol w:w="1984"/>
      </w:tblGrid>
      <w:tr w:rsidR="00E100E4" w:rsidRPr="00D17824" w:rsidTr="00FA6870">
        <w:trPr>
          <w:trHeight w:val="306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E4" w:rsidRPr="00D17824" w:rsidRDefault="00E100E4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кадрами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E4" w:rsidRPr="00D17824" w:rsidRDefault="00E100E4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E4" w:rsidRPr="00D17824" w:rsidRDefault="00E100E4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00E4" w:rsidRPr="00D17824" w:rsidTr="00FA6870">
        <w:trPr>
          <w:trHeight w:val="30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E4" w:rsidRPr="00D17824" w:rsidRDefault="00E100E4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E4" w:rsidRPr="00D17824" w:rsidRDefault="00E100E4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плана прохождения курсов повышения квалификации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E4" w:rsidRPr="00D17824" w:rsidRDefault="00E100E4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Май-сентябрь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E4" w:rsidRPr="00D17824" w:rsidRDefault="00E100E4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</w:t>
            </w:r>
          </w:p>
          <w:p w:rsidR="00E100E4" w:rsidRPr="00D17824" w:rsidRDefault="00E100E4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УР, учителя</w:t>
            </w:r>
          </w:p>
        </w:tc>
      </w:tr>
      <w:tr w:rsidR="00E100E4" w:rsidRPr="00D17824" w:rsidTr="00FA6870">
        <w:trPr>
          <w:trHeight w:val="30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E4" w:rsidRPr="00D17824" w:rsidRDefault="00E100E4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E4" w:rsidRPr="00D17824" w:rsidRDefault="00E100E4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Самообразование педагогов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E4" w:rsidRPr="00D17824" w:rsidRDefault="00E100E4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E4" w:rsidRPr="00D17824" w:rsidRDefault="00E100E4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</w:t>
            </w:r>
          </w:p>
        </w:tc>
      </w:tr>
      <w:tr w:rsidR="00E100E4" w:rsidRPr="00D17824" w:rsidTr="00FA6870">
        <w:trPr>
          <w:trHeight w:val="30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E4" w:rsidRPr="00D17824" w:rsidRDefault="00E100E4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E4" w:rsidRPr="00D17824" w:rsidRDefault="00E100E4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взаимопосещения уроков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E4" w:rsidRPr="00D17824" w:rsidRDefault="00E100E4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E4" w:rsidRPr="00D17824" w:rsidRDefault="00E100E4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 ШМО</w:t>
            </w:r>
          </w:p>
        </w:tc>
      </w:tr>
      <w:tr w:rsidR="00E100E4" w:rsidRPr="00D17824" w:rsidTr="00FA6870">
        <w:trPr>
          <w:trHeight w:val="306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00E4" w:rsidRPr="00D17824" w:rsidRDefault="00E100E4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Аттестация педагогических работников</w:t>
            </w:r>
          </w:p>
        </w:tc>
      </w:tr>
      <w:tr w:rsidR="00E100E4" w:rsidRPr="00D17824" w:rsidTr="00FA6870">
        <w:trPr>
          <w:trHeight w:val="30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E4" w:rsidRPr="00D17824" w:rsidRDefault="00E100E4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E4" w:rsidRPr="00D17824" w:rsidRDefault="00E100E4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Групповая консультация для аттестующихся педагогов «Нормативно- правовая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база и методические рекомендации по вопросу аттестации».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E4" w:rsidRPr="00D17824" w:rsidRDefault="00E100E4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E4" w:rsidRPr="00D17824" w:rsidRDefault="00E100E4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</w:t>
            </w:r>
          </w:p>
          <w:p w:rsidR="00E100E4" w:rsidRPr="00D17824" w:rsidRDefault="00E100E4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УР</w:t>
            </w:r>
          </w:p>
        </w:tc>
      </w:tr>
      <w:tr w:rsidR="00E100E4" w:rsidRPr="00D17824" w:rsidTr="00FA6870">
        <w:trPr>
          <w:trHeight w:val="30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E4" w:rsidRPr="00D17824" w:rsidRDefault="00E100E4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E4" w:rsidRPr="00D17824" w:rsidRDefault="00E100E4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консультации по заполнению заявлений и написанию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самоанализа.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E4" w:rsidRPr="00D17824" w:rsidRDefault="00E100E4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E4" w:rsidRPr="00D17824" w:rsidRDefault="00E100E4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УР</w:t>
            </w:r>
          </w:p>
        </w:tc>
      </w:tr>
      <w:tr w:rsidR="00E100E4" w:rsidRPr="00D17824" w:rsidTr="00FA6870">
        <w:trPr>
          <w:trHeight w:val="30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E4" w:rsidRPr="00D17824" w:rsidRDefault="00E100E4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E4" w:rsidRPr="00D17824" w:rsidRDefault="00E100E4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Групповая консультация для аттестующихся педагогов «Подготовка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материалов собственной педагогической деятельности к аттестации».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E4" w:rsidRPr="00D17824" w:rsidRDefault="00E100E4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E4" w:rsidRPr="00D17824" w:rsidRDefault="00E100E4" w:rsidP="00AD3AF6">
            <w:pPr>
              <w:spacing w:after="0" w:line="240" w:lineRule="auto"/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УР</w:t>
            </w:r>
          </w:p>
        </w:tc>
      </w:tr>
      <w:tr w:rsidR="00E100E4" w:rsidRPr="00D17824" w:rsidTr="00FA6870">
        <w:trPr>
          <w:trHeight w:val="30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E4" w:rsidRPr="00D17824" w:rsidRDefault="00E100E4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E4" w:rsidRPr="00D17824" w:rsidRDefault="00E100E4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Индивидуальные консультации с аттестующимися педагогами.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E4" w:rsidRPr="00D17824" w:rsidRDefault="00E100E4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E4" w:rsidRPr="00D17824" w:rsidRDefault="00E100E4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УР</w:t>
            </w:r>
          </w:p>
        </w:tc>
      </w:tr>
      <w:tr w:rsidR="00E100E4" w:rsidRPr="00D17824" w:rsidTr="00FA6870">
        <w:trPr>
          <w:trHeight w:val="30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E4" w:rsidRPr="00D17824" w:rsidRDefault="00E100E4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E4" w:rsidRPr="00D17824" w:rsidRDefault="00E100E4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Заседания экспертной группы по аттестации на соответствие занимаемой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должности.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E4" w:rsidRPr="00D17824" w:rsidRDefault="00E100E4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- май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E4" w:rsidRPr="00D17824" w:rsidRDefault="00E100E4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Директор, заместитель директора по УР</w:t>
            </w:r>
          </w:p>
        </w:tc>
      </w:tr>
    </w:tbl>
    <w:p w:rsidR="00551641" w:rsidRPr="00D17824" w:rsidRDefault="006C573E" w:rsidP="00AD3A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Pr="00D17824">
        <w:rPr>
          <w:rFonts w:ascii="Times New Roman" w:hAnsi="Times New Roman" w:cs="Times New Roman"/>
          <w:b/>
          <w:sz w:val="24"/>
          <w:szCs w:val="24"/>
        </w:rPr>
        <w:t>План проведения школьных семинаров повышения квалификации  педагогов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5387"/>
        <w:gridCol w:w="2268"/>
        <w:gridCol w:w="1984"/>
      </w:tblGrid>
      <w:tr w:rsidR="003A2D65" w:rsidRPr="00D17824" w:rsidTr="00394614">
        <w:tc>
          <w:tcPr>
            <w:tcW w:w="567" w:type="dxa"/>
          </w:tcPr>
          <w:p w:rsidR="006C573E" w:rsidRPr="00D17824" w:rsidRDefault="006C573E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6C573E" w:rsidRPr="00D17824" w:rsidRDefault="006C573E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Тема семинара </w:t>
            </w:r>
          </w:p>
        </w:tc>
        <w:tc>
          <w:tcPr>
            <w:tcW w:w="2268" w:type="dxa"/>
          </w:tcPr>
          <w:p w:rsidR="006C573E" w:rsidRPr="00D17824" w:rsidRDefault="006C573E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1984" w:type="dxa"/>
          </w:tcPr>
          <w:p w:rsidR="006C573E" w:rsidRPr="00D17824" w:rsidRDefault="006C573E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3A2D65" w:rsidRPr="00D17824" w:rsidTr="00394614">
        <w:tc>
          <w:tcPr>
            <w:tcW w:w="567" w:type="dxa"/>
          </w:tcPr>
          <w:p w:rsidR="006C573E" w:rsidRPr="00D17824" w:rsidRDefault="000D3E1D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6C573E" w:rsidRPr="00D17824" w:rsidRDefault="0039461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Цифровые технологии в образовательном процессе</w:t>
            </w:r>
          </w:p>
        </w:tc>
        <w:tc>
          <w:tcPr>
            <w:tcW w:w="2268" w:type="dxa"/>
          </w:tcPr>
          <w:p w:rsidR="006C573E" w:rsidRPr="00D17824" w:rsidRDefault="006C573E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1984" w:type="dxa"/>
          </w:tcPr>
          <w:p w:rsidR="00394614" w:rsidRPr="00D17824" w:rsidRDefault="0039461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Т.В. Никитина, </w:t>
            </w:r>
          </w:p>
          <w:p w:rsidR="00394614" w:rsidRPr="00D17824" w:rsidRDefault="0039461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Е.Ю. Манькова, </w:t>
            </w:r>
          </w:p>
          <w:p w:rsidR="00394614" w:rsidRPr="00D17824" w:rsidRDefault="0039461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Н.Е. Малинина  </w:t>
            </w:r>
          </w:p>
          <w:p w:rsidR="006C573E" w:rsidRPr="00D17824" w:rsidRDefault="0039461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Л.И. Тазутдинова </w:t>
            </w:r>
          </w:p>
        </w:tc>
      </w:tr>
      <w:tr w:rsidR="003A2D65" w:rsidRPr="00D17824" w:rsidTr="00394614">
        <w:tc>
          <w:tcPr>
            <w:tcW w:w="567" w:type="dxa"/>
          </w:tcPr>
          <w:p w:rsidR="000D3E1D" w:rsidRPr="00D17824" w:rsidRDefault="000D3E1D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0D3E1D" w:rsidRPr="00D17824" w:rsidRDefault="000D3E1D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развития критического мышления </w:t>
            </w:r>
          </w:p>
        </w:tc>
        <w:tc>
          <w:tcPr>
            <w:tcW w:w="2268" w:type="dxa"/>
          </w:tcPr>
          <w:p w:rsidR="000D3E1D" w:rsidRPr="00D17824" w:rsidRDefault="000D3E1D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1984" w:type="dxa"/>
          </w:tcPr>
          <w:p w:rsidR="000D3E1D" w:rsidRPr="00D17824" w:rsidRDefault="000D3E1D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ШМО учителей русского языка</w:t>
            </w:r>
          </w:p>
        </w:tc>
      </w:tr>
      <w:tr w:rsidR="003A2D65" w:rsidRPr="00D17824" w:rsidTr="00394614">
        <w:trPr>
          <w:trHeight w:val="692"/>
        </w:trPr>
        <w:tc>
          <w:tcPr>
            <w:tcW w:w="567" w:type="dxa"/>
          </w:tcPr>
          <w:p w:rsidR="000D3E1D" w:rsidRPr="00D17824" w:rsidRDefault="000D3E1D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0D3E1D" w:rsidRPr="00D17824" w:rsidRDefault="0039461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метапредметных компетенций </w:t>
            </w:r>
            <w:r w:rsidR="00AF2DDC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</w:t>
            </w:r>
          </w:p>
        </w:tc>
        <w:tc>
          <w:tcPr>
            <w:tcW w:w="2268" w:type="dxa"/>
          </w:tcPr>
          <w:p w:rsidR="000D3E1D" w:rsidRPr="00D17824" w:rsidRDefault="000D3E1D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1984" w:type="dxa"/>
          </w:tcPr>
          <w:p w:rsidR="000D3E1D" w:rsidRPr="00D17824" w:rsidRDefault="00394614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Учителя начальной школы </w:t>
            </w:r>
          </w:p>
        </w:tc>
      </w:tr>
      <w:tr w:rsidR="003A2D65" w:rsidRPr="00D17824" w:rsidTr="00394614">
        <w:tc>
          <w:tcPr>
            <w:tcW w:w="567" w:type="dxa"/>
          </w:tcPr>
          <w:p w:rsidR="000D3E1D" w:rsidRPr="00D17824" w:rsidRDefault="000D3E1D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0D3E1D" w:rsidRPr="00D17824" w:rsidRDefault="000D3E1D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 разноуровнего обучения </w:t>
            </w:r>
            <w:r w:rsidR="006F3776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« Как учить всех и каждого» </w:t>
            </w:r>
          </w:p>
        </w:tc>
        <w:tc>
          <w:tcPr>
            <w:tcW w:w="2268" w:type="dxa"/>
          </w:tcPr>
          <w:p w:rsidR="000D3E1D" w:rsidRPr="00D17824" w:rsidRDefault="000D3E1D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984" w:type="dxa"/>
          </w:tcPr>
          <w:p w:rsidR="000D3E1D" w:rsidRPr="00D17824" w:rsidRDefault="006F3776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ШМО математики </w:t>
            </w:r>
          </w:p>
          <w:p w:rsidR="006F3776" w:rsidRPr="00D17824" w:rsidRDefault="006F3776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И.Е. Васильева</w:t>
            </w:r>
          </w:p>
        </w:tc>
      </w:tr>
    </w:tbl>
    <w:p w:rsidR="002C4281" w:rsidRPr="00D17824" w:rsidRDefault="003C5206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b/>
          <w:sz w:val="24"/>
          <w:szCs w:val="24"/>
        </w:rPr>
        <w:t>3.4.</w:t>
      </w:r>
      <w:r w:rsidR="002C4281"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="00CA5DC5" w:rsidRPr="00D17824">
        <w:rPr>
          <w:rFonts w:ascii="Times New Roman" w:hAnsi="Times New Roman" w:cs="Times New Roman"/>
          <w:b/>
          <w:sz w:val="24"/>
          <w:szCs w:val="24"/>
        </w:rPr>
        <w:t>Система оценки качества образования</w:t>
      </w:r>
    </w:p>
    <w:p w:rsidR="002C4281" w:rsidRPr="00D17824" w:rsidRDefault="00093909" w:rsidP="00AD3A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7824">
        <w:rPr>
          <w:rFonts w:ascii="Times New Roman" w:hAnsi="Times New Roman" w:cs="Times New Roman"/>
          <w:b/>
          <w:sz w:val="24"/>
          <w:szCs w:val="24"/>
        </w:rPr>
        <w:t>3.4.</w:t>
      </w:r>
      <w:r w:rsidR="002C4281" w:rsidRPr="00D17824">
        <w:rPr>
          <w:rFonts w:ascii="Times New Roman" w:hAnsi="Times New Roman" w:cs="Times New Roman"/>
          <w:b/>
          <w:sz w:val="24"/>
          <w:szCs w:val="24"/>
        </w:rPr>
        <w:t>1. Внутренняя система качества образования</w:t>
      </w:r>
    </w:p>
    <w:p w:rsidR="002C4281" w:rsidRPr="00D17824" w:rsidRDefault="002C4281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В МБОУ «Средняя школа № 1</w:t>
      </w:r>
      <w:r w:rsidR="003C5206" w:rsidRPr="00D17824">
        <w:rPr>
          <w:rFonts w:ascii="Times New Roman" w:hAnsi="Times New Roman" w:cs="Times New Roman"/>
          <w:sz w:val="24"/>
          <w:szCs w:val="24"/>
        </w:rPr>
        <w:t>53</w:t>
      </w:r>
      <w:r w:rsidRPr="00D17824">
        <w:rPr>
          <w:rFonts w:ascii="Times New Roman" w:hAnsi="Times New Roman" w:cs="Times New Roman"/>
          <w:sz w:val="24"/>
          <w:szCs w:val="24"/>
        </w:rPr>
        <w:t>» реализованы следующие направления оценки:</w:t>
      </w:r>
    </w:p>
    <w:p w:rsidR="002C4281" w:rsidRPr="00D17824" w:rsidRDefault="002C4281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качество образовательных программ;</w:t>
      </w:r>
    </w:p>
    <w:p w:rsidR="002C4281" w:rsidRPr="00D17824" w:rsidRDefault="002C4281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качество условий реализации образовательных программ;</w:t>
      </w:r>
    </w:p>
    <w:p w:rsidR="002C4281" w:rsidRPr="00D17824" w:rsidRDefault="002C4281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 xml:space="preserve">качество образовательных результатов </w:t>
      </w:r>
      <w:r w:rsidR="005A56DA" w:rsidRPr="00D17824">
        <w:rPr>
          <w:rFonts w:ascii="Times New Roman" w:hAnsi="Times New Roman" w:cs="Times New Roman"/>
          <w:sz w:val="24"/>
          <w:szCs w:val="24"/>
        </w:rPr>
        <w:t>учащихся</w:t>
      </w:r>
      <w:r w:rsidRPr="00D17824">
        <w:rPr>
          <w:rFonts w:ascii="Times New Roman" w:hAnsi="Times New Roman" w:cs="Times New Roman"/>
          <w:sz w:val="24"/>
          <w:szCs w:val="24"/>
        </w:rPr>
        <w:t>/качество достижения обучающимися планируемых результатов освоения ООП;</w:t>
      </w:r>
    </w:p>
    <w:p w:rsidR="002C4281" w:rsidRPr="00D17824" w:rsidRDefault="002C4281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удовлетворенность участников образовательных отношений качеством образования;</w:t>
      </w:r>
    </w:p>
    <w:p w:rsidR="002C4281" w:rsidRPr="00D17824" w:rsidRDefault="002C4281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качество управления ОО.</w:t>
      </w:r>
    </w:p>
    <w:p w:rsidR="003C5206" w:rsidRPr="00D17824" w:rsidRDefault="00AD3AF6" w:rsidP="00AD3AF6">
      <w:pPr>
        <w:spacing w:after="0" w:line="240" w:lineRule="auto"/>
        <w:rPr>
          <w:rStyle w:val="a5"/>
          <w:rFonts w:ascii="Times New Roman" w:hAnsi="Times New Roman" w:cs="Times New Roman"/>
          <w:b/>
          <w:i/>
          <w:color w:val="auto"/>
          <w:sz w:val="24"/>
          <w:szCs w:val="24"/>
          <w:u w:val="none"/>
        </w:rPr>
      </w:pPr>
      <w:hyperlink r:id="rId45" w:anchor="/document/118/69302/" w:history="1">
        <w:r w:rsidR="002C4281" w:rsidRPr="00D17824">
          <w:rPr>
            <w:rStyle w:val="a5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</w:rPr>
          <w:t>План функционирования ВСОКО</w:t>
        </w:r>
      </w:hyperlink>
    </w:p>
    <w:tbl>
      <w:tblPr>
        <w:tblW w:w="1875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50"/>
      </w:tblGrid>
      <w:tr w:rsidR="000C79B4" w:rsidRPr="00D17824" w:rsidTr="000C79B4">
        <w:tc>
          <w:tcPr>
            <w:tcW w:w="1875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tbl>
            <w:tblPr>
              <w:tblW w:w="2629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93"/>
              <w:gridCol w:w="142"/>
              <w:gridCol w:w="142"/>
              <w:gridCol w:w="3260"/>
              <w:gridCol w:w="142"/>
              <w:gridCol w:w="2548"/>
              <w:gridCol w:w="1844"/>
            </w:tblGrid>
            <w:tr w:rsidR="000C79B4" w:rsidRPr="00D17824" w:rsidTr="000C79B4">
              <w:tc>
                <w:tcPr>
                  <w:tcW w:w="1835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Направление контроля</w:t>
                  </w:r>
                </w:p>
              </w:tc>
              <w:tc>
                <w:tcPr>
                  <w:tcW w:w="3544" w:type="dxa"/>
                  <w:gridSpan w:val="3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Содержание деятельности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Планируемые результаты деятельности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Ответственные</w:t>
                  </w:r>
                </w:p>
              </w:tc>
            </w:tr>
            <w:tr w:rsidR="000C79B4" w:rsidRPr="00D17824" w:rsidTr="000C79B4">
              <w:tc>
                <w:tcPr>
                  <w:tcW w:w="9771" w:type="dxa"/>
                  <w:gridSpan w:val="7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Август </w:t>
                  </w:r>
                </w:p>
              </w:tc>
            </w:tr>
            <w:tr w:rsidR="000C79B4" w:rsidRPr="00D17824" w:rsidTr="000C79B4">
              <w:tc>
                <w:tcPr>
                  <w:tcW w:w="1835" w:type="dxa"/>
                  <w:gridSpan w:val="2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Качество </w:t>
                  </w: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реализации образовательной деятельности</w:t>
                  </w:r>
                </w:p>
              </w:tc>
              <w:tc>
                <w:tcPr>
                  <w:tcW w:w="3544" w:type="dxa"/>
                  <w:gridSpan w:val="3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Проанализировать ООП уровней </w:t>
                  </w: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образования, убедиться, что структура соответствует требованиям действующих ФГОС ОО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Структура ООП </w:t>
                  </w: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уровней образования соответствует требованиям действующих ФГОС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Замдиректора </w:t>
                  </w: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по УВР</w:t>
                  </w:r>
                </w:p>
              </w:tc>
            </w:tr>
            <w:tr w:rsidR="000C79B4" w:rsidRPr="00D17824" w:rsidTr="000C79B4">
              <w:tc>
                <w:tcPr>
                  <w:tcW w:w="1835" w:type="dxa"/>
                  <w:gridSpan w:val="2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gridSpan w:val="3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Проверить соответствие дополнительных общеобразовательных общеразвивающих программ требованиям </w:t>
                  </w:r>
                  <w:hyperlink r:id="rId46" w:anchor="/document/99/551785916/" w:tgtFrame="_self" w:history="1">
                    <w:r w:rsidRPr="00D17824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ru-RU"/>
                      </w:rPr>
                      <w:t>порядка организации и осуществления образовательной деятельности по дополнительным общеобразовательным программам</w:t>
                    </w:r>
                  </w:hyperlink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и другим НПА в  сфере образования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Дополнительные общеобразовательные общеразвивающие программы соответствуют нормативным правовым актам в сфере образования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ВР</w:t>
                  </w:r>
                </w:p>
              </w:tc>
            </w:tr>
            <w:tr w:rsidR="000C79B4" w:rsidRPr="00D17824" w:rsidTr="000C79B4">
              <w:tc>
                <w:tcPr>
                  <w:tcW w:w="1835" w:type="dxa"/>
                  <w:gridSpan w:val="2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Качество условий, обеспечивающих образовательную деятельность</w:t>
                  </w:r>
                </w:p>
              </w:tc>
              <w:tc>
                <w:tcPr>
                  <w:tcW w:w="3544" w:type="dxa"/>
                  <w:gridSpan w:val="3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Проанализировать локальные нормативные акты школы, убедиться, что они соответствуют нормативным правовым актам в сфере образования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Локальные нормативные акты школы соответствуют нормативным правовым актам в сфере образования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Директор, замдиректора по УВР</w:t>
                  </w:r>
                </w:p>
              </w:tc>
            </w:tr>
            <w:tr w:rsidR="000C79B4" w:rsidRPr="00D17824" w:rsidTr="000C79B4">
              <w:tc>
                <w:tcPr>
                  <w:tcW w:w="1835" w:type="dxa"/>
                  <w:gridSpan w:val="2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gridSpan w:val="3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Провести инструктаж всех работников перед началом нового учебного года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Работники проинструктированы, ошибки организации исправлены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замдиректора по АХЧ, </w:t>
                  </w:r>
                </w:p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специалист по ОТ и ТБ </w:t>
                  </w:r>
                </w:p>
              </w:tc>
            </w:tr>
            <w:tr w:rsidR="000C79B4" w:rsidRPr="00D17824" w:rsidTr="000C79B4">
              <w:tc>
                <w:tcPr>
                  <w:tcW w:w="1835" w:type="dxa"/>
                  <w:gridSpan w:val="2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gridSpan w:val="3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Проверить выполнение санитарно-гигиенических требований к организации образовательного процесса, требований охраны труда, соблюдение техники безопасности, пожарной безопасности, антитеррористической защищенности объекта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Условия, в которых проходит образовательная деятельность, соответствуют санитарным нормам, требованиям </w:t>
                  </w:r>
                  <w:r w:rsidR="00E206C4"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ОТ,ТБ и АЗ</w:t>
                  </w: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объекта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Директор, замдиректора по АХЧ, специалист по охране труда и безопасности, замдиректора по УВР</w:t>
                  </w:r>
                </w:p>
              </w:tc>
            </w:tr>
            <w:tr w:rsidR="000C79B4" w:rsidRPr="00D17824" w:rsidTr="000C79B4">
              <w:tc>
                <w:tcPr>
                  <w:tcW w:w="1835" w:type="dxa"/>
                  <w:gridSpan w:val="2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gridSpan w:val="3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Разработать план мониторинга здоровья обучающихся на 2021/22 учебный год. Внести в план мероприятия по профилактике травматизма и заболеваний обучающихся, запланировать психологическую и эмоциональную диагностику состояния обучающихся, взаимодействие с родителями для определения уровня здоровья обучающихся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Разработан план мониторинга здоровья обучающихся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УВР, замдиректора по АХР, классные руководители, педагоги физической культуры, педагог-психолог</w:t>
                  </w:r>
                </w:p>
              </w:tc>
            </w:tr>
            <w:tr w:rsidR="000C79B4" w:rsidRPr="00D17824" w:rsidTr="000C79B4">
              <w:trPr>
                <w:trHeight w:val="1875"/>
              </w:trPr>
              <w:tc>
                <w:tcPr>
                  <w:tcW w:w="1835" w:type="dxa"/>
                  <w:gridSpan w:val="2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gridSpan w:val="3"/>
                  <w:tcBorders>
                    <w:top w:val="single" w:sz="6" w:space="0" w:color="222222"/>
                    <w:left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Проверить соответствие учебных пособий ФПУ</w:t>
                  </w:r>
                </w:p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Проконтролировать, все ли обучающиеся обеспечены бесплатной учебной литературой, проверить ее состояние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УМК, которые используются в школе, входят в ФПУ</w:t>
                  </w:r>
                </w:p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Обучающиеся обеспечены учебными пособиями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УВР, заведующий библиотекой</w:t>
                  </w:r>
                </w:p>
              </w:tc>
            </w:tr>
            <w:tr w:rsidR="000C79B4" w:rsidRPr="00D17824" w:rsidTr="000C79B4">
              <w:trPr>
                <w:trHeight w:val="2190"/>
              </w:trPr>
              <w:tc>
                <w:tcPr>
                  <w:tcW w:w="1835" w:type="dxa"/>
                  <w:gridSpan w:val="2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gridSpan w:val="3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Проконтролировать работу школьного интернет- соединения, списки разрешенных для доступа сайтов на учебных компьютерах, провести диагностику безопасности и качества ИКТ-ресурсов школы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Обеспечены безопасность и качество школьного интернет-соединения, ИКТ-ресурсов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УВР, технический специалист</w:t>
                  </w:r>
                </w:p>
              </w:tc>
            </w:tr>
            <w:tr w:rsidR="000C79B4" w:rsidRPr="00D17824" w:rsidTr="000C79B4">
              <w:tc>
                <w:tcPr>
                  <w:tcW w:w="1835" w:type="dxa"/>
                  <w:gridSpan w:val="2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gridSpan w:val="3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Проверить организацию специальных образовательных условий для обучающихся с ОВЗ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Специальные образовательные условия соответствуют потребностям обучающихся с ОВЗ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Директор, замдиректора по АХР, замдиректора по УВР</w:t>
                  </w:r>
                </w:p>
              </w:tc>
            </w:tr>
            <w:tr w:rsidR="000C79B4" w:rsidRPr="00D17824" w:rsidTr="000C79B4">
              <w:tc>
                <w:tcPr>
                  <w:tcW w:w="1835" w:type="dxa"/>
                  <w:gridSpan w:val="2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gridSpan w:val="3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Проанализировать план методической работы школы на 2021/22 учебный год, убедиться, что в него включены мероприятия по подготовке к переходу на новые ФГОС НОО и ООО, внедрению новой концепции преподавания учебного курса «История России», совершенствованию ИКТ-компетенций учителей, организации работы с педагогами по требованиям профстандарта, повышению квалификации, прохождению аттестации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Разработан </w:t>
                  </w:r>
                  <w:hyperlink r:id="rId47" w:anchor="/document/118/69184/" w:tgtFrame="_blank" w:history="1">
                    <w:r w:rsidRPr="00D17824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ru-RU"/>
                      </w:rPr>
                      <w:t>план методической работы школы</w:t>
                    </w:r>
                  </w:hyperlink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Председатель МСШ, замдиректора по УВР</w:t>
                  </w:r>
                </w:p>
              </w:tc>
            </w:tr>
            <w:tr w:rsidR="000C79B4" w:rsidRPr="00D17824" w:rsidTr="000C79B4">
              <w:tc>
                <w:tcPr>
                  <w:tcW w:w="1835" w:type="dxa"/>
                  <w:gridSpan w:val="2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gridSpan w:val="3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Проконтролировать составление плана работы педагога-психолога на учебный год, проверить, что он разработан с учетом ООП уровней образования и в нем прописаны цели, задачи и приоритетные направления работы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Разработан </w:t>
                  </w:r>
                  <w:hyperlink r:id="rId48" w:anchor="/document/118/64817/" w:tgtFrame="_blank" w:history="1">
                    <w:r w:rsidRPr="00D17824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ru-RU"/>
                      </w:rPr>
                      <w:t>план работы педагога-психолога</w:t>
                    </w:r>
                  </w:hyperlink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ВР, педагог-психолог</w:t>
                  </w:r>
                </w:p>
              </w:tc>
            </w:tr>
            <w:tr w:rsidR="000C79B4" w:rsidRPr="00D17824" w:rsidTr="000C79B4">
              <w:trPr>
                <w:trHeight w:val="5694"/>
              </w:trPr>
              <w:tc>
                <w:tcPr>
                  <w:tcW w:w="1835" w:type="dxa"/>
                  <w:gridSpan w:val="2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gridSpan w:val="3"/>
                  <w:tcBorders>
                    <w:top w:val="single" w:sz="6" w:space="0" w:color="222222"/>
                    <w:left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Организовать рабочую группу из числа администрации, методистов и педагогов начального и основного общего образования для подготовки школы и участников образовательных отношений к переходу на новые ФГОС НОО и ООО с 2022/23 учебного года</w:t>
                  </w:r>
                </w:p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Разработать и утвердить</w:t>
                  </w:r>
                </w:p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дорожную карту перехода на новые ФГОС НОО и ООО с 2022/23 учебного года</w:t>
                  </w:r>
                </w:p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Организовать информационное сопровождение участников образовательных отношений по вопросам вступления в силу новых ФГОС НОО и ООО, их внедрения в школе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Организована рабочая группа по подготовке к переходу на новые ФГОС НОО и ООО, состав рабочей группы утвержден приказом директора</w:t>
                  </w:r>
                </w:p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t xml:space="preserve"> </w:t>
                  </w: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Разработана и утверждена дорожная карта перехода на новые ФГОС НОО и ООО</w:t>
                  </w:r>
                </w:p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Участники образовательных отношений проинформированы о вступлении в силу новых стандартов и об их внедрении в школе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Директор, замдиректора по УВР, председатель МСШ</w:t>
                  </w:r>
                </w:p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Руководитель рабочей группы</w:t>
                  </w:r>
                </w:p>
              </w:tc>
            </w:tr>
            <w:tr w:rsidR="000C79B4" w:rsidRPr="00D17824" w:rsidTr="000C79B4">
              <w:trPr>
                <w:trHeight w:val="129"/>
              </w:trPr>
              <w:tc>
                <w:tcPr>
                  <w:tcW w:w="9771" w:type="dxa"/>
                  <w:gridSpan w:val="7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Сентябрь </w:t>
                  </w:r>
                </w:p>
              </w:tc>
            </w:tr>
            <w:tr w:rsidR="000C79B4" w:rsidRPr="00D17824" w:rsidTr="000C79B4">
              <w:trPr>
                <w:trHeight w:val="818"/>
              </w:trPr>
              <w:tc>
                <w:tcPr>
                  <w:tcW w:w="1693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Качество образовательных результатов обучающихся</w:t>
                  </w: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Разработать план-график мониторинга предметных результатов на 2021/22 учебный год. 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Разработан </w:t>
                  </w:r>
                  <w:hyperlink r:id="rId49" w:anchor="/document/118/70360/" w:history="1">
                    <w:r w:rsidRPr="00D17824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ru-RU"/>
                      </w:rPr>
                      <w:t>план-график мониторинга предметных результатов</w:t>
                    </w:r>
                  </w:hyperlink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УВР</w:t>
                  </w:r>
                </w:p>
              </w:tc>
            </w:tr>
            <w:tr w:rsidR="000C79B4" w:rsidRPr="00D17824" w:rsidTr="000C79B4">
              <w:trPr>
                <w:trHeight w:val="818"/>
              </w:trPr>
              <w:tc>
                <w:tcPr>
                  <w:tcW w:w="1693" w:type="dxa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Провести входную диагностику предметных результатов в2-х,5-х,10-х классах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Проведена входная диагностика, итоги отображены в  аналитической справке 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УВР</w:t>
                  </w:r>
                </w:p>
              </w:tc>
            </w:tr>
            <w:tr w:rsidR="000C79B4" w:rsidRPr="00D17824" w:rsidTr="000C79B4">
              <w:trPr>
                <w:trHeight w:val="2235"/>
              </w:trPr>
              <w:tc>
                <w:tcPr>
                  <w:tcW w:w="1693" w:type="dxa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Проанализировать результаты ГИА-2021, составить план контроля подготовки к ГИА-2022 с учетом дат проведения пробного и итогового сочинения, итогового собеседования, предполагаемых дат проведения ГИА-2022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Разработан план контроля подготовки к ГИА-2022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УВР, руководители ШМО</w:t>
                  </w:r>
                </w:p>
              </w:tc>
            </w:tr>
            <w:tr w:rsidR="000C79B4" w:rsidRPr="00D17824" w:rsidTr="000C79B4">
              <w:trPr>
                <w:trHeight w:val="1262"/>
              </w:trPr>
              <w:tc>
                <w:tcPr>
                  <w:tcW w:w="1693" w:type="dxa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Разработать план-график мониторинга метапредметных результатов на 2021/22 учебный год. 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Разработан </w:t>
                  </w:r>
                  <w:hyperlink r:id="rId50" w:anchor="/document/118/70003/" w:history="1">
                    <w:r w:rsidRPr="00D17824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ru-RU"/>
                      </w:rPr>
                      <w:t>план-график мониторинга метапредметных результатов</w:t>
                    </w:r>
                  </w:hyperlink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УВР, замдиректора по ВР</w:t>
                  </w:r>
                </w:p>
              </w:tc>
            </w:tr>
            <w:tr w:rsidR="000C79B4" w:rsidRPr="00D17824" w:rsidTr="000C79B4">
              <w:trPr>
                <w:trHeight w:val="1678"/>
              </w:trPr>
              <w:tc>
                <w:tcPr>
                  <w:tcW w:w="1693" w:type="dxa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Разработать план мониторинга адаптации обучающихся 1-х, 5-х, 10-х классов на 2021/22 учебный год. 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Разработан </w:t>
                  </w:r>
                  <w:hyperlink r:id="rId51" w:anchor="/document/118/77343/" w:history="1">
                    <w:r w:rsidRPr="00D17824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ru-RU"/>
                      </w:rPr>
                      <w:t>план мониторинга адаптации обучающихся 1-х, 5-х, 10-х классов</w:t>
                    </w:r>
                  </w:hyperlink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Замдиректора по УВР, педагог-психолог, классные руководители </w:t>
                  </w:r>
                </w:p>
              </w:tc>
            </w:tr>
            <w:tr w:rsidR="000C79B4" w:rsidRPr="00D17824" w:rsidTr="000C79B4">
              <w:trPr>
                <w:trHeight w:val="4440"/>
              </w:trPr>
              <w:tc>
                <w:tcPr>
                  <w:tcW w:w="1693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Качество реализации образовательной деятельности</w:t>
                  </w: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Разработать план мониторинга качества преподавания учебных предметов на 2021/22 учебный год. Запланировать посещение уроков, чтобы проследить за внедрением новой концепции преподавания учебного курса «История России», проконтролировать, как педагоги учли результаты ВПР, ГИА, НОКО, TIMSS, PIRLS, PISA, включили сложные задания в уроки, как молодые педагоги и вновь прибывшие специалисты организуют урочную деятельность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Разработан план мониторинга качества преподавания учебных предметов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Руководители ШМО, замдиректора по УВР</w:t>
                  </w:r>
                </w:p>
              </w:tc>
            </w:tr>
            <w:tr w:rsidR="000C79B4" w:rsidRPr="00D17824" w:rsidTr="000C79B4">
              <w:tc>
                <w:tcPr>
                  <w:tcW w:w="1693" w:type="dxa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Организовать работу педагогического коллектива с одаренными учащихся на 2021/22 учебный год, разработать программу работы с одаренными детьми, график мероприятий по подготовке учеников к олимпиадам и конкурсам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Разработаны </w:t>
                  </w:r>
                  <w:hyperlink r:id="rId52" w:anchor="/document/118/61173/" w:tgtFrame="_self" w:history="1">
                    <w:r w:rsidRPr="00D17824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ru-RU"/>
                      </w:rPr>
                      <w:t>программа работы с одаренными детьми</w:t>
                    </w:r>
                  </w:hyperlink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и </w:t>
                  </w:r>
                  <w:hyperlink r:id="rId53" w:anchor="/document/118/75868/dfas2ftmag/" w:tgtFrame="_blank" w:history="1">
                    <w:r w:rsidRPr="00D17824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ru-RU"/>
                      </w:rPr>
                      <w:t>график мероприятий по подготовке учеников к олимпиадам и конкурсам</w:t>
                    </w:r>
                  </w:hyperlink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УВР, педагог-психолог, классные руководители, руководители ШМО</w:t>
                  </w:r>
                </w:p>
              </w:tc>
            </w:tr>
            <w:tr w:rsidR="000C79B4" w:rsidRPr="00D17824" w:rsidTr="000C79B4">
              <w:tc>
                <w:tcPr>
                  <w:tcW w:w="1693" w:type="dxa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Проанализировать данные о зачисленных обучающихся в школьные кружки и клубы внеурочной деятельности, кружки и секции дополнительного образования. Проверить, учтены ли запросы обучающихся и родителей по организации внеурочной деятельности на учебный год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Внеурочная деятельность  и дополнительное образование организованы  в соответствии с запросами обучающихся и родителей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УВР, классные руководители</w:t>
                  </w:r>
                </w:p>
              </w:tc>
            </w:tr>
            <w:tr w:rsidR="000C79B4" w:rsidRPr="00D17824" w:rsidTr="000C79B4">
              <w:tc>
                <w:tcPr>
                  <w:tcW w:w="1693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Качество условий, обеспечивающих образовательную деятельность</w:t>
                  </w: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Проанализировать состояние сайта школы на соответствие требованиям приказов Рособрнадзора от </w:t>
                  </w:r>
                  <w:hyperlink r:id="rId54" w:anchor="/document/99/565780511/" w:tgtFrame="_blank" w:history="1">
                    <w:r w:rsidRPr="00D17824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ru-RU"/>
                      </w:rPr>
                      <w:t>14.08.2020 № 831</w:t>
                    </w:r>
                  </w:hyperlink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и от </w:t>
                  </w:r>
                  <w:hyperlink r:id="rId55" w:anchor="/document/99/603727942/" w:tgtFrame="_blank" w:history="1">
                    <w:r w:rsidRPr="00D17824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ru-RU"/>
                      </w:rPr>
                      <w:t>07.05.2021 № 629</w:t>
                    </w:r>
                  </w:hyperlink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Проследить за обновлением информации на сайте, в том числе за размещением информации о введении новых ФГОС НОО, ООО и связанных с этим изменениях в школьном образовательном процессе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Сайт школы соответствует требованиям приказов Рособрнадзора от </w:t>
                  </w:r>
                  <w:hyperlink r:id="rId56" w:anchor="/document/99/565780511/" w:tgtFrame="_blank" w:history="1">
                    <w:r w:rsidRPr="00D17824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ru-RU"/>
                      </w:rPr>
                      <w:t>14.08.2020 № 831</w:t>
                    </w:r>
                  </w:hyperlink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и от </w:t>
                  </w:r>
                  <w:hyperlink r:id="rId57" w:anchor="/document/99/603727942/" w:tgtFrame="_blank" w:history="1">
                    <w:r w:rsidRPr="00D17824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ru-RU"/>
                      </w:rPr>
                      <w:t>07.05.2021 № 629</w:t>
                    </w:r>
                  </w:hyperlink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информация на сайте обновляется регулярно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УВР, технический специалист</w:t>
                  </w:r>
                </w:p>
              </w:tc>
            </w:tr>
            <w:tr w:rsidR="000C79B4" w:rsidRPr="00D17824" w:rsidTr="000C79B4">
              <w:tc>
                <w:tcPr>
                  <w:tcW w:w="1693" w:type="dxa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Организовать работу системы наставничества для молодых и вновь прибывших специалистов в новом учебном году в соответствии со школьным </w:t>
                  </w: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локальным актом. Утвердить наставников и подопечных, определить зоны ответственности при выполнении обязанностей и формы отчетности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Пары наставников и подопечных утверждены приказом, заполнены </w:t>
                  </w:r>
                  <w:hyperlink r:id="rId58" w:anchor="/document/118/65745/" w:history="1">
                    <w:r w:rsidRPr="00D17824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ru-RU"/>
                      </w:rPr>
                      <w:t>протокол наставничества</w:t>
                    </w:r>
                  </w:hyperlink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и </w:t>
                  </w:r>
                  <w:hyperlink r:id="rId59" w:anchor="/document/118/65744/" w:history="1">
                    <w:r w:rsidRPr="00D17824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ru-RU"/>
                      </w:rPr>
                      <w:t xml:space="preserve">план </w:t>
                    </w:r>
                    <w:r w:rsidRPr="00D17824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ru-RU"/>
                      </w:rPr>
                      <w:lastRenderedPageBreak/>
                      <w:t>контроля качества обучения подопечного</w:t>
                    </w:r>
                  </w:hyperlink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Директор, замдиректора по УВР, председатель МСШ</w:t>
                  </w:r>
                </w:p>
              </w:tc>
            </w:tr>
            <w:tr w:rsidR="000C79B4" w:rsidRPr="00D17824" w:rsidTr="000C79B4">
              <w:tc>
                <w:tcPr>
                  <w:tcW w:w="9771" w:type="dxa"/>
                  <w:gridSpan w:val="7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 Октябрь </w:t>
                  </w:r>
                </w:p>
              </w:tc>
            </w:tr>
            <w:tr w:rsidR="000C79B4" w:rsidRPr="00D17824" w:rsidTr="000C79B4">
              <w:trPr>
                <w:trHeight w:val="1455"/>
              </w:trPr>
              <w:tc>
                <w:tcPr>
                  <w:tcW w:w="169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Качество образовательных результатов обучающихся</w:t>
                  </w: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Проконтролировать выполнение мероприятий плана-графика мониторинга предметных результатов в 1-й четверти, подвести промежуточные итоги мониторинга предметных результатов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Мероприятия плана-графика мониторинга предметных результатов на 1-ю четверть реализованы в полном объеме, итоги    отражены в </w:t>
                  </w:r>
                  <w:hyperlink r:id="rId60" w:anchor="/document/118/69951/" w:history="1">
                    <w:r w:rsidRPr="00D17824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ru-RU"/>
                      </w:rPr>
                      <w:t>аналитической справке</w:t>
                    </w:r>
                  </w:hyperlink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УВР</w:t>
                  </w:r>
                </w:p>
              </w:tc>
            </w:tr>
            <w:tr w:rsidR="000C79B4" w:rsidRPr="00D17824" w:rsidTr="000C79B4">
              <w:tc>
                <w:tcPr>
                  <w:tcW w:w="1693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Качество реализации образовательной деятельности</w:t>
                  </w: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Проконтролировать работу педагогического коллектива с учащихся группы риска, </w:t>
                  </w:r>
                </w:p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неуспевающими и низкомотивированными учащихся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Педагоги регулярно проводят мероприятия, с учащимися группы риска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УВР, замдиректора по ВР</w:t>
                  </w:r>
                </w:p>
              </w:tc>
            </w:tr>
            <w:tr w:rsidR="000C79B4" w:rsidRPr="00D17824" w:rsidTr="000C79B4">
              <w:tc>
                <w:tcPr>
                  <w:tcW w:w="1693" w:type="dxa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Проконтролировать объем реализации рабочих программ учебных предметов, курсов в 1-й четверти, соответствие проведенных занятий планированию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Рабочие программы учебных предметов, курсов реализованы в полном объеме в 1-й четверти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УВР</w:t>
                  </w:r>
                </w:p>
              </w:tc>
            </w:tr>
            <w:tr w:rsidR="000C79B4" w:rsidRPr="00D17824" w:rsidTr="000C79B4">
              <w:tc>
                <w:tcPr>
                  <w:tcW w:w="1693" w:type="dxa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Проконтролировать объем реализации рабочих программ воспитания в 1-й четверти, соответствие проведенных мероприятий по воспитанию календарным планам воспитательной работы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Рабочие программы воспитания реализованы в полном объеме в 1-й четверти, 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ВР</w:t>
                  </w:r>
                </w:p>
              </w:tc>
            </w:tr>
            <w:tr w:rsidR="000C79B4" w:rsidRPr="00D17824" w:rsidTr="000C79B4">
              <w:tc>
                <w:tcPr>
                  <w:tcW w:w="1693" w:type="dxa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Проконтролировать объем реализации рабочих программ курсов внеурочной деятельности в 1-й четверти, соответствие проведенных внеурочных мероприятий планам внеурочной деятельности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Рабочие программы курсов внеурочной деятельности реализованы в полном объеме 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УВР</w:t>
                  </w:r>
                </w:p>
              </w:tc>
            </w:tr>
            <w:tr w:rsidR="000C79B4" w:rsidRPr="00D17824" w:rsidTr="000C79B4">
              <w:tc>
                <w:tcPr>
                  <w:tcW w:w="1693" w:type="dxa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Проконтролировать объем реализации дополнительных общеразвивающих программ в 1-й четверти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Дополнительные общеразвивающие программы реализованы в полном объеме 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ВР</w:t>
                  </w:r>
                </w:p>
              </w:tc>
            </w:tr>
            <w:tr w:rsidR="000C79B4" w:rsidRPr="00D17824" w:rsidTr="000C79B4">
              <w:tc>
                <w:tcPr>
                  <w:tcW w:w="1693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Качество условий, обеспечивающ</w:t>
                  </w: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их образовательную деятельность</w:t>
                  </w:r>
                </w:p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Проверить, как функционирует система наставничества молодых и вновь прибывших </w:t>
                  </w: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специалистов, скорректировать ее работу при необходимости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Система наставничества молодых </w:t>
                  </w: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скорректирована 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Замдиректора по УВР, руководители </w:t>
                  </w: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ШМО</w:t>
                  </w:r>
                </w:p>
              </w:tc>
            </w:tr>
            <w:tr w:rsidR="000C79B4" w:rsidRPr="00D17824" w:rsidTr="000C79B4">
              <w:tc>
                <w:tcPr>
                  <w:tcW w:w="1693" w:type="dxa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Проанализировать качество психолого-педагогического сопровождения образовательного процесса в 1-й четверти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итогам контроля оформлен </w:t>
                  </w:r>
                  <w:hyperlink r:id="rId61" w:anchor="/document/118/71398/" w:history="1">
                    <w:r w:rsidRPr="00D17824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ru-RU"/>
                      </w:rPr>
                      <w:t>аналитический отчет</w:t>
                    </w:r>
                  </w:hyperlink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ВР</w:t>
                  </w:r>
                </w:p>
              </w:tc>
            </w:tr>
            <w:tr w:rsidR="000C79B4" w:rsidRPr="00D17824" w:rsidTr="000C79B4">
              <w:tc>
                <w:tcPr>
                  <w:tcW w:w="9771" w:type="dxa"/>
                  <w:gridSpan w:val="7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Ноябрь </w:t>
                  </w:r>
                </w:p>
              </w:tc>
            </w:tr>
            <w:tr w:rsidR="000C79B4" w:rsidRPr="00D17824" w:rsidTr="000C79B4">
              <w:tc>
                <w:tcPr>
                  <w:tcW w:w="1693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Качество образовательных результатов обучающихся</w:t>
                  </w: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Проконтролировать выполнение мероприятий плана-графика мониторинга метапредметных результатов в сентябре–ноябре, подвести промежуточные итоги мониторинга метапредметных результатов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План-график мониторинга метапредметных результатов реализован в полном объеме 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УВР, замдиректора по ВР</w:t>
                  </w:r>
                </w:p>
              </w:tc>
            </w:tr>
            <w:tr w:rsidR="000C79B4" w:rsidRPr="00D17824" w:rsidTr="000C79B4">
              <w:tc>
                <w:tcPr>
                  <w:tcW w:w="1693" w:type="dxa"/>
                  <w:vMerge/>
                  <w:tcBorders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Провести административные контрольные работы , проанализировать результаты 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Административные контрольные работы проведены,  учителя-предметники проводят работу  по коррекции знаний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УВР,</w:t>
                  </w:r>
                </w:p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учителя- предметники</w:t>
                  </w:r>
                </w:p>
              </w:tc>
            </w:tr>
            <w:tr w:rsidR="000C79B4" w:rsidRPr="00D17824" w:rsidTr="000C79B4">
              <w:trPr>
                <w:trHeight w:val="1952"/>
              </w:trPr>
              <w:tc>
                <w:tcPr>
                  <w:tcW w:w="1693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Качество реализации образовательной деятельности</w:t>
                  </w: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Выявить с помощью анкетирования и опросов степень удовлетворенности обучающихся и родителей качеством преподавания предметов, по которым обучающиеся показали низкие результаты на промежуточной аттестации.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Большинство родителей удовлетворено качеством преподавания предметов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УВР, классные руководители</w:t>
                  </w:r>
                </w:p>
              </w:tc>
            </w:tr>
            <w:tr w:rsidR="000C79B4" w:rsidRPr="00D17824" w:rsidTr="000C79B4">
              <w:tc>
                <w:tcPr>
                  <w:tcW w:w="1693" w:type="dxa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Проконтролировать работу педагогического коллектива с одаренными учащихся, реализацию программы работы с одаренными детьми за сентябрь–ноябрь, проведение мероприятий по подготовке учеников к олимпиадам и конкурсам согласно графику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Программа работы педагогов с одаренными детьми реализована, подготовка одаренных обучающихся к олимпиадам и конкурсам проходит согласно графику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УВР, педагог-психолог, классные руководители, руководители ШМО</w:t>
                  </w:r>
                </w:p>
              </w:tc>
            </w:tr>
            <w:tr w:rsidR="000C79B4" w:rsidRPr="00D17824" w:rsidTr="000C79B4">
              <w:tc>
                <w:tcPr>
                  <w:tcW w:w="1693" w:type="dxa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Проконтролировать выполнение мероприятий плана мониторинга качества преподавания учебных предметов, подвести промежуточные итоги мониторинга качества преподавания учебных предметов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Мероприятия плана мониторинга качества преподавания учебных предметов реализованы в полном объеме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Руководители ШМО, замдиректора по УВР</w:t>
                  </w:r>
                </w:p>
              </w:tc>
            </w:tr>
            <w:tr w:rsidR="000C79B4" w:rsidRPr="00D17824" w:rsidTr="000C79B4">
              <w:tc>
                <w:tcPr>
                  <w:tcW w:w="1693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Качество условий, обеспечивающих образовательную деятельность</w:t>
                  </w: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Проконтролировать выполнение мероприятий плана методической работы школы в сентябре–ноябре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Мероприятия плана методической работы школы реализованы в полном объеме в сентябре–ноябре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Председатель МСШ, замдиректора по УВР</w:t>
                  </w:r>
                </w:p>
              </w:tc>
            </w:tr>
            <w:tr w:rsidR="000C79B4" w:rsidRPr="00D17824" w:rsidTr="000C79B4">
              <w:tc>
                <w:tcPr>
                  <w:tcW w:w="1693" w:type="dxa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Проконтролировать выполнение мероприятий дорожной карты перехода на новые ФГОС НОО и ООО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Мероприятия проходят в соответствии с </w:t>
                  </w:r>
                  <w:hyperlink r:id="rId62" w:anchor="/document/118/88539/" w:tgtFrame="_blank" w:history="1">
                    <w:r w:rsidRPr="00D17824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ru-RU"/>
                      </w:rPr>
                      <w:t>дорожной картой перехода на новые ФГОС НОО и ООО</w:t>
                    </w:r>
                  </w:hyperlink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Руководитель рабочей группы, замдиректора по УВР</w:t>
                  </w:r>
                </w:p>
              </w:tc>
            </w:tr>
            <w:tr w:rsidR="000C79B4" w:rsidRPr="00D17824" w:rsidTr="000C79B4">
              <w:tc>
                <w:tcPr>
                  <w:tcW w:w="1693" w:type="dxa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Проконтролировать выполнение мероприятий плана мониторинга здоровья обучающихся в сентябре–ноябре, подвести промежуточные итоги мониторинга здоровья обучающихся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Мероприятия плана мониторинга здоровья обучающихся на сентябрь–ноябрь реализованы в полном объеме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Классные руководители, педагоги физической культуры, педагог-психолог</w:t>
                  </w:r>
                </w:p>
              </w:tc>
            </w:tr>
            <w:tr w:rsidR="000C79B4" w:rsidRPr="00D17824" w:rsidTr="000C79B4">
              <w:tc>
                <w:tcPr>
                  <w:tcW w:w="9771" w:type="dxa"/>
                  <w:gridSpan w:val="7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Декабрь </w:t>
                  </w:r>
                </w:p>
              </w:tc>
            </w:tr>
            <w:tr w:rsidR="000C79B4" w:rsidRPr="00D17824" w:rsidTr="000C79B4">
              <w:tc>
                <w:tcPr>
                  <w:tcW w:w="1693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Качество образовательных результатов обучающихся</w:t>
                  </w: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Проконтролировать выполнение мероприятий плана-графика мониторинга предметных результатов во 2-й четверти, подвести промежуточные итоги мониторинга предметных результатов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Мероприятия плана-графика мониторинга предметных результатов реализованы в полном объеме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УВР</w:t>
                  </w:r>
                </w:p>
              </w:tc>
            </w:tr>
            <w:tr w:rsidR="000C79B4" w:rsidRPr="00D17824" w:rsidTr="000C79B4">
              <w:tc>
                <w:tcPr>
                  <w:tcW w:w="1693" w:type="dxa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Проконтролировать выполнение мероприятий плана мониторинга адаптации обучающихся 1-х, 5-х, 10-х классов во 2-й четверти, подвести промежуточные итоги мониторинга адаптации обучающихся по параллелям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Мероприятия плана мониторинга адаптации обучающихся 1-х, 5-х, 10-х классов реализованы в полном объеме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УВР</w:t>
                  </w:r>
                </w:p>
              </w:tc>
            </w:tr>
            <w:tr w:rsidR="000C79B4" w:rsidRPr="00D17824" w:rsidTr="000C79B4">
              <w:tc>
                <w:tcPr>
                  <w:tcW w:w="169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Провести анализ итогового сочинения в 11классе 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Результаты доведены до сведения участников образовательного процесса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Замдиректора по </w:t>
                  </w:r>
                  <w:r w:rsidR="001C4D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УВР</w:t>
                  </w:r>
                </w:p>
              </w:tc>
            </w:tr>
            <w:tr w:rsidR="000C79B4" w:rsidRPr="00D17824" w:rsidTr="000C79B4">
              <w:tc>
                <w:tcPr>
                  <w:tcW w:w="1693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Качество реализации образовательной деятельности</w:t>
                  </w: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Проконтролировать работу педагогического коллектива с учащихся группы риска,</w:t>
                  </w:r>
                </w:p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неуспевающими и низкомотивированными учащимися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Педагоги регулярно проводят мероприятия по профилактике нарушений и пропусков занятий с учащихся группы риска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УВР, замдиректора по ВР</w:t>
                  </w:r>
                </w:p>
              </w:tc>
            </w:tr>
            <w:tr w:rsidR="000C79B4" w:rsidRPr="00D17824" w:rsidTr="000C79B4">
              <w:tc>
                <w:tcPr>
                  <w:tcW w:w="1693" w:type="dxa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Проконтролировать объем реализации рабочих программ учебных предметов, курсов, соответствие проведенных занятий планированию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Рабочие программы учебных предметов, курсов реализованы в полном объеме, занятия проходили в </w:t>
                  </w: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соответствии с планированием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Замдиректора по УВР</w:t>
                  </w:r>
                </w:p>
              </w:tc>
            </w:tr>
            <w:tr w:rsidR="000C79B4" w:rsidRPr="00D17824" w:rsidTr="000C79B4">
              <w:tc>
                <w:tcPr>
                  <w:tcW w:w="1693" w:type="dxa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Проконтролировать объем реализации рабочих программ воспитания, соответствие проведенных мероприятий по воспитанию календарным планам воспитательной работы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Рабочие программы воспитания реализованы в полном объеме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ВР</w:t>
                  </w:r>
                </w:p>
              </w:tc>
            </w:tr>
            <w:tr w:rsidR="000C79B4" w:rsidRPr="00D17824" w:rsidTr="000C79B4">
              <w:tc>
                <w:tcPr>
                  <w:tcW w:w="1693" w:type="dxa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Проконтролировать объем реализации рабочих программ курсов внеурочной деятельности, дополнительных общеразвивающих программ  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Рабочие программы курсов внеурочной деятельности и ДОП реализованы в полном объеме 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УВР</w:t>
                  </w:r>
                </w:p>
              </w:tc>
            </w:tr>
            <w:tr w:rsidR="000C79B4" w:rsidRPr="00D17824" w:rsidTr="000C79B4">
              <w:tc>
                <w:tcPr>
                  <w:tcW w:w="1693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Качество условий, обеспечивающих образовательную деятельность</w:t>
                  </w: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Проверить, как функционирует система наставничества молодых и вновь прибывших специалистов, скорректировать ее работу при необходимости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Система наставничества молодых специалистов скорректирована 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УВР, руководители ШМО</w:t>
                  </w:r>
                </w:p>
              </w:tc>
            </w:tr>
            <w:tr w:rsidR="000C79B4" w:rsidRPr="00D17824" w:rsidTr="000C79B4">
              <w:tc>
                <w:tcPr>
                  <w:tcW w:w="1693" w:type="dxa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Проанализировать результаты анкетирования, опросов обучающихся и их родителей по вопросам качества взаимодействия семьи и школы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Взаимодействие семьи и школы скорректировано по итогам анкетирования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Директор, замдиректора по УВР, педагог-психолог</w:t>
                  </w:r>
                </w:p>
              </w:tc>
            </w:tr>
            <w:tr w:rsidR="000C79B4" w:rsidRPr="00D17824" w:rsidTr="000C79B4">
              <w:tc>
                <w:tcPr>
                  <w:tcW w:w="9771" w:type="dxa"/>
                  <w:gridSpan w:val="7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Январь </w:t>
                  </w:r>
                </w:p>
              </w:tc>
            </w:tr>
            <w:tr w:rsidR="000C79B4" w:rsidRPr="00D17824" w:rsidTr="000C79B4">
              <w:trPr>
                <w:trHeight w:val="1527"/>
              </w:trPr>
              <w:tc>
                <w:tcPr>
                  <w:tcW w:w="169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Качество образовательных результатов обучающихся</w:t>
                  </w:r>
                </w:p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Проанализировать выполнение мероприятий плана контроля подготовки к ГИА 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Контроль мероприятий по подготовке к ГИА проходил в соответствии с планом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УВР, руководители ШМО</w:t>
                  </w:r>
                </w:p>
              </w:tc>
            </w:tr>
            <w:tr w:rsidR="000C79B4" w:rsidRPr="00D17824" w:rsidTr="000C79B4">
              <w:tc>
                <w:tcPr>
                  <w:tcW w:w="169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Качество реализации образовательной деятельности</w:t>
                  </w: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Выявить степень удовлетворенности обучающихся и родителей услугами дополнительного образования с помощью анализа опросов и анкетирования.</w:t>
                  </w:r>
                </w:p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Большинство обучающихся и родителей удовлетворено услугами дополнительного образования, 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Классные руководители, замдиректора по ВР</w:t>
                  </w:r>
                </w:p>
              </w:tc>
            </w:tr>
            <w:tr w:rsidR="000C79B4" w:rsidRPr="00D17824" w:rsidTr="000C79B4">
              <w:tc>
                <w:tcPr>
                  <w:tcW w:w="1693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Качество условий, обеспечивающих образовательную деятельность</w:t>
                  </w:r>
                </w:p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Проверить готовность школы к началу второго учебного полугодия, проконтролировать выполнение санитарно-гигиенических требований к организации образовательного процесса, требований охраны труда, соблюдение техники безопасности, пожарной безопасности, антитеррористической </w:t>
                  </w: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защищенности объекта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Условия, в которых проходит образовательная деятельность, соответствуют санитарным нормам, требованиям охраны труда, техники безопасности, пожарной безопасности и </w:t>
                  </w: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антитеррористической защищенности объекта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Директор, замдиректора по АХР, замдиректора по УВР</w:t>
                  </w:r>
                </w:p>
              </w:tc>
            </w:tr>
            <w:tr w:rsidR="000C79B4" w:rsidRPr="00D17824" w:rsidTr="000C79B4">
              <w:tc>
                <w:tcPr>
                  <w:tcW w:w="1693" w:type="dxa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Проанализировать состояние сайта школы на соответствие требованиям законодательства РФ, проследить за обновлением информации на сайте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Сайт школы соответствует требованиям законодательства РФ, информация на сайте обновляется регулярно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УВР, технический специалист</w:t>
                  </w:r>
                </w:p>
              </w:tc>
            </w:tr>
            <w:tr w:rsidR="000C79B4" w:rsidRPr="00D17824" w:rsidTr="000C79B4">
              <w:tc>
                <w:tcPr>
                  <w:tcW w:w="1693" w:type="dxa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Оценить качество деятельности рабочей группы, созданной для подготовки школы к переходу на новые ФГОС НОО и ООО, скорректировать ее работу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Деятельность рабочей группы по подготовке школы к переходу на новые стандарты скорректирована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Руководитель рабочей группы, замдиректора по УВР, </w:t>
                  </w:r>
                </w:p>
              </w:tc>
            </w:tr>
            <w:tr w:rsidR="000C79B4" w:rsidRPr="00D17824" w:rsidTr="000C79B4">
              <w:tc>
                <w:tcPr>
                  <w:tcW w:w="9771" w:type="dxa"/>
                  <w:gridSpan w:val="7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Февраль </w:t>
                  </w:r>
                </w:p>
              </w:tc>
            </w:tr>
            <w:tr w:rsidR="000C79B4" w:rsidRPr="00D17824" w:rsidTr="000C79B4">
              <w:tc>
                <w:tcPr>
                  <w:tcW w:w="1693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Качество образовательных результатов обучающихся</w:t>
                  </w: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Проконтролировать выполнение мероприятий плана-графика мониторинга метапредметных результатов в декабре–феврале, подвести промежуточные итоги мониторинга метапредметных результатов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План-график мониторинга метапредметных результатов реализован в полном объеме 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УВР, замдиректора по ВР</w:t>
                  </w:r>
                </w:p>
              </w:tc>
            </w:tr>
            <w:tr w:rsidR="000C79B4" w:rsidRPr="00D17824" w:rsidTr="000C79B4">
              <w:tc>
                <w:tcPr>
                  <w:tcW w:w="1693" w:type="dxa"/>
                  <w:vMerge/>
                  <w:tcBorders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Проанализировать результаты итогового собеседования по русскому языку (ИС) в 9 классах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Результаты  ИС соответствуют уровню подготовки 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Замдиректора по </w:t>
                  </w:r>
                  <w:r w:rsidR="001C4D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УР</w:t>
                  </w:r>
                </w:p>
              </w:tc>
            </w:tr>
            <w:tr w:rsidR="000C79B4" w:rsidRPr="00D17824" w:rsidTr="000C79B4">
              <w:tc>
                <w:tcPr>
                  <w:tcW w:w="1693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Качество реализации образовательной деятельности</w:t>
                  </w: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Проконтролировать работу педагогического коллектива с одаренными учащихся, проведение мероприятий по подготовке учеников к олимпиадам и конкурсам согласно графику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Программа работы педагогов с одаренными детьми реализована 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УВР, педагог-психолог, классные руководители, руководители ШМО</w:t>
                  </w:r>
                </w:p>
              </w:tc>
            </w:tr>
            <w:tr w:rsidR="000C79B4" w:rsidRPr="00D17824" w:rsidTr="000C79B4">
              <w:tc>
                <w:tcPr>
                  <w:tcW w:w="1693" w:type="dxa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Проконтролировать выполнение мероприятий плана мониторинга качества преподавания учебных предметов, подвести промежуточные итоги мониторинга качества преподавания учебных предметов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Мероприятия плана мониторинга качества преподавания учебных предметов реализованы в полном объеме, 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Руководители ШМО, замдиректора по УВР</w:t>
                  </w:r>
                </w:p>
              </w:tc>
            </w:tr>
            <w:tr w:rsidR="000C79B4" w:rsidRPr="00D17824" w:rsidTr="000C79B4">
              <w:tc>
                <w:tcPr>
                  <w:tcW w:w="1693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Качество условий, обеспечивающих образовательную деятельность</w:t>
                  </w:r>
                </w:p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Проконтролировать выполнение мероприятий плана методической работы школы в декабре–феврале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Мероприятия плана методической работы школы реализованы в полном объеме 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Председатель МСШ, замдиректора по УВР</w:t>
                  </w:r>
                </w:p>
              </w:tc>
            </w:tr>
            <w:tr w:rsidR="000C79B4" w:rsidRPr="00D17824" w:rsidTr="000C79B4">
              <w:tc>
                <w:tcPr>
                  <w:tcW w:w="1693" w:type="dxa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Проконтролировать выполнение мероприятий дорожной карты перехода на новые ФГОС НОО и ООО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Мероприятия по подготовке к переходу на новые стандарты проходят в соответствии </w:t>
                  </w: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 </w:t>
                  </w:r>
                  <w:hyperlink r:id="rId63" w:anchor="/document/118/88539/" w:tgtFrame="_blank" w:history="1">
                    <w:r w:rsidRPr="00D17824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ru-RU"/>
                      </w:rPr>
                      <w:t xml:space="preserve">дорожной картой </w:t>
                    </w:r>
                  </w:hyperlink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Руководитель рабочей группы, замдиректора по УВР</w:t>
                  </w:r>
                </w:p>
              </w:tc>
            </w:tr>
            <w:tr w:rsidR="000C79B4" w:rsidRPr="00D17824" w:rsidTr="000C79B4">
              <w:tc>
                <w:tcPr>
                  <w:tcW w:w="1693" w:type="dxa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Проконтролировать выполнение мероприятий плана мониторинга здоровья обучающихся в декабре–феврале, подвести промежуточные итоги мониторинга здоровья обучающихся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Мероприятия плана мониторинга здоровья обучающихся на декабрь–февраль реализованы в полном объеме, промежуточные итоги мониторинга здоровья обучающихся отражены в аналитической справке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УВР, замдиректора по АХЧ, классные руководители, педагоги физической культуры, педагог-психолог</w:t>
                  </w:r>
                </w:p>
              </w:tc>
            </w:tr>
            <w:tr w:rsidR="000C79B4" w:rsidRPr="00D17824" w:rsidTr="000C79B4">
              <w:tc>
                <w:tcPr>
                  <w:tcW w:w="9771" w:type="dxa"/>
                  <w:gridSpan w:val="7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Март </w:t>
                  </w:r>
                </w:p>
              </w:tc>
            </w:tr>
            <w:tr w:rsidR="000C79B4" w:rsidRPr="00D17824" w:rsidTr="000C79B4">
              <w:tc>
                <w:tcPr>
                  <w:tcW w:w="1693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Качество образовательных результатов обучающихся</w:t>
                  </w: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Проконтролировать выполнение мероприятий плана-графика мониторинга предметных результатов в 3-й четверти, подвести промежуточные итоги мониторинга предметных результатов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Мероприятия плана-графика мониторинга предметных результатов на 3-ю четверть реализованы в полном объеме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УВР</w:t>
                  </w:r>
                </w:p>
              </w:tc>
            </w:tr>
            <w:tr w:rsidR="000C79B4" w:rsidRPr="00D17824" w:rsidTr="000C79B4">
              <w:tc>
                <w:tcPr>
                  <w:tcW w:w="1693" w:type="dxa"/>
                  <w:vMerge/>
                  <w:tcBorders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Организовать мониторинг личностных результатов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Мониторинг личностных результатов организован согласно </w:t>
                  </w:r>
                  <w:hyperlink r:id="rId64" w:anchor="/document/118/86183/" w:history="1">
                    <w:r w:rsidRPr="00D17824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ru-RU"/>
                      </w:rPr>
                      <w:t>приказу о мониторинге личностных результатов учеников</w:t>
                    </w:r>
                  </w:hyperlink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Директор, замдиректора по УВР, педагог-психолог, классные руководители</w:t>
                  </w:r>
                </w:p>
              </w:tc>
            </w:tr>
            <w:tr w:rsidR="000C79B4" w:rsidRPr="00D17824" w:rsidTr="000C79B4">
              <w:tc>
                <w:tcPr>
                  <w:tcW w:w="169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Качество реализации образовательной деятельности</w:t>
                  </w: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Проконтролировать работу педагогического коллектива с учащихся группы риска,</w:t>
                  </w:r>
                </w:p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неуспевающими и низкомотивированными учащихся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Педагоги регулярно проводят мероприятия, по профилактике нарушений и пропусков занятий с учащихся группы риска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УВР, замдиректора по ВР</w:t>
                  </w:r>
                </w:p>
              </w:tc>
            </w:tr>
            <w:tr w:rsidR="000C79B4" w:rsidRPr="00D17824" w:rsidTr="000C79B4">
              <w:tc>
                <w:tcPr>
                  <w:tcW w:w="169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Качество условий, обеспечивающих образовательную деятельность</w:t>
                  </w: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Проанализировать результаты анкетирования, опросов обучающихся и их родителей по вопросам качества взаимодействия семьи и школы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Взаимодействие семьи и школы скорректировано по итогам анализа результатов анкетирования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Директор, замдиректора по УВР, педагог-психолог</w:t>
                  </w:r>
                </w:p>
              </w:tc>
            </w:tr>
            <w:tr w:rsidR="000C79B4" w:rsidRPr="00D17824" w:rsidTr="000C79B4">
              <w:tc>
                <w:tcPr>
                  <w:tcW w:w="9771" w:type="dxa"/>
                  <w:gridSpan w:val="7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Апрель </w:t>
                  </w:r>
                </w:p>
              </w:tc>
            </w:tr>
            <w:tr w:rsidR="000C79B4" w:rsidRPr="00D17824" w:rsidTr="00AF2DDC">
              <w:tc>
                <w:tcPr>
                  <w:tcW w:w="1693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Качество образовательных результатов обучающихся</w:t>
                  </w: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Проанализировать выполнение мероприятий плана контроля подготовки к ГИА в феврале–апреле, определить уровень готовности обучающихся к ГИА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Контроль мероприятий по подготовке к ГИА в феврале–апреле проходил в соответствии с планом, уровень готовности обучающихся к ГИА </w:t>
                  </w: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отражен в аналитических справках по параллелям </w:t>
                  </w:r>
                  <w:hyperlink r:id="rId65" w:anchor="/document/118/65832/" w:tgtFrame="_self" w:history="1">
                    <w:r w:rsidRPr="00D17824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ru-RU"/>
                      </w:rPr>
                      <w:t>9-х</w:t>
                    </w:r>
                  </w:hyperlink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и </w:t>
                  </w:r>
                  <w:hyperlink r:id="rId66" w:anchor="/document/118/60235/" w:tgtFrame="_self" w:history="1">
                    <w:r w:rsidRPr="00D17824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ru-RU"/>
                      </w:rPr>
                      <w:t>11-х</w:t>
                    </w:r>
                  </w:hyperlink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классов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Замдиректора по УВР, руководители ШМО</w:t>
                  </w:r>
                </w:p>
              </w:tc>
            </w:tr>
            <w:tr w:rsidR="000C79B4" w:rsidRPr="00D17824" w:rsidTr="00AF2DDC">
              <w:tc>
                <w:tcPr>
                  <w:tcW w:w="1693" w:type="dxa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Проконтролировать выполнение мероприятий плана-графика мониторинга метапредметных результатов в марте–апреле, подвести итоги мониторинга метапредметных результатов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План-график мониторинга метапредметных результатов реализован в полном объеме в марте–апреле 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УВР, замдиректора по ВР</w:t>
                  </w:r>
                </w:p>
              </w:tc>
            </w:tr>
            <w:tr w:rsidR="000C79B4" w:rsidRPr="00D17824" w:rsidTr="00AF2DDC">
              <w:trPr>
                <w:trHeight w:val="109"/>
              </w:trPr>
              <w:tc>
                <w:tcPr>
                  <w:tcW w:w="169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Качество реализации образовательной деятельности</w:t>
                  </w: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Выявить степень удовлетворенности обучающихся и родителей качеством преподавания предметов, по которым обучающиеся показали низкие результаты на промежуточной аттестации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Большинство родителей удовлетворено качеством преподавания предметов, педагоги 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УВР, классные руководители</w:t>
                  </w:r>
                </w:p>
              </w:tc>
            </w:tr>
            <w:tr w:rsidR="000C79B4" w:rsidRPr="00D17824" w:rsidTr="00AF2DDC">
              <w:tc>
                <w:tcPr>
                  <w:tcW w:w="169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Качество условий, обеспечивающих образовательную деятельность</w:t>
                  </w:r>
                </w:p>
              </w:tc>
              <w:tc>
                <w:tcPr>
                  <w:tcW w:w="3686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Оценить качество деятельности рабочей группы, созданной для подготовки школы к переходу на новые ФГОС НОО и ООО, скорректировать ее работу</w:t>
                  </w:r>
                </w:p>
              </w:tc>
              <w:tc>
                <w:tcPr>
                  <w:tcW w:w="25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Деятельность рабочей группы по подготовке школы к переходу на новые стандарты скорректирована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Руководитель рабочей группы, замдиректора по УВР, замдиректора по ВР, </w:t>
                  </w:r>
                </w:p>
              </w:tc>
            </w:tr>
            <w:tr w:rsidR="000C79B4" w:rsidRPr="00D17824" w:rsidTr="000C79B4">
              <w:tc>
                <w:tcPr>
                  <w:tcW w:w="9771" w:type="dxa"/>
                  <w:gridSpan w:val="7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Май</w:t>
                  </w:r>
                </w:p>
              </w:tc>
            </w:tr>
            <w:tr w:rsidR="000C79B4" w:rsidRPr="00D17824" w:rsidTr="00E206C4">
              <w:tc>
                <w:tcPr>
                  <w:tcW w:w="1977" w:type="dxa"/>
                  <w:gridSpan w:val="3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Качество образовательных результатов обучающихся</w:t>
                  </w:r>
                </w:p>
              </w:tc>
              <w:tc>
                <w:tcPr>
                  <w:tcW w:w="32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Проконтролировать выполнение мероприятий плана-графика мониторинга предметных результатов в 4-й четверти, зафиксировать результаты мониторинга предметных результатов за учебный год</w:t>
                  </w:r>
                </w:p>
              </w:tc>
              <w:tc>
                <w:tcPr>
                  <w:tcW w:w="2690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Мероприятия плана-графика мониторинга предметных результатов реализованы в полном объеме</w:t>
                  </w:r>
                  <w:r w:rsidR="00E206C4"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УВР</w:t>
                  </w:r>
                </w:p>
              </w:tc>
            </w:tr>
            <w:tr w:rsidR="000C79B4" w:rsidRPr="00D17824" w:rsidTr="00E206C4">
              <w:tc>
                <w:tcPr>
                  <w:tcW w:w="1977" w:type="dxa"/>
                  <w:gridSpan w:val="3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2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Проанализировать опросы, анкетирование, чтобы оценить долю родителей, удовлетворенных качеством образовательных результатов обучающихся.</w:t>
                  </w:r>
                </w:p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Ознакомить педагогов, образовательная деятельность которых не удовлетворяет родителей, с результатом анализа с целью коррекции организации образовательного процесса</w:t>
                  </w:r>
                </w:p>
              </w:tc>
              <w:tc>
                <w:tcPr>
                  <w:tcW w:w="2690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Большинство родителей удовлетворено качеством образовательных результатов обучающихся, педагоги, образовательная деятельность которых не удовлетворяет родителей, ознакомлены с результатом анализа с целью коррекции организации образовательного процесса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УВР</w:t>
                  </w:r>
                </w:p>
              </w:tc>
            </w:tr>
            <w:tr w:rsidR="000C79B4" w:rsidRPr="00D17824" w:rsidTr="00E206C4">
              <w:tc>
                <w:tcPr>
                  <w:tcW w:w="1977" w:type="dxa"/>
                  <w:gridSpan w:val="3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Качество реализации образовательной деятельности</w:t>
                  </w:r>
                </w:p>
              </w:tc>
              <w:tc>
                <w:tcPr>
                  <w:tcW w:w="32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Проконтролировать объем реализации рабочих программ учебных предметов, курсов в 4-й четверти, соответствие проведенных занятий планированию, подвести итоги за учебный год</w:t>
                  </w:r>
                </w:p>
              </w:tc>
              <w:tc>
                <w:tcPr>
                  <w:tcW w:w="2690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Рабочие программы учебных предметов, курсов реализованы в полном объеме в 4-й четверти, отражено в </w:t>
                  </w:r>
                  <w:hyperlink r:id="rId67" w:anchor="/document/118/67684/" w:tgtFrame="_self" w:history="1">
                    <w:r w:rsidRPr="00D17824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ru-RU"/>
                      </w:rPr>
                      <w:t>аналитической справке</w:t>
                    </w:r>
                  </w:hyperlink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УВР</w:t>
                  </w:r>
                </w:p>
              </w:tc>
            </w:tr>
            <w:tr w:rsidR="000C79B4" w:rsidRPr="00D17824" w:rsidTr="00E206C4">
              <w:tc>
                <w:tcPr>
                  <w:tcW w:w="1977" w:type="dxa"/>
                  <w:gridSpan w:val="3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2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Проконтролировать объем реализации рабочих программ воспитания в 4-й четверти, соответствие проведенных мероприятий по воспитанию календарным планам воспитательной работы, подвести итоги за учебный год</w:t>
                  </w:r>
                </w:p>
              </w:tc>
              <w:tc>
                <w:tcPr>
                  <w:tcW w:w="2690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Рабочие программы воспитания реализованы в полном объеме в 4-й четверти, 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ВР</w:t>
                  </w:r>
                </w:p>
              </w:tc>
            </w:tr>
            <w:tr w:rsidR="000C79B4" w:rsidRPr="00D17824" w:rsidTr="00E206C4">
              <w:tc>
                <w:tcPr>
                  <w:tcW w:w="1977" w:type="dxa"/>
                  <w:gridSpan w:val="3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2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Проконтролировать объем реализации рабочих программ курсов внеурочной деятельности, соответствие проведенных внеурочных мероприятий планам внеурочной деятельности, подвести итоги за учебный год</w:t>
                  </w:r>
                </w:p>
              </w:tc>
              <w:tc>
                <w:tcPr>
                  <w:tcW w:w="2690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Рабочие программы курсов внеурочной деятельности реализованы в полном объеме 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УВР</w:t>
                  </w:r>
                </w:p>
              </w:tc>
            </w:tr>
            <w:tr w:rsidR="000C79B4" w:rsidRPr="00D17824" w:rsidTr="00E206C4">
              <w:tc>
                <w:tcPr>
                  <w:tcW w:w="1977" w:type="dxa"/>
                  <w:gridSpan w:val="3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2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Проконтролировать выполнение мероприятий плана мониторинга качества преподавания учебных предметов в марте–мае, подвести итоги мониторинга качества преподавания учебных предметов за учебный год</w:t>
                  </w:r>
                </w:p>
              </w:tc>
              <w:tc>
                <w:tcPr>
                  <w:tcW w:w="2690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Мероприятия плана мониторинга качества преподавания учебных предметов на март–май реализованы в полном объеме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Руководители ШМО, замдиректора по УВР</w:t>
                  </w:r>
                </w:p>
              </w:tc>
            </w:tr>
            <w:tr w:rsidR="000C79B4" w:rsidRPr="00D17824" w:rsidTr="00E206C4">
              <w:tc>
                <w:tcPr>
                  <w:tcW w:w="1977" w:type="dxa"/>
                  <w:gridSpan w:val="3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Качество условий, обеспечивающих образовательную деятельность</w:t>
                  </w:r>
                </w:p>
              </w:tc>
              <w:tc>
                <w:tcPr>
                  <w:tcW w:w="32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Организовать информационное сопровождение участников образовательных отношений по вопросам перехода на новые ФГОС НОО и ООО, их внедрения в школе</w:t>
                  </w:r>
                </w:p>
              </w:tc>
              <w:tc>
                <w:tcPr>
                  <w:tcW w:w="2690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Участники образовательных отношений проинформированы о переходе на новые стандарты и об их внедрении в школе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Руководитель рабочей группы, замдиректора по УВР</w:t>
                  </w:r>
                </w:p>
              </w:tc>
            </w:tr>
            <w:tr w:rsidR="000C79B4" w:rsidRPr="00D17824" w:rsidTr="00E206C4">
              <w:tc>
                <w:tcPr>
                  <w:tcW w:w="1977" w:type="dxa"/>
                  <w:gridSpan w:val="3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2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Проконтролировать соответствие проводимых педагогом-психологом мероприятий во II полугодии плану работы педагога-психолога, подвести итоги за учебный год</w:t>
                  </w:r>
                </w:p>
              </w:tc>
              <w:tc>
                <w:tcPr>
                  <w:tcW w:w="2690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Педагог-психолог проводил мероприятия в соответствии с планом, 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ВР</w:t>
                  </w:r>
                </w:p>
              </w:tc>
            </w:tr>
            <w:tr w:rsidR="000C79B4" w:rsidRPr="00D17824" w:rsidTr="00E206C4">
              <w:tc>
                <w:tcPr>
                  <w:tcW w:w="1977" w:type="dxa"/>
                  <w:gridSpan w:val="3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2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Проконтролировать </w:t>
                  </w: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выполнение мероприятий плана методической работы школы за учебный год, в том числе мероприятий по подготовке к переходу на новые ФГОС НОО и ООО</w:t>
                  </w:r>
                </w:p>
              </w:tc>
              <w:tc>
                <w:tcPr>
                  <w:tcW w:w="2690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План методической </w:t>
                  </w: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работы школы выполнен в полном объеме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Замдиректора </w:t>
                  </w: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по УВР, председатель МСШ</w:t>
                  </w:r>
                </w:p>
              </w:tc>
            </w:tr>
            <w:tr w:rsidR="000C79B4" w:rsidRPr="00D17824" w:rsidTr="00E206C4">
              <w:tc>
                <w:tcPr>
                  <w:tcW w:w="1977" w:type="dxa"/>
                  <w:gridSpan w:val="3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2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Провести анкетирование родителей обучающихся, чтобы оценить качество работы педагогического коллектива, в том числе оценить качество информирования об изменениях, связанных с переходом на новые ФГОС НОО и ООО 1-х и 5-х классов в 2022/23 учебном году</w:t>
                  </w:r>
                </w:p>
              </w:tc>
              <w:tc>
                <w:tcPr>
                  <w:tcW w:w="2690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Анкетирование выявило высокий уровень качества работы педагогического коллектива с родителями обучающихся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Директор, замдиректора по УВР, руководитель рабочей группы</w:t>
                  </w:r>
                </w:p>
              </w:tc>
            </w:tr>
            <w:tr w:rsidR="000C79B4" w:rsidRPr="00D17824" w:rsidTr="00E206C4">
              <w:tc>
                <w:tcPr>
                  <w:tcW w:w="9771" w:type="dxa"/>
                  <w:gridSpan w:val="7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ИЮНЬ </w:t>
                  </w:r>
                </w:p>
              </w:tc>
            </w:tr>
            <w:tr w:rsidR="000C79B4" w:rsidRPr="00D17824" w:rsidTr="00E206C4">
              <w:tc>
                <w:tcPr>
                  <w:tcW w:w="1977" w:type="dxa"/>
                  <w:gridSpan w:val="3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Качество условий, обеспечивающих образовательную деятельность</w:t>
                  </w:r>
                </w:p>
              </w:tc>
              <w:tc>
                <w:tcPr>
                  <w:tcW w:w="32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Проанализировать выполнение мероприятий дорожной карты перехода на новые ФГОС НОО и ООО, оценить качество деятельности рабочей группы за учебный год</w:t>
                  </w:r>
                  <w:r w:rsidRPr="00D17824">
                    <w:t xml:space="preserve"> .</w:t>
                  </w: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Определить готовность школы к внедрению новых ФГОС НОО и ООО с 2022/23 учебного года</w:t>
                  </w:r>
                </w:p>
              </w:tc>
              <w:tc>
                <w:tcPr>
                  <w:tcW w:w="2690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Мероприятия дорожной карты перехода на новые ФГОС НОО и ООО, запланированные на 2021/22 учебный год, выполнены в полном объеме, рабочая группа показала высокое качество работы за учебный год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Руководитель рабочей группы, замдиректора по УВР</w:t>
                  </w:r>
                </w:p>
              </w:tc>
            </w:tr>
            <w:tr w:rsidR="000C79B4" w:rsidRPr="00D17824" w:rsidTr="00E206C4">
              <w:tc>
                <w:tcPr>
                  <w:tcW w:w="1977" w:type="dxa"/>
                  <w:gridSpan w:val="3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2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Проанализировать работу школы за год, выявить позитивную динамику и проблемы, чтобы спланировать работу на следующий учебный год</w:t>
                  </w:r>
                </w:p>
              </w:tc>
              <w:tc>
                <w:tcPr>
                  <w:tcW w:w="2690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Составлен </w:t>
                  </w:r>
                  <w:hyperlink r:id="rId68" w:anchor="/document/118/76091/" w:tgtFrame="_self" w:history="1">
                    <w:r w:rsidRPr="00D17824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ru-RU"/>
                      </w:rPr>
                      <w:t>анализ работы школы за 2021/22 учебный год</w:t>
                    </w:r>
                  </w:hyperlink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Замдиректора по УВР, замдиректора по ВР, руководители ШМО</w:t>
                  </w:r>
                </w:p>
              </w:tc>
            </w:tr>
            <w:tr w:rsidR="000C79B4" w:rsidRPr="00D17824" w:rsidTr="00E206C4">
              <w:tc>
                <w:tcPr>
                  <w:tcW w:w="1977" w:type="dxa"/>
                  <w:gridSpan w:val="3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2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Проанализировать эффективность функционирования ВСОКО за 2021/22 учебный год, разработать проект плана функционирования ВСОКО на 2022/23 учебный год, включить в него мероприятия по корректированию выявленных недочетов системы</w:t>
                  </w:r>
                </w:p>
              </w:tc>
              <w:tc>
                <w:tcPr>
                  <w:tcW w:w="2690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Анализ эффективности функционирования ВСОКО за 2021/22 учебный год отражен в аналитической справке, разработан проект плана функционирования ВСОКО на 2022/23 учебный год</w:t>
                  </w:r>
                </w:p>
              </w:tc>
              <w:tc>
                <w:tcPr>
                  <w:tcW w:w="1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79B4" w:rsidRPr="00D17824" w:rsidRDefault="000C79B4" w:rsidP="00AD3A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Директор, замдиректора по УВР, замдиректора по ВР, председатель МСШ</w:t>
                  </w:r>
                </w:p>
              </w:tc>
            </w:tr>
          </w:tbl>
          <w:p w:rsidR="000C79B4" w:rsidRPr="00D17824" w:rsidRDefault="000C79B4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C79B4" w:rsidRDefault="00B55218" w:rsidP="00AD3A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3.4.2</w:t>
      </w:r>
      <w:r w:rsidR="00E206C4" w:rsidRPr="00D17824">
        <w:rPr>
          <w:rFonts w:ascii="Times New Roman" w:hAnsi="Times New Roman" w:cs="Times New Roman"/>
          <w:b/>
          <w:sz w:val="24"/>
          <w:szCs w:val="24"/>
        </w:rPr>
        <w:t xml:space="preserve">.План внутришкольного контроля </w:t>
      </w:r>
      <w:r w:rsidR="00E02147">
        <w:rPr>
          <w:rFonts w:ascii="Times New Roman" w:hAnsi="Times New Roman" w:cs="Times New Roman"/>
          <w:b/>
          <w:sz w:val="24"/>
          <w:szCs w:val="24"/>
        </w:rPr>
        <w:t>(приложение№2</w:t>
      </w:r>
      <w:r w:rsidR="00E40603" w:rsidRPr="00D17824">
        <w:rPr>
          <w:rFonts w:ascii="Times New Roman" w:hAnsi="Times New Roman" w:cs="Times New Roman"/>
          <w:b/>
          <w:sz w:val="24"/>
          <w:szCs w:val="24"/>
        </w:rPr>
        <w:t>)</w:t>
      </w:r>
    </w:p>
    <w:p w:rsidR="00AD3AF6" w:rsidRDefault="00AD3AF6" w:rsidP="00AD3A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AF6" w:rsidRDefault="00AD3AF6" w:rsidP="00AD3A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5218" w:rsidRDefault="00B55218" w:rsidP="00AD3A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5218" w:rsidRDefault="00B55218" w:rsidP="00AD3A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5218" w:rsidRPr="00D17824" w:rsidRDefault="00B55218" w:rsidP="00AD3A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C4281" w:rsidRPr="00D17824" w:rsidRDefault="0006059F" w:rsidP="00AD3A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7824">
        <w:rPr>
          <w:rFonts w:ascii="Times New Roman" w:hAnsi="Times New Roman" w:cs="Times New Roman"/>
          <w:b/>
          <w:sz w:val="24"/>
          <w:szCs w:val="24"/>
        </w:rPr>
        <w:t>3.4.</w:t>
      </w:r>
      <w:r w:rsidR="0097497D" w:rsidRPr="00D17824">
        <w:rPr>
          <w:rFonts w:ascii="Times New Roman" w:hAnsi="Times New Roman" w:cs="Times New Roman"/>
          <w:b/>
          <w:sz w:val="24"/>
          <w:szCs w:val="24"/>
        </w:rPr>
        <w:t>3.</w:t>
      </w:r>
      <w:r w:rsidR="002C4281" w:rsidRPr="00D17824">
        <w:rPr>
          <w:rFonts w:ascii="Times New Roman" w:hAnsi="Times New Roman" w:cs="Times New Roman"/>
          <w:b/>
          <w:sz w:val="24"/>
          <w:szCs w:val="24"/>
        </w:rPr>
        <w:t>Контроль образовательной деятельности и достижения годовых задач</w:t>
      </w:r>
    </w:p>
    <w:tbl>
      <w:tblPr>
        <w:tblW w:w="5000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17"/>
        <w:gridCol w:w="2301"/>
        <w:gridCol w:w="2137"/>
      </w:tblGrid>
      <w:tr w:rsidR="007E1162" w:rsidRPr="00D17824" w:rsidTr="00CA5DC5">
        <w:tc>
          <w:tcPr>
            <w:tcW w:w="59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Объекты, содержание контроля</w:t>
            </w:r>
          </w:p>
        </w:tc>
        <w:tc>
          <w:tcPr>
            <w:tcW w:w="23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2C4281" w:rsidRPr="00D17824" w:rsidTr="00CA5DC5">
        <w:tc>
          <w:tcPr>
            <w:tcW w:w="10355" w:type="dxa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Нормативно-правовое направление</w:t>
            </w:r>
          </w:p>
        </w:tc>
      </w:tr>
      <w:tr w:rsidR="007E1162" w:rsidRPr="00D17824" w:rsidTr="00CA5DC5">
        <w:tc>
          <w:tcPr>
            <w:tcW w:w="59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Проверка локальных актов, регулирующих образовательные отношения</w:t>
            </w:r>
          </w:p>
        </w:tc>
        <w:tc>
          <w:tcPr>
            <w:tcW w:w="23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Июнь–август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</w:tr>
      <w:tr w:rsidR="007E1162" w:rsidRPr="00D17824" w:rsidTr="00CA5DC5">
        <w:tc>
          <w:tcPr>
            <w:tcW w:w="59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Проверка структуры и содержания ООП начального образования на соответствие ФГОС НОО</w:t>
            </w:r>
          </w:p>
        </w:tc>
        <w:tc>
          <w:tcPr>
            <w:tcW w:w="23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 w:rsidR="0006059F" w:rsidRPr="00D17824">
              <w:rPr>
                <w:rFonts w:ascii="Times New Roman" w:hAnsi="Times New Roman" w:cs="Times New Roman"/>
                <w:sz w:val="24"/>
                <w:szCs w:val="24"/>
              </w:rPr>
              <w:t>ШМО</w:t>
            </w:r>
          </w:p>
        </w:tc>
      </w:tr>
      <w:tr w:rsidR="007E1162" w:rsidRPr="00D17824" w:rsidTr="00CA5DC5">
        <w:tc>
          <w:tcPr>
            <w:tcW w:w="59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Проверка структуры и содержания ООП основного образования на соответствие ФГОС ООО</w:t>
            </w:r>
          </w:p>
        </w:tc>
        <w:tc>
          <w:tcPr>
            <w:tcW w:w="23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7E1162" w:rsidRPr="00D17824" w:rsidTr="00CA5DC5">
        <w:tc>
          <w:tcPr>
            <w:tcW w:w="59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Проверка структуры и содержания ООП среднего образования на соответствие ФГОС СОО</w:t>
            </w:r>
          </w:p>
        </w:tc>
        <w:tc>
          <w:tcPr>
            <w:tcW w:w="23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7E1162" w:rsidRPr="00D17824" w:rsidTr="00CA5DC5">
        <w:tc>
          <w:tcPr>
            <w:tcW w:w="59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Совещание с директором по вопросу о состоянии ООП и локальных актов, регулирующих образовательные отношения</w:t>
            </w:r>
          </w:p>
        </w:tc>
        <w:tc>
          <w:tcPr>
            <w:tcW w:w="23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2C4281" w:rsidRPr="00D17824" w:rsidTr="00CA5DC5">
        <w:tc>
          <w:tcPr>
            <w:tcW w:w="10355" w:type="dxa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Финансово-экономическое направление</w:t>
            </w:r>
          </w:p>
        </w:tc>
      </w:tr>
      <w:tr w:rsidR="007E1162" w:rsidRPr="00D17824" w:rsidTr="00CA5DC5">
        <w:tc>
          <w:tcPr>
            <w:tcW w:w="59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Проверка трудовых договоров, трудовых книжек, личных дел работников школы на соответствие законодательству и локальным актам школы</w:t>
            </w:r>
          </w:p>
        </w:tc>
        <w:tc>
          <w:tcPr>
            <w:tcW w:w="23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Сентябрь–октябрь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Секретарь</w:t>
            </w:r>
          </w:p>
        </w:tc>
      </w:tr>
      <w:tr w:rsidR="007E1162" w:rsidRPr="00D17824" w:rsidTr="00CA5DC5">
        <w:tc>
          <w:tcPr>
            <w:tcW w:w="59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Проверка системы оплаты труда, в том числе критериев оценки эффективности деятельности работников, штатного расписания</w:t>
            </w:r>
          </w:p>
        </w:tc>
        <w:tc>
          <w:tcPr>
            <w:tcW w:w="23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</w:tr>
      <w:tr w:rsidR="007E1162" w:rsidRPr="00D17824" w:rsidTr="00CA5DC5">
        <w:tc>
          <w:tcPr>
            <w:tcW w:w="59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Контроль закупочной деятельности: количество и стадийность закупок за полугодие, соблюдение сроков закупки и размещения документации</w:t>
            </w:r>
          </w:p>
        </w:tc>
        <w:tc>
          <w:tcPr>
            <w:tcW w:w="23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Декабрь,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CA5DC5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АХЧ</w:t>
            </w:r>
          </w:p>
        </w:tc>
      </w:tr>
      <w:tr w:rsidR="002C4281" w:rsidRPr="00D17824" w:rsidTr="00CA5DC5">
        <w:tc>
          <w:tcPr>
            <w:tcW w:w="10355" w:type="dxa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Организационное направление</w:t>
            </w: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 </w:t>
            </w:r>
          </w:p>
        </w:tc>
      </w:tr>
      <w:tr w:rsidR="007E1162" w:rsidRPr="00D17824" w:rsidTr="00CA5DC5">
        <w:tc>
          <w:tcPr>
            <w:tcW w:w="59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Контроль состояния школы перед началом учебного года – внутренняя приемка</w:t>
            </w:r>
          </w:p>
        </w:tc>
        <w:tc>
          <w:tcPr>
            <w:tcW w:w="23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АХЧ</w:t>
            </w:r>
          </w:p>
        </w:tc>
      </w:tr>
      <w:tr w:rsidR="007E1162" w:rsidRPr="00D17824" w:rsidTr="00CA5DC5">
        <w:tc>
          <w:tcPr>
            <w:tcW w:w="59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учебных достижений </w:t>
            </w:r>
            <w:r w:rsidR="005A56DA" w:rsidRPr="00D17824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– проведение диагностических мероприятий</w:t>
            </w:r>
          </w:p>
        </w:tc>
        <w:tc>
          <w:tcPr>
            <w:tcW w:w="23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Октябрь,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март–апрель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7E1162" w:rsidRPr="00D17824" w:rsidTr="00CA5DC5">
        <w:tc>
          <w:tcPr>
            <w:tcW w:w="59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Контроль удовлетворенности потребителей (по реализации ООП) – проведение опроса и его анализ</w:t>
            </w:r>
          </w:p>
        </w:tc>
        <w:tc>
          <w:tcPr>
            <w:tcW w:w="23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Декабрь,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7E1162" w:rsidRPr="00D17824" w:rsidTr="00CA5DC5">
        <w:tc>
          <w:tcPr>
            <w:tcW w:w="59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Контроль реализации дополнительного образования – мониторинг потребностей потребителя, оценка качества</w:t>
            </w:r>
          </w:p>
        </w:tc>
        <w:tc>
          <w:tcPr>
            <w:tcW w:w="23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Октябрь – мониторинг.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Июнь – оценка качества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7E1162" w:rsidRPr="00D17824" w:rsidTr="00CA5DC5">
        <w:tc>
          <w:tcPr>
            <w:tcW w:w="59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Контроль воспитательной работы и проведения профилактических мероприятий в школе</w:t>
            </w:r>
          </w:p>
        </w:tc>
        <w:tc>
          <w:tcPr>
            <w:tcW w:w="23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7E1162" w:rsidRPr="00D17824" w:rsidTr="00CA5DC5">
        <w:tc>
          <w:tcPr>
            <w:tcW w:w="59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Контроль эффективности деятельности органов управления</w:t>
            </w:r>
          </w:p>
        </w:tc>
        <w:tc>
          <w:tcPr>
            <w:tcW w:w="23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5DC5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совещание  при директоре 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7E1162" w:rsidRPr="00D17824" w:rsidTr="00CA5DC5">
        <w:tc>
          <w:tcPr>
            <w:tcW w:w="59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Мероприятия по производственному контролю</w:t>
            </w:r>
          </w:p>
        </w:tc>
        <w:tc>
          <w:tcPr>
            <w:tcW w:w="23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 плану производственного контроля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7E1162" w:rsidRPr="00D17824" w:rsidTr="00CA5DC5">
        <w:tc>
          <w:tcPr>
            <w:tcW w:w="59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</w:t>
            </w:r>
            <w:r w:rsidR="00CA5DC5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ение и утверждение аналитических 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справ</w:t>
            </w:r>
            <w:r w:rsidR="00CA5DC5" w:rsidRPr="00D17824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по итогам внутришкольного контроля за год</w:t>
            </w:r>
          </w:p>
        </w:tc>
        <w:tc>
          <w:tcPr>
            <w:tcW w:w="23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2C4281" w:rsidRPr="00D17824" w:rsidTr="00CA5DC5">
        <w:tc>
          <w:tcPr>
            <w:tcW w:w="10355" w:type="dxa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Кадровое направление</w:t>
            </w:r>
          </w:p>
        </w:tc>
      </w:tr>
      <w:tr w:rsidR="007E1162" w:rsidRPr="00D17824" w:rsidTr="00CA5DC5">
        <w:tc>
          <w:tcPr>
            <w:tcW w:w="59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Контроль повышения квалификации работников</w:t>
            </w:r>
          </w:p>
        </w:tc>
        <w:tc>
          <w:tcPr>
            <w:tcW w:w="23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  <w:r w:rsidR="0006059F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по УР </w:t>
            </w:r>
          </w:p>
        </w:tc>
      </w:tr>
      <w:tr w:rsidR="007E1162" w:rsidRPr="00D17824" w:rsidTr="00CA5DC5">
        <w:tc>
          <w:tcPr>
            <w:tcW w:w="59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Проведение анализа уроков по ФГОС</w:t>
            </w:r>
            <w:r w:rsidR="00CA5DC5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ОО</w:t>
            </w:r>
          </w:p>
        </w:tc>
        <w:tc>
          <w:tcPr>
            <w:tcW w:w="23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C4281" w:rsidRPr="00D17824" w:rsidRDefault="00CA5DC5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года 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директора.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</w:t>
            </w:r>
            <w:r w:rsidR="0097497D" w:rsidRPr="00D17824">
              <w:rPr>
                <w:rFonts w:ascii="Times New Roman" w:hAnsi="Times New Roman" w:cs="Times New Roman"/>
                <w:sz w:val="24"/>
                <w:szCs w:val="24"/>
              </w:rPr>
              <w:t>ШМО</w:t>
            </w:r>
          </w:p>
        </w:tc>
      </w:tr>
      <w:tr w:rsidR="007E1162" w:rsidRPr="00D17824" w:rsidTr="00CA5DC5">
        <w:tc>
          <w:tcPr>
            <w:tcW w:w="59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Контроль оформления учебно-педагогической документации</w:t>
            </w:r>
          </w:p>
        </w:tc>
        <w:tc>
          <w:tcPr>
            <w:tcW w:w="23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06059F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 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97497D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УР</w:t>
            </w:r>
          </w:p>
        </w:tc>
      </w:tr>
      <w:tr w:rsidR="002C4281" w:rsidRPr="00D17824" w:rsidTr="00CA5DC5">
        <w:tc>
          <w:tcPr>
            <w:tcW w:w="10355" w:type="dxa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Информационное направление</w:t>
            </w:r>
          </w:p>
        </w:tc>
      </w:tr>
      <w:tr w:rsidR="007E1162" w:rsidRPr="00D17824" w:rsidTr="00CA5DC5">
        <w:tc>
          <w:tcPr>
            <w:tcW w:w="59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Мониторинг содержания сайта</w:t>
            </w:r>
          </w:p>
        </w:tc>
        <w:tc>
          <w:tcPr>
            <w:tcW w:w="23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06059F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97497D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</w:t>
            </w:r>
            <w:r w:rsidR="00CA5DC5" w:rsidRPr="00D1782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</w:tr>
      <w:tr w:rsidR="007E1162" w:rsidRPr="00D17824" w:rsidTr="00CA5DC5">
        <w:tc>
          <w:tcPr>
            <w:tcW w:w="59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Совещание – обсуждение итогов ВШК</w:t>
            </w:r>
          </w:p>
        </w:tc>
        <w:tc>
          <w:tcPr>
            <w:tcW w:w="23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Декабрь,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7E1162" w:rsidRPr="00D17824" w:rsidTr="00CA5DC5">
        <w:tc>
          <w:tcPr>
            <w:tcW w:w="59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Контроль за рассмотрением обращений граждан</w:t>
            </w:r>
          </w:p>
        </w:tc>
        <w:tc>
          <w:tcPr>
            <w:tcW w:w="23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Секретарь</w:t>
            </w:r>
          </w:p>
        </w:tc>
      </w:tr>
      <w:tr w:rsidR="007E1162" w:rsidRPr="00D17824" w:rsidTr="00CA5DC5">
        <w:tc>
          <w:tcPr>
            <w:tcW w:w="59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Ознакомление с итоговой аналитической справкой директора всех работников школы</w:t>
            </w:r>
          </w:p>
        </w:tc>
        <w:tc>
          <w:tcPr>
            <w:tcW w:w="23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Секретарь</w:t>
            </w:r>
          </w:p>
        </w:tc>
      </w:tr>
      <w:tr w:rsidR="002C4281" w:rsidRPr="00D17824" w:rsidTr="00CA5DC5">
        <w:tc>
          <w:tcPr>
            <w:tcW w:w="10355" w:type="dxa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Материально-техническое направление</w:t>
            </w:r>
          </w:p>
        </w:tc>
      </w:tr>
      <w:tr w:rsidR="007E1162" w:rsidRPr="00D17824" w:rsidTr="00CA5DC5">
        <w:tc>
          <w:tcPr>
            <w:tcW w:w="59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Контроль за техническим и санитарным состоянием помещений и оснащения организации</w:t>
            </w:r>
          </w:p>
        </w:tc>
        <w:tc>
          <w:tcPr>
            <w:tcW w:w="23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 по графикам проверки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АХЧ</w:t>
            </w:r>
          </w:p>
        </w:tc>
      </w:tr>
      <w:tr w:rsidR="007E1162" w:rsidRPr="00D17824" w:rsidTr="00CA5DC5">
        <w:tc>
          <w:tcPr>
            <w:tcW w:w="59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Контроль формирования библиотечного фонда, в том числе обеспечения учащихся учебниками</w:t>
            </w:r>
          </w:p>
        </w:tc>
        <w:tc>
          <w:tcPr>
            <w:tcW w:w="23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 по графику проверки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Заведующий библиотекой</w:t>
            </w:r>
          </w:p>
        </w:tc>
      </w:tr>
      <w:tr w:rsidR="007E1162" w:rsidRPr="00D17824" w:rsidTr="00CA5DC5">
        <w:tc>
          <w:tcPr>
            <w:tcW w:w="59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Контроль функционирования электронных образовательных ресурсов</w:t>
            </w:r>
          </w:p>
        </w:tc>
        <w:tc>
          <w:tcPr>
            <w:tcW w:w="23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7E1162" w:rsidRPr="00D17824" w:rsidTr="00CA5DC5">
        <w:tc>
          <w:tcPr>
            <w:tcW w:w="59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доступа </w:t>
            </w:r>
            <w:r w:rsidR="005A56DA" w:rsidRPr="00D17824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к сети интернет</w:t>
            </w:r>
          </w:p>
        </w:tc>
        <w:tc>
          <w:tcPr>
            <w:tcW w:w="23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</w:tr>
      <w:tr w:rsidR="007E1162" w:rsidRPr="00D17824" w:rsidTr="00CA5DC5">
        <w:tc>
          <w:tcPr>
            <w:tcW w:w="59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Контроль состояния материально-технического оснащения образовательного процесса: наличие или отсутствие учебного оборудования, пособий, дидактического материала</w:t>
            </w:r>
          </w:p>
        </w:tc>
        <w:tc>
          <w:tcPr>
            <w:tcW w:w="23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Педагоги,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АХЧ</w:t>
            </w:r>
          </w:p>
        </w:tc>
      </w:tr>
    </w:tbl>
    <w:p w:rsidR="002C4281" w:rsidRPr="00D17824" w:rsidRDefault="002C4281" w:rsidP="00AD3A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7824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B55218">
        <w:rPr>
          <w:rFonts w:ascii="Times New Roman" w:hAnsi="Times New Roman" w:cs="Times New Roman"/>
          <w:b/>
          <w:sz w:val="24"/>
          <w:szCs w:val="24"/>
        </w:rPr>
        <w:t>4.4</w:t>
      </w:r>
      <w:r w:rsidR="0006059F" w:rsidRPr="00D17824">
        <w:rPr>
          <w:rFonts w:ascii="Times New Roman" w:hAnsi="Times New Roman" w:cs="Times New Roman"/>
          <w:b/>
          <w:sz w:val="24"/>
          <w:szCs w:val="24"/>
        </w:rPr>
        <w:t>.</w:t>
      </w:r>
      <w:r w:rsidRPr="00D17824">
        <w:rPr>
          <w:rFonts w:ascii="Times New Roman" w:hAnsi="Times New Roman" w:cs="Times New Roman"/>
          <w:b/>
          <w:sz w:val="24"/>
          <w:szCs w:val="24"/>
        </w:rPr>
        <w:t>Внешняя оценка качества образования</w:t>
      </w:r>
    </w:p>
    <w:p w:rsidR="002C4281" w:rsidRPr="00D17824" w:rsidRDefault="0097497D" w:rsidP="00AD3AF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17824">
        <w:rPr>
          <w:rFonts w:ascii="Times New Roman" w:hAnsi="Times New Roman" w:cs="Times New Roman"/>
          <w:b/>
          <w:i/>
          <w:sz w:val="24"/>
          <w:szCs w:val="24"/>
        </w:rPr>
        <w:t>1.</w:t>
      </w:r>
      <w:r w:rsidR="002C4281" w:rsidRPr="00D17824">
        <w:rPr>
          <w:rFonts w:ascii="Times New Roman" w:hAnsi="Times New Roman" w:cs="Times New Roman"/>
          <w:b/>
          <w:i/>
          <w:sz w:val="24"/>
          <w:szCs w:val="24"/>
        </w:rPr>
        <w:t>План мероприятий по подготовке к государственной (итоговой) аттестации</w:t>
      </w:r>
    </w:p>
    <w:tbl>
      <w:tblPr>
        <w:tblW w:w="0" w:type="auto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"/>
        <w:gridCol w:w="5312"/>
        <w:gridCol w:w="1947"/>
        <w:gridCol w:w="2651"/>
      </w:tblGrid>
      <w:tr w:rsidR="007E1162" w:rsidRPr="00D17824" w:rsidTr="002C4281">
        <w:tc>
          <w:tcPr>
            <w:tcW w:w="4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2C4281" w:rsidRPr="00D17824" w:rsidTr="002C4281">
        <w:tc>
          <w:tcPr>
            <w:tcW w:w="10653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tabs>
                <w:tab w:val="left" w:pos="75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Нормативное и ресурсное обеспечение</w:t>
            </w:r>
            <w:r w:rsidR="007D698A" w:rsidRPr="00D1782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7E1162" w:rsidRPr="00D17824" w:rsidTr="002C4281">
        <w:tc>
          <w:tcPr>
            <w:tcW w:w="4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Изучение нормативно-правовой базы проведения государственной (итоговой) аттестации в 202</w:t>
            </w:r>
            <w:r w:rsidR="00AF2DDC" w:rsidRPr="00D17824">
              <w:rPr>
                <w:rFonts w:ascii="Times New Roman" w:hAnsi="Times New Roman" w:cs="Times New Roman"/>
                <w:sz w:val="24"/>
                <w:szCs w:val="24"/>
              </w:rPr>
              <w:t>1/22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 учебном году на совещаниях при директоре, на методических совещаниях, на классных часах, родительских собраниях</w:t>
            </w:r>
          </w:p>
        </w:tc>
        <w:tc>
          <w:tcPr>
            <w:tcW w:w="1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Октябрь–май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  <w:r w:rsidR="002C4281" w:rsidRPr="00D17824"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</w:t>
            </w:r>
          </w:p>
        </w:tc>
      </w:tr>
      <w:tr w:rsidR="007E1162" w:rsidRPr="00D17824" w:rsidTr="002C4281">
        <w:tc>
          <w:tcPr>
            <w:tcW w:w="4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Регулирование процедурных вопросов 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подготовки и проведения государственной (итоговой) аттестации через издание системы приказов по школе</w:t>
            </w:r>
          </w:p>
        </w:tc>
        <w:tc>
          <w:tcPr>
            <w:tcW w:w="1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7E1162" w:rsidRPr="00D17824" w:rsidTr="002C4281">
        <w:tc>
          <w:tcPr>
            <w:tcW w:w="4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5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Изучение инструкций и методических материалов на заседаниях МО: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– изучение демоверсий, спецификации, кодификаторов, методических и инструктивных писем по предметам;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– изучение технологии проведения ОГЭ и ЕГЭ</w:t>
            </w:r>
          </w:p>
        </w:tc>
        <w:tc>
          <w:tcPr>
            <w:tcW w:w="1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Январь–апрель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2C4281" w:rsidRPr="00D17824" w:rsidTr="002C4281">
        <w:tc>
          <w:tcPr>
            <w:tcW w:w="10653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Кадры</w:t>
            </w:r>
          </w:p>
        </w:tc>
      </w:tr>
      <w:tr w:rsidR="007E1162" w:rsidRPr="00D17824" w:rsidTr="002C4281">
        <w:tc>
          <w:tcPr>
            <w:tcW w:w="4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Проведение инструктивно-методических совещаний:</w:t>
            </w:r>
          </w:p>
          <w:p w:rsidR="002C4281" w:rsidRPr="00D17824" w:rsidRDefault="00CA5DC5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анализ результатов ЕГЭ и</w:t>
            </w:r>
            <w:r w:rsidR="002C4281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в 2019/20 учебном году на заседаниях МО учителей-предметников;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изучение проектов КИМ</w:t>
            </w:r>
            <w:r w:rsidR="0006059F" w:rsidRPr="00D178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ов на </w:t>
            </w:r>
            <w:r w:rsidR="00AF2DDC" w:rsidRPr="00D17824">
              <w:rPr>
                <w:rFonts w:ascii="Times New Roman" w:hAnsi="Times New Roman" w:cs="Times New Roman"/>
                <w:sz w:val="24"/>
                <w:szCs w:val="24"/>
              </w:rPr>
              <w:t>2021/22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нормативно-правовой базы проведения государственной (итоговой) аттестации в </w:t>
            </w:r>
            <w:r w:rsidR="00AF2DDC" w:rsidRPr="00D17824">
              <w:rPr>
                <w:rFonts w:ascii="Times New Roman" w:hAnsi="Times New Roman" w:cs="Times New Roman"/>
                <w:sz w:val="24"/>
                <w:szCs w:val="24"/>
              </w:rPr>
              <w:t>2021/22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году</w:t>
            </w:r>
          </w:p>
        </w:tc>
        <w:tc>
          <w:tcPr>
            <w:tcW w:w="1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Октябрь, апрель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  <w:r w:rsidR="002C4281" w:rsidRPr="00D17824">
              <w:rPr>
                <w:rFonts w:ascii="Times New Roman" w:hAnsi="Times New Roman" w:cs="Times New Roman"/>
                <w:sz w:val="24"/>
                <w:szCs w:val="24"/>
              </w:rPr>
              <w:t>, руководители МО</w:t>
            </w:r>
          </w:p>
        </w:tc>
      </w:tr>
      <w:tr w:rsidR="007E1162" w:rsidRPr="00D17824" w:rsidTr="002C4281">
        <w:tc>
          <w:tcPr>
            <w:tcW w:w="4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Участие учителей школы, работающих в 9-х, 11-х классах, в работе семинаров разного уровня по вопросу подготовки к ГИА</w:t>
            </w:r>
          </w:p>
        </w:tc>
        <w:tc>
          <w:tcPr>
            <w:tcW w:w="1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Сентябрь–май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7E1162" w:rsidRPr="00D17824" w:rsidTr="002C4281">
        <w:tc>
          <w:tcPr>
            <w:tcW w:w="4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Рассмотрение педагогическим советом вопросов, отражающих проведение государственной (итоговой) аттестации: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утверждение выбора обучающимися экзаменов государственной (итоговой) аттестации;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о допуске </w:t>
            </w:r>
            <w:r w:rsidR="005A56DA" w:rsidRPr="00D17824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к государственной (итоговой) аттестации;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анализ результатов государственной (итоговой) аттестации и определение задач на 2020–2021 год</w:t>
            </w:r>
          </w:p>
        </w:tc>
        <w:tc>
          <w:tcPr>
            <w:tcW w:w="1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Апрель–июнь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2C4281" w:rsidRPr="00D17824" w:rsidTr="002C4281">
        <w:tc>
          <w:tcPr>
            <w:tcW w:w="10653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Организация. Управление. Контроль</w:t>
            </w:r>
          </w:p>
        </w:tc>
      </w:tr>
      <w:tr w:rsidR="007E1162" w:rsidRPr="00D17824" w:rsidTr="002C4281">
        <w:tc>
          <w:tcPr>
            <w:tcW w:w="4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Сбор предварительной информации о выборе предметов для прохождения государственной (итоговой) аттестации через анкетирование выпускников 9-х, 11-х классов</w:t>
            </w:r>
          </w:p>
        </w:tc>
        <w:tc>
          <w:tcPr>
            <w:tcW w:w="1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162" w:rsidRPr="00D17824" w:rsidTr="002C4281">
        <w:tc>
          <w:tcPr>
            <w:tcW w:w="4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Подготовка выпускников 9-х классов к государственной (итоговой) аттестации: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проведение собраний учащихся;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изучение нормативно-правовой базы, регулирующей проведение государственной (итоговой) аттестации;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с учащимися по обучению технологии оформления бланков;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организация диагностических работ с целью овладения учащимися методикой выполнения заданий</w:t>
            </w:r>
          </w:p>
        </w:tc>
        <w:tc>
          <w:tcPr>
            <w:tcW w:w="1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Октябрь, декабрь, февраль, апрель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  <w:r w:rsidR="002C4281" w:rsidRPr="00D17824"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руководители, учителя-предметники</w:t>
            </w:r>
          </w:p>
        </w:tc>
      </w:tr>
      <w:tr w:rsidR="007E1162" w:rsidRPr="00D17824" w:rsidTr="002C4281">
        <w:tc>
          <w:tcPr>
            <w:tcW w:w="4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обновление списков по документам, удостоверяющим личность, для 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формирования электронной базы данных выпускников</w:t>
            </w:r>
          </w:p>
        </w:tc>
        <w:tc>
          <w:tcPr>
            <w:tcW w:w="1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31 декабря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7E1162" w:rsidRPr="00D17824" w:rsidTr="002C4281">
        <w:tc>
          <w:tcPr>
            <w:tcW w:w="4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5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административных контрольных работ в форме ЕГЭ и ОГЭ по обязательным предметам и предметам по выбору </w:t>
            </w:r>
            <w:r w:rsidR="005A56DA" w:rsidRPr="00D17824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</w:p>
        </w:tc>
        <w:tc>
          <w:tcPr>
            <w:tcW w:w="1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 плану ВШК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7E1162" w:rsidRPr="00D17824" w:rsidTr="002C4281">
        <w:tc>
          <w:tcPr>
            <w:tcW w:w="4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Контроль за своевременным прохождением рабочих программ</w:t>
            </w:r>
          </w:p>
        </w:tc>
        <w:tc>
          <w:tcPr>
            <w:tcW w:w="1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7E1162" w:rsidRPr="00D17824" w:rsidTr="002C4281">
        <w:tc>
          <w:tcPr>
            <w:tcW w:w="4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Контроль за деятельностью учителей, классных руководителей по подготовке к ГИА</w:t>
            </w:r>
          </w:p>
        </w:tc>
        <w:tc>
          <w:tcPr>
            <w:tcW w:w="1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7E1162" w:rsidRPr="00D17824" w:rsidTr="002C4281">
        <w:tc>
          <w:tcPr>
            <w:tcW w:w="4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Подача заявлений </w:t>
            </w:r>
            <w:r w:rsidR="005A56DA" w:rsidRPr="00D17824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9-х, 11-х классов на экзамены по выбору</w:t>
            </w:r>
          </w:p>
        </w:tc>
        <w:tc>
          <w:tcPr>
            <w:tcW w:w="1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До 1 февраля и до 1 марта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7E1162" w:rsidRPr="00D17824" w:rsidTr="002C4281">
        <w:tc>
          <w:tcPr>
            <w:tcW w:w="4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списка </w:t>
            </w:r>
            <w:r w:rsidR="005A56DA" w:rsidRPr="00D17824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9-х, 11-х классов, подлежащих по состоянию здоровья итоговой аттестации в особых условиях</w:t>
            </w:r>
          </w:p>
        </w:tc>
        <w:tc>
          <w:tcPr>
            <w:tcW w:w="1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7E1162" w:rsidRPr="00D17824" w:rsidTr="002C4281">
        <w:tc>
          <w:tcPr>
            <w:tcW w:w="4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Организация сопровождения и явки выпускников на экзамены</w:t>
            </w:r>
          </w:p>
        </w:tc>
        <w:tc>
          <w:tcPr>
            <w:tcW w:w="1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Май, июнь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162" w:rsidRPr="00D17824" w:rsidTr="002C4281">
        <w:tc>
          <w:tcPr>
            <w:tcW w:w="4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Ознакомление выпускников и их родителей с результатами экзаменов</w:t>
            </w:r>
          </w:p>
        </w:tc>
        <w:tc>
          <w:tcPr>
            <w:tcW w:w="1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7E1162" w:rsidRPr="00D17824" w:rsidTr="002C4281">
        <w:tc>
          <w:tcPr>
            <w:tcW w:w="4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Подготовка приказа о результатах ГИА в 9-х, 11-х классах</w:t>
            </w:r>
          </w:p>
        </w:tc>
        <w:tc>
          <w:tcPr>
            <w:tcW w:w="1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2C4281" w:rsidRPr="00D17824" w:rsidTr="002C4281">
        <w:tc>
          <w:tcPr>
            <w:tcW w:w="10653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</w:t>
            </w:r>
          </w:p>
        </w:tc>
      </w:tr>
      <w:tr w:rsidR="007E1162" w:rsidRPr="00D17824" w:rsidTr="002C4281">
        <w:tc>
          <w:tcPr>
            <w:tcW w:w="4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Оформление информационных стендов (в кабинетах) с отражением нормативно-правовой базы проведения государственной (итоговой) аттестации выпускников 9-х, 11-х классов в </w:t>
            </w:r>
            <w:r w:rsidR="00AF2DDC" w:rsidRPr="00D17824">
              <w:rPr>
                <w:rFonts w:ascii="Times New Roman" w:hAnsi="Times New Roman" w:cs="Times New Roman"/>
                <w:sz w:val="24"/>
                <w:szCs w:val="24"/>
              </w:rPr>
              <w:t>2021/22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учебном году</w:t>
            </w:r>
          </w:p>
        </w:tc>
        <w:tc>
          <w:tcPr>
            <w:tcW w:w="1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Октябрь, март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7E1162" w:rsidRPr="00D17824" w:rsidTr="002C4281">
        <w:tc>
          <w:tcPr>
            <w:tcW w:w="4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Проведение разъяснительной работы среди участников образовательного процесса о целях, формах проведения государственной (итоговой) аттестации выпускников 9-х, 11-х классов</w:t>
            </w:r>
          </w:p>
        </w:tc>
        <w:tc>
          <w:tcPr>
            <w:tcW w:w="1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7E1162" w:rsidRPr="00D17824" w:rsidTr="002C4281">
        <w:tc>
          <w:tcPr>
            <w:tcW w:w="4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Проведение родительских собраний: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нормативно-правовая база, регулирующая проведение государственной (итоговой) аттестации в </w:t>
            </w:r>
            <w:r w:rsidR="00AF2DDC" w:rsidRPr="00D17824">
              <w:rPr>
                <w:rFonts w:ascii="Times New Roman" w:hAnsi="Times New Roman" w:cs="Times New Roman"/>
                <w:sz w:val="24"/>
                <w:szCs w:val="24"/>
              </w:rPr>
              <w:t>2021/22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учебном году;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подготовка учащихся к итоговой аттестации;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проблемы профориентации и правильного выбора предметов для экзаменов в период итоговой аттестации</w:t>
            </w:r>
          </w:p>
        </w:tc>
        <w:tc>
          <w:tcPr>
            <w:tcW w:w="1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Октябрь, апрель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162" w:rsidRPr="00D17824" w:rsidTr="002C4281">
        <w:tc>
          <w:tcPr>
            <w:tcW w:w="4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</w:t>
            </w:r>
            <w:r w:rsidR="005A56DA" w:rsidRPr="00D17824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и родителей о портале информационной поддержки ЕГЭ, размещение необходимой информации на сайте школы</w:t>
            </w:r>
          </w:p>
        </w:tc>
        <w:tc>
          <w:tcPr>
            <w:tcW w:w="1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Сентябрь–май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7E1162" w:rsidRPr="00D17824" w:rsidTr="002C4281">
        <w:tc>
          <w:tcPr>
            <w:tcW w:w="4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Формирование отчетов по результатам ГИА в </w:t>
            </w:r>
            <w:r w:rsidR="00AF2DDC" w:rsidRPr="00D17824">
              <w:rPr>
                <w:rFonts w:ascii="Times New Roman" w:hAnsi="Times New Roman" w:cs="Times New Roman"/>
                <w:sz w:val="24"/>
                <w:szCs w:val="24"/>
              </w:rPr>
              <w:t>2021/22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учебном году</w:t>
            </w:r>
          </w:p>
        </w:tc>
        <w:tc>
          <w:tcPr>
            <w:tcW w:w="19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</w:tbl>
    <w:p w:rsidR="003A75A9" w:rsidRDefault="003A75A9" w:rsidP="00AD3AF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C4281" w:rsidRPr="00D17824" w:rsidRDefault="00CA5DC5" w:rsidP="00AD3AF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17824">
        <w:rPr>
          <w:rFonts w:ascii="Times New Roman" w:hAnsi="Times New Roman" w:cs="Times New Roman"/>
          <w:b/>
          <w:sz w:val="24"/>
          <w:szCs w:val="24"/>
        </w:rPr>
        <w:lastRenderedPageBreak/>
        <w:t>3.5.</w:t>
      </w:r>
      <w:r w:rsidR="007D698A" w:rsidRPr="00D17824">
        <w:rPr>
          <w:rFonts w:ascii="Times New Roman" w:hAnsi="Times New Roman" w:cs="Times New Roman"/>
          <w:b/>
          <w:sz w:val="24"/>
          <w:szCs w:val="24"/>
        </w:rPr>
        <w:t>Образовательная деятельность школы</w:t>
      </w:r>
    </w:p>
    <w:p w:rsidR="002C4281" w:rsidRPr="00D17824" w:rsidRDefault="0006059F" w:rsidP="00AD3AF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17824">
        <w:rPr>
          <w:rFonts w:ascii="Times New Roman" w:hAnsi="Times New Roman" w:cs="Times New Roman"/>
          <w:b/>
          <w:sz w:val="24"/>
          <w:szCs w:val="24"/>
        </w:rPr>
        <w:t>3.5.</w:t>
      </w:r>
      <w:r w:rsidR="002C4281" w:rsidRPr="00D17824">
        <w:rPr>
          <w:rFonts w:ascii="Times New Roman" w:hAnsi="Times New Roman" w:cs="Times New Roman"/>
          <w:b/>
          <w:sz w:val="24"/>
          <w:szCs w:val="24"/>
        </w:rPr>
        <w:t>1. Реализация основных образовательных программ по уровням образования</w:t>
      </w:r>
    </w:p>
    <w:p w:rsidR="002C4281" w:rsidRPr="00D17824" w:rsidRDefault="002C4281" w:rsidP="00AD3AF6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 xml:space="preserve"> </w:t>
      </w:r>
      <w:r w:rsidRPr="00D17824">
        <w:rPr>
          <w:rFonts w:ascii="Times New Roman" w:hAnsi="Times New Roman" w:cs="Times New Roman"/>
          <w:i/>
          <w:sz w:val="24"/>
          <w:szCs w:val="24"/>
        </w:rPr>
        <w:t>План мероприятий по реализации ФГОС НОО</w:t>
      </w:r>
    </w:p>
    <w:tbl>
      <w:tblPr>
        <w:tblW w:w="0" w:type="auto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5430"/>
        <w:gridCol w:w="351"/>
        <w:gridCol w:w="1794"/>
        <w:gridCol w:w="2229"/>
      </w:tblGrid>
      <w:tr w:rsidR="007E1162" w:rsidRPr="00D17824" w:rsidTr="004B2FAE">
        <w:tc>
          <w:tcPr>
            <w:tcW w:w="3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4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145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22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7E1162" w:rsidRPr="00D17824" w:rsidTr="004B2FAE">
        <w:tc>
          <w:tcPr>
            <w:tcW w:w="10194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Создание организационно-управленческих условий</w:t>
            </w:r>
          </w:p>
        </w:tc>
      </w:tr>
      <w:tr w:rsidR="007E1162" w:rsidRPr="00D17824" w:rsidTr="004B2FAE">
        <w:tc>
          <w:tcPr>
            <w:tcW w:w="3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8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AF2DDC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C4281" w:rsidRPr="00D17824">
              <w:rPr>
                <w:rFonts w:ascii="Times New Roman" w:hAnsi="Times New Roman" w:cs="Times New Roman"/>
                <w:sz w:val="24"/>
                <w:szCs w:val="24"/>
              </w:rPr>
              <w:t>нализ ресурсного обеспечения в соответствии с требованиями ФГОС начального общего образования</w:t>
            </w:r>
          </w:p>
        </w:tc>
        <w:tc>
          <w:tcPr>
            <w:tcW w:w="17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7E1162" w:rsidRPr="00D17824" w:rsidTr="004B2FAE">
        <w:tc>
          <w:tcPr>
            <w:tcW w:w="3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8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на </w:t>
            </w:r>
            <w:r w:rsidR="00AF2DDC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 семинарах 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вопросов по реализации ФГОС </w:t>
            </w:r>
            <w:r w:rsidR="00AF2DDC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НОО</w:t>
            </w:r>
          </w:p>
        </w:tc>
        <w:tc>
          <w:tcPr>
            <w:tcW w:w="17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Директор, </w:t>
            </w:r>
            <w:r w:rsidR="007D698A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7E1162" w:rsidRPr="00D17824" w:rsidTr="004B2FAE">
        <w:tc>
          <w:tcPr>
            <w:tcW w:w="3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8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различных категорий педагогических работников в областных, муниципальных семинарах по вопросам ФГОС</w:t>
            </w:r>
          </w:p>
        </w:tc>
        <w:tc>
          <w:tcPr>
            <w:tcW w:w="17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7E1162" w:rsidRPr="00D17824" w:rsidTr="004B2FAE">
        <w:tc>
          <w:tcPr>
            <w:tcW w:w="3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8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Корректировка основной образовательной программы начального общего образования школы</w:t>
            </w:r>
          </w:p>
        </w:tc>
        <w:tc>
          <w:tcPr>
            <w:tcW w:w="17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 мере обновления нормативных документов</w:t>
            </w:r>
          </w:p>
        </w:tc>
        <w:tc>
          <w:tcPr>
            <w:tcW w:w="22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  <w:r w:rsidR="002C4281" w:rsidRPr="00D17824">
              <w:rPr>
                <w:rFonts w:ascii="Times New Roman" w:hAnsi="Times New Roman" w:cs="Times New Roman"/>
                <w:sz w:val="24"/>
                <w:szCs w:val="24"/>
              </w:rPr>
              <w:t>, рабочая группа</w:t>
            </w:r>
          </w:p>
        </w:tc>
      </w:tr>
      <w:tr w:rsidR="007E1162" w:rsidRPr="00D17824" w:rsidTr="004B2FAE">
        <w:tc>
          <w:tcPr>
            <w:tcW w:w="3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8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Корректировка (на основе примерной ООП НОО из реестра) и утверждение учебного плана</w:t>
            </w:r>
          </w:p>
        </w:tc>
        <w:tc>
          <w:tcPr>
            <w:tcW w:w="17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7E1162" w:rsidRPr="00D17824" w:rsidTr="004B2FAE">
        <w:tc>
          <w:tcPr>
            <w:tcW w:w="3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8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программ внеурочной деятельности</w:t>
            </w:r>
          </w:p>
        </w:tc>
        <w:tc>
          <w:tcPr>
            <w:tcW w:w="17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МО, директор, </w:t>
            </w:r>
            <w:r w:rsidR="007D698A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 УВР</w:t>
            </w:r>
          </w:p>
        </w:tc>
      </w:tr>
      <w:tr w:rsidR="007E1162" w:rsidRPr="00D17824" w:rsidTr="004B2FAE">
        <w:tc>
          <w:tcPr>
            <w:tcW w:w="3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8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рабочих программ учебных предметов</w:t>
            </w:r>
          </w:p>
        </w:tc>
        <w:tc>
          <w:tcPr>
            <w:tcW w:w="17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МО, директор, </w:t>
            </w:r>
            <w:r w:rsidR="007D698A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7E1162" w:rsidRPr="00D17824" w:rsidTr="004B2FAE">
        <w:tc>
          <w:tcPr>
            <w:tcW w:w="3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8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региональных методических рекомендаций по духовно-нравственному развитию младших школьников в условиях реализации ФГОС</w:t>
            </w:r>
          </w:p>
        </w:tc>
        <w:tc>
          <w:tcPr>
            <w:tcW w:w="17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7E1162" w:rsidRPr="00D17824" w:rsidTr="004B2FAE">
        <w:tc>
          <w:tcPr>
            <w:tcW w:w="3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8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Организация индивидуального консультирования педагогов по вопросам психолого-педагогического сопровождения реализации ФГОС</w:t>
            </w:r>
          </w:p>
        </w:tc>
        <w:tc>
          <w:tcPr>
            <w:tcW w:w="17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Педагог-психолог школы или приглашенный специалист</w:t>
            </w:r>
          </w:p>
        </w:tc>
      </w:tr>
      <w:tr w:rsidR="007E1162" w:rsidRPr="00D17824" w:rsidTr="004B2FAE">
        <w:tc>
          <w:tcPr>
            <w:tcW w:w="3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8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локальные акты школы</w:t>
            </w:r>
          </w:p>
        </w:tc>
        <w:tc>
          <w:tcPr>
            <w:tcW w:w="17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7E1162" w:rsidRPr="00D17824" w:rsidTr="004B2FAE">
        <w:tc>
          <w:tcPr>
            <w:tcW w:w="3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8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Организация отчетности по реализации ФГОС</w:t>
            </w:r>
          </w:p>
        </w:tc>
        <w:tc>
          <w:tcPr>
            <w:tcW w:w="17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 срокам и процедуре</w:t>
            </w:r>
            <w:r w:rsidR="004B2FAE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УО </w:t>
            </w:r>
          </w:p>
        </w:tc>
        <w:tc>
          <w:tcPr>
            <w:tcW w:w="22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7E1162" w:rsidRPr="00D17824" w:rsidTr="004B2FAE">
        <w:tc>
          <w:tcPr>
            <w:tcW w:w="3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8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Организация взаимодействия с учреждениями дополнительного образования детей, обеспечивающего организацию внеурочной деятельности и учет внеучебных достижений учащихся</w:t>
            </w:r>
          </w:p>
        </w:tc>
        <w:tc>
          <w:tcPr>
            <w:tcW w:w="17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2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  <w:r w:rsidR="002C4281" w:rsidRPr="00D17824">
              <w:rPr>
                <w:rFonts w:ascii="Times New Roman" w:hAnsi="Times New Roman" w:cs="Times New Roman"/>
                <w:sz w:val="24"/>
                <w:szCs w:val="24"/>
              </w:rPr>
              <w:t>, заместитель директора по ВР</w:t>
            </w:r>
          </w:p>
        </w:tc>
      </w:tr>
      <w:tr w:rsidR="007E1162" w:rsidRPr="00D17824" w:rsidTr="004B2FAE">
        <w:tc>
          <w:tcPr>
            <w:tcW w:w="3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78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Вариативность внеучебной деятельности, создание оптимальной модели учета внеучебных достижений учащихся</w:t>
            </w:r>
          </w:p>
        </w:tc>
        <w:tc>
          <w:tcPr>
            <w:tcW w:w="17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2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  <w:r w:rsidR="002C4281" w:rsidRPr="00D17824">
              <w:rPr>
                <w:rFonts w:ascii="Times New Roman" w:hAnsi="Times New Roman" w:cs="Times New Roman"/>
                <w:sz w:val="24"/>
                <w:szCs w:val="24"/>
              </w:rPr>
              <w:t>, заместитель директора по ВР</w:t>
            </w:r>
          </w:p>
        </w:tc>
      </w:tr>
      <w:tr w:rsidR="007E1162" w:rsidRPr="00D17824" w:rsidTr="004B2FAE">
        <w:tc>
          <w:tcPr>
            <w:tcW w:w="10194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Кадровое обеспечение</w:t>
            </w:r>
          </w:p>
        </w:tc>
      </w:tr>
      <w:tr w:rsidR="007E1162" w:rsidRPr="00D17824" w:rsidTr="004B2FAE">
        <w:tc>
          <w:tcPr>
            <w:tcW w:w="3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8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Анализ кадрового обеспечения ФГОС начального общего образования</w:t>
            </w:r>
          </w:p>
        </w:tc>
        <w:tc>
          <w:tcPr>
            <w:tcW w:w="17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7E1162" w:rsidRPr="00D17824" w:rsidTr="004B2FAE">
        <w:tc>
          <w:tcPr>
            <w:tcW w:w="3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78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прохождения курсов повышения квалификации для учителей начальных классов, желающих преподавать ОРКСЭ</w:t>
            </w:r>
          </w:p>
        </w:tc>
        <w:tc>
          <w:tcPr>
            <w:tcW w:w="17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7E1162" w:rsidRPr="00D17824" w:rsidTr="004B2FAE">
        <w:tc>
          <w:tcPr>
            <w:tcW w:w="3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8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педагогов школы в региональных, муниципальных конференциях по ФГОС начального общего образования</w:t>
            </w:r>
          </w:p>
        </w:tc>
        <w:tc>
          <w:tcPr>
            <w:tcW w:w="17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7E1162" w:rsidRPr="00D17824" w:rsidTr="004B2FAE">
        <w:tc>
          <w:tcPr>
            <w:tcW w:w="3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8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Организация доступа педагогических работников к постоянно действующим консультационным пунктам, семинарам по вопросам ФГОС НОО</w:t>
            </w:r>
          </w:p>
        </w:tc>
        <w:tc>
          <w:tcPr>
            <w:tcW w:w="17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7E1162" w:rsidRPr="00D17824" w:rsidTr="004B2FAE">
        <w:tc>
          <w:tcPr>
            <w:tcW w:w="10194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Материально-техническое обеспечение</w:t>
            </w:r>
          </w:p>
        </w:tc>
      </w:tr>
      <w:tr w:rsidR="007E1162" w:rsidRPr="00D17824" w:rsidTr="004B2FAE">
        <w:tc>
          <w:tcPr>
            <w:tcW w:w="3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8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Обеспечение оснащенности школы в соответствии с требованиями ФГОС НОО к минимальной оснащенности учебного процесса и оборудованию учебных помещений</w:t>
            </w:r>
          </w:p>
        </w:tc>
        <w:tc>
          <w:tcPr>
            <w:tcW w:w="17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Директор, </w:t>
            </w:r>
            <w:r w:rsidR="007D698A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7E1162" w:rsidRPr="00D17824" w:rsidTr="004B2FAE">
        <w:tc>
          <w:tcPr>
            <w:tcW w:w="3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8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Обеспечение соответствия материально-технической базы реализации ООП НОО действующим санитарным и противопожарным нормам, нормам охраны труда работников образовательного учреждения</w:t>
            </w:r>
          </w:p>
        </w:tc>
        <w:tc>
          <w:tcPr>
            <w:tcW w:w="17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Директор, </w:t>
            </w:r>
            <w:r w:rsidR="007D698A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7E1162" w:rsidRPr="00D17824" w:rsidTr="004B2FAE">
        <w:tc>
          <w:tcPr>
            <w:tcW w:w="3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8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Обеспечение укомплектованности библиотеки печатными и электронными образовательными ресурсами по всем учебным предметам учебного плана ООП НОО</w:t>
            </w:r>
          </w:p>
        </w:tc>
        <w:tc>
          <w:tcPr>
            <w:tcW w:w="17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Заведующий библиотекой</w:t>
            </w:r>
          </w:p>
        </w:tc>
      </w:tr>
      <w:tr w:rsidR="007E1162" w:rsidRPr="00D17824" w:rsidTr="004B2FAE">
        <w:tc>
          <w:tcPr>
            <w:tcW w:w="3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8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Обеспечение доступа учителям, работающим по ФГОС НОО, к электронным образовательным ресурсам, размещенным в федеральных и региональных базах данных</w:t>
            </w:r>
          </w:p>
        </w:tc>
        <w:tc>
          <w:tcPr>
            <w:tcW w:w="17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Директор, </w:t>
            </w:r>
            <w:r w:rsidR="007D698A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7E1162" w:rsidRPr="00D17824" w:rsidTr="004B2FAE">
        <w:tc>
          <w:tcPr>
            <w:tcW w:w="3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8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Обеспечение контролируемого доступа участников образовательных отношений к информационным образовательным ресурсам в сети интернет</w:t>
            </w:r>
          </w:p>
        </w:tc>
        <w:tc>
          <w:tcPr>
            <w:tcW w:w="17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Директор, </w:t>
            </w:r>
            <w:r w:rsidR="007D698A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7E1162" w:rsidRPr="00D17824" w:rsidTr="004B2FAE">
        <w:tc>
          <w:tcPr>
            <w:tcW w:w="10194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Организационно-информационное обеспечение</w:t>
            </w:r>
          </w:p>
        </w:tc>
      </w:tr>
      <w:tr w:rsidR="007E1162" w:rsidRPr="00D17824" w:rsidTr="004B2FAE">
        <w:tc>
          <w:tcPr>
            <w:tcW w:w="3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8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Проведение диагностики готовности школы к продолжению работы по ФГОС НОО</w:t>
            </w:r>
          </w:p>
        </w:tc>
        <w:tc>
          <w:tcPr>
            <w:tcW w:w="17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7E1162" w:rsidRPr="00D17824" w:rsidTr="004B2FAE">
        <w:tc>
          <w:tcPr>
            <w:tcW w:w="3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8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Обеспечение публичной отчетности школы о ходе и результатах реализации ФГОС НОО (включение в публичный доклад директора раздела, отражающего ход работы по ФГОС НОО)</w:t>
            </w:r>
          </w:p>
        </w:tc>
        <w:tc>
          <w:tcPr>
            <w:tcW w:w="17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Декабрь–январь</w:t>
            </w:r>
          </w:p>
        </w:tc>
        <w:tc>
          <w:tcPr>
            <w:tcW w:w="22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7E1162" w:rsidRPr="00D17824" w:rsidTr="004B2FAE">
        <w:tc>
          <w:tcPr>
            <w:tcW w:w="3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8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Оказание консультационной поддержки участникам образовательного процесса по вопросам работы по ФГОС НОО</w:t>
            </w:r>
          </w:p>
        </w:tc>
        <w:tc>
          <w:tcPr>
            <w:tcW w:w="17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</w:tbl>
    <w:p w:rsidR="002C4281" w:rsidRPr="00D17824" w:rsidRDefault="0006059F" w:rsidP="00AD3AF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17824">
        <w:rPr>
          <w:rFonts w:ascii="Times New Roman" w:hAnsi="Times New Roman" w:cs="Times New Roman"/>
          <w:b/>
          <w:sz w:val="24"/>
          <w:szCs w:val="24"/>
        </w:rPr>
        <w:t>3.5.</w:t>
      </w:r>
      <w:r w:rsidR="002C4281" w:rsidRPr="00D17824">
        <w:rPr>
          <w:rFonts w:ascii="Times New Roman" w:hAnsi="Times New Roman" w:cs="Times New Roman"/>
          <w:b/>
          <w:sz w:val="24"/>
          <w:szCs w:val="24"/>
        </w:rPr>
        <w:t>2. План мероприятий по реализации ФГОС ООО</w:t>
      </w:r>
    </w:p>
    <w:tbl>
      <w:tblPr>
        <w:tblW w:w="0" w:type="auto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4"/>
        <w:gridCol w:w="5476"/>
        <w:gridCol w:w="2065"/>
        <w:gridCol w:w="2214"/>
      </w:tblGrid>
      <w:tr w:rsidR="002C4281" w:rsidRPr="00D17824" w:rsidTr="002C4281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2C4281" w:rsidRPr="00D17824" w:rsidTr="00CA5DC5">
        <w:tc>
          <w:tcPr>
            <w:tcW w:w="10159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Нормативное обеспечение</w:t>
            </w:r>
          </w:p>
        </w:tc>
      </w:tr>
      <w:tr w:rsidR="002C4281" w:rsidRPr="00D17824" w:rsidTr="002C4281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нормативных документов по ФГОС федерального, регионального, муниципального 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уровней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Директор, рабочая группа</w:t>
            </w:r>
          </w:p>
        </w:tc>
      </w:tr>
      <w:tr w:rsidR="002C4281" w:rsidRPr="00D17824" w:rsidTr="002C4281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Анализ перечня оборудования, необходимого для реализации ФГОС ООО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2C4281" w:rsidRPr="00D17824" w:rsidTr="002C4281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Разработка, актуализация вариантов нормативных документов на </w:t>
            </w:r>
            <w:r w:rsidR="00AF2DDC" w:rsidRPr="00D17824">
              <w:rPr>
                <w:rFonts w:ascii="Times New Roman" w:hAnsi="Times New Roman" w:cs="Times New Roman"/>
                <w:sz w:val="24"/>
                <w:szCs w:val="24"/>
              </w:rPr>
              <w:t>2021/22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2C4281" w:rsidRPr="00D17824" w:rsidTr="002C4281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Разработка внутришкольного контроля по реализации ФГОС ООО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Директор, </w:t>
            </w:r>
            <w:r w:rsidR="007D698A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2C4281" w:rsidRPr="00D17824" w:rsidTr="00CA5DC5">
        <w:tc>
          <w:tcPr>
            <w:tcW w:w="10159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Создание организационно-управленческих условий</w:t>
            </w:r>
          </w:p>
        </w:tc>
      </w:tr>
      <w:tr w:rsidR="002C4281" w:rsidRPr="00D17824" w:rsidTr="002C4281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Разработка системы методического сопровождения, обеспечивающего успешную работу по ФГОС ООО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2C4281" w:rsidRPr="00D17824" w:rsidTr="002C4281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Проведение индивидуальных консультаций по вопросам работы по ФГОС ООО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Директор, </w:t>
            </w:r>
            <w:r w:rsidR="007D698A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2C4281" w:rsidRPr="00D17824" w:rsidTr="002C4281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родителями по вопросам работы по ФГОС ООО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Директор, </w:t>
            </w:r>
            <w:r w:rsidR="007D698A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2C4281" w:rsidRPr="00D17824" w:rsidTr="002C4281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Разработка, утверждение и проведение семинаров по ФГОС ООО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2C4281" w:rsidRPr="00D17824" w:rsidTr="002C4281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Определение перечня учебников и учебных пособий, используемых в соответствии с ФГОС ООО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Первое полугодие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Директор, </w:t>
            </w:r>
            <w:r w:rsidR="007D698A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, учителя-предметники, библиотекарь</w:t>
            </w:r>
          </w:p>
        </w:tc>
      </w:tr>
      <w:tr w:rsidR="002C4281" w:rsidRPr="00D17824" w:rsidTr="002C4281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Заключение договоров на обеспечение дополнительного образования для формирования модели внеурочной деятельности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2C4281" w:rsidRPr="00D17824" w:rsidTr="002C4281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годового календарного учебного графика школы на </w:t>
            </w:r>
            <w:r w:rsidR="00AF2DDC" w:rsidRPr="00D17824">
              <w:rPr>
                <w:rFonts w:ascii="Times New Roman" w:hAnsi="Times New Roman" w:cs="Times New Roman"/>
                <w:sz w:val="24"/>
                <w:szCs w:val="24"/>
              </w:rPr>
              <w:t>2021/22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F9302D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Сентябрь, март 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2C4281" w:rsidRPr="00D17824" w:rsidTr="002C4281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рабочих программ учебных предметов и внеурочной деятельности в контексте ФГОС ООО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Директор, </w:t>
            </w:r>
            <w:r w:rsidR="007D698A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, учителя-предметники</w:t>
            </w:r>
          </w:p>
        </w:tc>
      </w:tr>
      <w:tr w:rsidR="002C4281" w:rsidRPr="00D17824" w:rsidTr="002C4281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Опрос родителей (законных представителей) и </w:t>
            </w:r>
            <w:r w:rsidR="005A56DA" w:rsidRPr="00D17824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по изучению образовательных потребностей и интересов для распределения часов вариативной части учебного плана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2C4281" w:rsidRPr="00D17824" w:rsidTr="00CA5DC5">
        <w:tc>
          <w:tcPr>
            <w:tcW w:w="10159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Методическое обеспечение</w:t>
            </w:r>
          </w:p>
        </w:tc>
      </w:tr>
      <w:tr w:rsidR="002C4281" w:rsidRPr="00D17824" w:rsidTr="002C4281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Участие в региональных семинарах пилотных школ по реализации ФГОС ООО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2C4281" w:rsidRPr="00D17824" w:rsidTr="002C4281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Заявка на повышение квалификации в рамках ФГОС ООО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2C4281" w:rsidRPr="00D17824" w:rsidTr="002C4281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Педсовет «Работа с детьми, имеющими особые образовательные потребности, как фактор повышения качества образования»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2C4281" w:rsidRPr="00D17824" w:rsidTr="002C4281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E40603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Методический семинар «Формирование метапредметных результатов образования 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(определенных ФГОС – универсальных учебных действий и умения учиться в целом)»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2C4281" w:rsidRPr="00D17824" w:rsidTr="00CA5DC5">
        <w:tc>
          <w:tcPr>
            <w:tcW w:w="10159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Кадровое обеспечение</w:t>
            </w:r>
          </w:p>
        </w:tc>
      </w:tr>
      <w:tr w:rsidR="002C4281" w:rsidRPr="00D17824" w:rsidTr="002C4281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учителей, администрации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Директор, </w:t>
            </w:r>
            <w:r w:rsidR="007D698A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2C4281" w:rsidRPr="00D17824" w:rsidTr="002C4281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Привлечение специалистов допобразования для реализации внеурочной деятельности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2C4281" w:rsidRPr="00D17824" w:rsidTr="002C4281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Выявление затруднений в организации профессиональной деятельности педагогов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2C4281" w:rsidRPr="00D17824" w:rsidTr="00CA5DC5">
        <w:tc>
          <w:tcPr>
            <w:tcW w:w="10159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</w:t>
            </w:r>
          </w:p>
        </w:tc>
      </w:tr>
      <w:tr w:rsidR="002C4281" w:rsidRPr="00D17824" w:rsidTr="002C4281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Пополнение страницы на сайте школы о работе по ФГОС ООО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Администратор сайта</w:t>
            </w:r>
          </w:p>
        </w:tc>
      </w:tr>
      <w:tr w:rsidR="002C4281" w:rsidRPr="00D17824" w:rsidTr="002C4281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Освещение в СМИ деятельности школы по реализации ФГОС ООО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Директор, проектная группа</w:t>
            </w:r>
          </w:p>
        </w:tc>
      </w:tr>
      <w:tr w:rsidR="002C4281" w:rsidRPr="00D17824" w:rsidTr="002C4281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Проведение организационного собрания родителей шестиклассников, презентация основной образовательной программы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Директор, </w:t>
            </w:r>
            <w:r w:rsidR="007D698A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2C4281" w:rsidRPr="00D17824" w:rsidTr="00CA5DC5">
        <w:tc>
          <w:tcPr>
            <w:tcW w:w="10159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Материально-техническое обеспечение</w:t>
            </w:r>
          </w:p>
        </w:tc>
      </w:tr>
      <w:tr w:rsidR="002C4281" w:rsidRPr="00D17824" w:rsidTr="002C4281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Инвентаризация материально-технической базы основной школы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Октябрь–ноябрь 2020 года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Директор, учителя-предметники</w:t>
            </w:r>
          </w:p>
        </w:tc>
      </w:tr>
      <w:tr w:rsidR="002C4281" w:rsidRPr="00D17824" w:rsidTr="002C4281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Подготовка учебных кабинетов, мастерских для работы по ФГОС ООО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2C4281" w:rsidRPr="00D17824" w:rsidTr="002C4281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Анализ библиотечного фонда печатных и ЭОР, комплектование библиотечного фонда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Декабрь–март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Директор, библиотекарь</w:t>
            </w:r>
          </w:p>
        </w:tc>
      </w:tr>
      <w:tr w:rsidR="002C4281" w:rsidRPr="00D17824" w:rsidTr="00CA5DC5">
        <w:tc>
          <w:tcPr>
            <w:tcW w:w="10159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Финансово-экономическое обеспечение</w:t>
            </w:r>
          </w:p>
        </w:tc>
      </w:tr>
      <w:tr w:rsidR="002C4281" w:rsidRPr="00D17824" w:rsidTr="002C4281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Заключение допсоглашений к трудовому договору с педагогами, участвующими в процессе реализации ФГОС ООО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2C4281" w:rsidRPr="00D17824" w:rsidTr="002C4281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Составление сметы расходов с учетом введения и реализации ООП ООО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Июнь–август 2020 года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</w:tbl>
    <w:p w:rsidR="00CA5DC5" w:rsidRPr="00D17824" w:rsidRDefault="0006059F" w:rsidP="00AD3AF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17824">
        <w:rPr>
          <w:rFonts w:ascii="Times New Roman" w:hAnsi="Times New Roman" w:cs="Times New Roman"/>
          <w:b/>
          <w:sz w:val="24"/>
          <w:szCs w:val="24"/>
        </w:rPr>
        <w:t>3.5.3.</w:t>
      </w:r>
      <w:r w:rsidR="00CA5DC5" w:rsidRPr="00D17824">
        <w:rPr>
          <w:rFonts w:ascii="Times New Roman" w:hAnsi="Times New Roman" w:cs="Times New Roman"/>
          <w:b/>
          <w:sz w:val="24"/>
          <w:szCs w:val="24"/>
        </w:rPr>
        <w:t>План мероприятий по реализации ФГОС СОО</w:t>
      </w:r>
    </w:p>
    <w:tbl>
      <w:tblPr>
        <w:tblW w:w="0" w:type="auto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4"/>
        <w:gridCol w:w="5476"/>
        <w:gridCol w:w="2065"/>
        <w:gridCol w:w="2214"/>
      </w:tblGrid>
      <w:tr w:rsidR="00CA5DC5" w:rsidRPr="00D17824" w:rsidTr="00553EB9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CA5DC5" w:rsidRPr="00D17824" w:rsidTr="00851221">
        <w:tc>
          <w:tcPr>
            <w:tcW w:w="10159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Нормативное обеспечение</w:t>
            </w:r>
          </w:p>
        </w:tc>
      </w:tr>
      <w:tr w:rsidR="00CA5DC5" w:rsidRPr="00D17824" w:rsidTr="00553EB9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Изучение нормативных документов по ФГОС федерального, регионального, муниципального уровней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Директор, рабочая группа</w:t>
            </w:r>
          </w:p>
        </w:tc>
      </w:tr>
      <w:tr w:rsidR="00CA5DC5" w:rsidRPr="00D17824" w:rsidTr="00553EB9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Анализ перечня оборудования, необходимого для реализации ФГОС СОО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CA5DC5" w:rsidRPr="00D17824" w:rsidTr="00553EB9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Разработка, актуализация вариантов нормативных документов на </w:t>
            </w:r>
            <w:r w:rsidR="00AF2DDC" w:rsidRPr="00D17824">
              <w:rPr>
                <w:rFonts w:ascii="Times New Roman" w:hAnsi="Times New Roman" w:cs="Times New Roman"/>
                <w:sz w:val="24"/>
                <w:szCs w:val="24"/>
              </w:rPr>
              <w:t>2021/22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CA5DC5" w:rsidRPr="00D17824" w:rsidTr="00553EB9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внутришкольного контроля по 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ФГОС СОО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Август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Директор, </w:t>
            </w:r>
            <w:r w:rsidR="007D698A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CA5DC5" w:rsidRPr="00D17824" w:rsidTr="00851221">
        <w:tc>
          <w:tcPr>
            <w:tcW w:w="10159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организационно-управленческих условий</w:t>
            </w:r>
          </w:p>
        </w:tc>
      </w:tr>
      <w:tr w:rsidR="00CA5DC5" w:rsidRPr="00D17824" w:rsidTr="00553EB9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Разработка системы методического сопровождения, обеспечивающего успешную работу по ФГОС СОО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CA5DC5" w:rsidRPr="00D17824" w:rsidTr="00553EB9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Проведение индивидуальных консультаций по вопросам работы по ФГОС СОО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Директор, </w:t>
            </w:r>
            <w:r w:rsidR="007D698A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CA5DC5" w:rsidRPr="00D17824" w:rsidTr="00553EB9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родителями по вопросам работы по ФГОС СОО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Директор, </w:t>
            </w:r>
            <w:r w:rsidR="007D698A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CA5DC5" w:rsidRPr="00D17824" w:rsidTr="00553EB9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Разработка, утверждение и проведение семинаров по ФГОС СОО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7D698A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CA5DC5" w:rsidRPr="00D17824" w:rsidTr="00553EB9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Определение перечня учебников и учебных пособий, используемых в соответствии с ФГОС СОО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Первое полугодие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Директор, </w:t>
            </w:r>
            <w:r w:rsidR="007D698A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, учителя-предметники, библиотекарь</w:t>
            </w:r>
          </w:p>
        </w:tc>
      </w:tr>
      <w:tr w:rsidR="00CA5DC5" w:rsidRPr="00D17824" w:rsidTr="00553EB9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Заключение договоров на обеспечение дополнительного образования для формирования модели внеурочной деятельности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CA5DC5" w:rsidRPr="00D17824" w:rsidTr="00553EB9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годового календарного учебного графика школы на </w:t>
            </w:r>
            <w:r w:rsidR="00AF2DDC" w:rsidRPr="00D17824">
              <w:rPr>
                <w:rFonts w:ascii="Times New Roman" w:hAnsi="Times New Roman" w:cs="Times New Roman"/>
                <w:sz w:val="24"/>
                <w:szCs w:val="24"/>
              </w:rPr>
              <w:t>2021/22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Сентябрь, март 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CA5DC5" w:rsidRPr="00D17824" w:rsidTr="00553EB9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рабочих программ учебных предметов и внеурочной деятельности в контексте ФГОС СОО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Директор, </w:t>
            </w:r>
            <w:r w:rsidR="007D698A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, учителя-предметники</w:t>
            </w:r>
          </w:p>
        </w:tc>
      </w:tr>
      <w:tr w:rsidR="00CA5DC5" w:rsidRPr="00D17824" w:rsidTr="00553EB9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Опрос родителей (законных представителей) и </w:t>
            </w:r>
            <w:r w:rsidR="005A56DA" w:rsidRPr="00D17824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по изучению образовательных потребностей и интересов для распределения часов вариативной части учебного плана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7D698A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CA5DC5" w:rsidRPr="00D17824" w:rsidTr="00851221">
        <w:tc>
          <w:tcPr>
            <w:tcW w:w="10159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Методическое обеспечение</w:t>
            </w:r>
          </w:p>
        </w:tc>
      </w:tr>
      <w:tr w:rsidR="00CA5DC5" w:rsidRPr="00D17824" w:rsidTr="00553EB9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Участие в региональных семинарах пилотных школ по реализации ФГОС СОО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CA5DC5" w:rsidRPr="00D17824" w:rsidTr="00553EB9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Заявка на повышение квалификации в рамках ФГОС ОО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851221" w:rsidRPr="00D17824" w:rsidTr="00851221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1221" w:rsidRPr="00D17824" w:rsidRDefault="0085122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51221" w:rsidRPr="00D17824" w:rsidRDefault="0085122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Методический семинар « Индивидуальный проект»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51221" w:rsidRPr="00D17824" w:rsidRDefault="0085122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1221" w:rsidRPr="00D17824" w:rsidRDefault="007D698A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851221" w:rsidRPr="00D17824" w:rsidTr="00851221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1221" w:rsidRPr="00D17824" w:rsidRDefault="0085122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51221" w:rsidRPr="00D17824" w:rsidRDefault="0085122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Методический семинар «Формирование метапредметных результатов образования (определенных ФГОС – универсальных учебных действий и умения учиться в целом)»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51221" w:rsidRPr="00D17824" w:rsidRDefault="00851221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1221" w:rsidRPr="00D17824" w:rsidRDefault="007D698A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CA5DC5" w:rsidRPr="00D17824" w:rsidTr="00851221">
        <w:tc>
          <w:tcPr>
            <w:tcW w:w="10159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Кадровое обеспечение</w:t>
            </w:r>
          </w:p>
        </w:tc>
      </w:tr>
      <w:tr w:rsidR="00CA5DC5" w:rsidRPr="00D17824" w:rsidTr="00553EB9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учителей, администрации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Директор, </w:t>
            </w:r>
            <w:r w:rsidR="007D698A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CA5DC5" w:rsidRPr="00D17824" w:rsidTr="00553EB9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Привлечение специалистов допобразования для реализации внеурочной деятельности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CA5DC5" w:rsidRPr="00D17824" w:rsidTr="00553EB9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Выявление затруднений в организации профессиональной деятельности педагогов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7D698A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CA5DC5" w:rsidRPr="00D17824" w:rsidTr="00851221">
        <w:tc>
          <w:tcPr>
            <w:tcW w:w="10159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</w:t>
            </w:r>
          </w:p>
        </w:tc>
      </w:tr>
      <w:tr w:rsidR="00CA5DC5" w:rsidRPr="00D17824" w:rsidTr="00553EB9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Пополнение страницы н</w:t>
            </w:r>
            <w:r w:rsidR="00851221" w:rsidRPr="00D17824">
              <w:rPr>
                <w:rFonts w:ascii="Times New Roman" w:hAnsi="Times New Roman" w:cs="Times New Roman"/>
                <w:sz w:val="24"/>
                <w:szCs w:val="24"/>
              </w:rPr>
              <w:t>а сайте школы о работе по ФГОС С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Администратор сайта</w:t>
            </w:r>
          </w:p>
        </w:tc>
      </w:tr>
      <w:tr w:rsidR="00CA5DC5" w:rsidRPr="00D17824" w:rsidTr="00553EB9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Освещение в СМИ деятель</w:t>
            </w:r>
            <w:r w:rsidR="00851221" w:rsidRPr="00D17824">
              <w:rPr>
                <w:rFonts w:ascii="Times New Roman" w:hAnsi="Times New Roman" w:cs="Times New Roman"/>
                <w:sz w:val="24"/>
                <w:szCs w:val="24"/>
              </w:rPr>
              <w:t>ности школы по реализации ФГОС С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Директор, проектная группа</w:t>
            </w:r>
          </w:p>
        </w:tc>
      </w:tr>
      <w:tr w:rsidR="00CA5DC5" w:rsidRPr="00D17824" w:rsidTr="00553EB9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Проведение организац</w:t>
            </w:r>
            <w:r w:rsidR="00851221" w:rsidRPr="00D17824">
              <w:rPr>
                <w:rFonts w:ascii="Times New Roman" w:hAnsi="Times New Roman" w:cs="Times New Roman"/>
                <w:sz w:val="24"/>
                <w:szCs w:val="24"/>
              </w:rPr>
              <w:t>ионного собрания родителей десяти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классников, презентация основной образовательной программы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Директор, </w:t>
            </w:r>
            <w:r w:rsidR="007D698A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CA5DC5" w:rsidRPr="00D17824" w:rsidTr="00851221">
        <w:tc>
          <w:tcPr>
            <w:tcW w:w="10159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Материально-техническое обеспечение</w:t>
            </w:r>
          </w:p>
        </w:tc>
      </w:tr>
      <w:tr w:rsidR="00CA5DC5" w:rsidRPr="00D17824" w:rsidTr="00553EB9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Инвентаризация материально-технической базы основной школы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Октябрь–ноябрь 2020 года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Директор, учителя-предметники</w:t>
            </w:r>
          </w:p>
        </w:tc>
      </w:tr>
      <w:tr w:rsidR="00CA5DC5" w:rsidRPr="00D17824" w:rsidTr="00553EB9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Подготовка учебных кабинетов,</w:t>
            </w:r>
            <w:r w:rsidR="00851221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мастерских для работы по ФГОС С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CA5DC5" w:rsidRPr="00D17824" w:rsidTr="00553EB9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Анализ библиотечного фонда печатных и ЭОР, комплектование библиотечного фонда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Декабрь–март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Директор, библиотекарь</w:t>
            </w:r>
          </w:p>
        </w:tc>
      </w:tr>
      <w:tr w:rsidR="00CA5DC5" w:rsidRPr="00D17824" w:rsidTr="00851221">
        <w:tc>
          <w:tcPr>
            <w:tcW w:w="10159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Финансово-экономическое обеспечение</w:t>
            </w:r>
          </w:p>
        </w:tc>
      </w:tr>
      <w:tr w:rsidR="00CA5DC5" w:rsidRPr="00D17824" w:rsidTr="00553EB9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Заключение допсоглашений к трудовому договору с педагогами, участвующ</w:t>
            </w:r>
            <w:r w:rsidR="00851221" w:rsidRPr="00D17824">
              <w:rPr>
                <w:rFonts w:ascii="Times New Roman" w:hAnsi="Times New Roman" w:cs="Times New Roman"/>
                <w:sz w:val="24"/>
                <w:szCs w:val="24"/>
              </w:rPr>
              <w:t>ими в процессе реализации ФГОС С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CA5DC5" w:rsidRPr="00D17824" w:rsidTr="00553EB9">
        <w:tc>
          <w:tcPr>
            <w:tcW w:w="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Составление сметы расходов с уч</w:t>
            </w:r>
            <w:r w:rsidR="00851221" w:rsidRPr="00D17824">
              <w:rPr>
                <w:rFonts w:ascii="Times New Roman" w:hAnsi="Times New Roman" w:cs="Times New Roman"/>
                <w:sz w:val="24"/>
                <w:szCs w:val="24"/>
              </w:rPr>
              <w:t>етом введения и реализации ООП С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Июнь–август 2020 года</w:t>
            </w:r>
          </w:p>
        </w:tc>
        <w:tc>
          <w:tcPr>
            <w:tcW w:w="22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DC5" w:rsidRPr="00D17824" w:rsidRDefault="00CA5DC5" w:rsidP="00AD3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</w:tbl>
    <w:p w:rsidR="00553EB9" w:rsidRPr="00D17824" w:rsidRDefault="0006059F" w:rsidP="00AD3A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17824">
        <w:rPr>
          <w:rFonts w:ascii="Times New Roman" w:eastAsia="Calibri" w:hAnsi="Times New Roman" w:cs="Times New Roman"/>
          <w:b/>
          <w:sz w:val="24"/>
          <w:szCs w:val="24"/>
        </w:rPr>
        <w:t>3.5.4.</w:t>
      </w:r>
      <w:r w:rsidR="00553EB9" w:rsidRPr="00D17824">
        <w:rPr>
          <w:rFonts w:ascii="Times New Roman" w:eastAsia="Calibri" w:hAnsi="Times New Roman" w:cs="Times New Roman"/>
          <w:b/>
          <w:sz w:val="24"/>
          <w:szCs w:val="24"/>
        </w:rPr>
        <w:t xml:space="preserve">План мероприятий по реализации ФГОС НОО с ОВЗ </w:t>
      </w:r>
    </w:p>
    <w:tbl>
      <w:tblPr>
        <w:tblW w:w="10065" w:type="dxa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42"/>
        <w:gridCol w:w="4820"/>
        <w:gridCol w:w="992"/>
        <w:gridCol w:w="283"/>
        <w:gridCol w:w="2005"/>
        <w:gridCol w:w="122"/>
        <w:gridCol w:w="1134"/>
      </w:tblGrid>
      <w:tr w:rsidR="00553EB9" w:rsidRPr="00D17824" w:rsidTr="004B2FAE">
        <w:trPr>
          <w:trHeight w:val="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782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48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Направление мероприятий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Сроки</w:t>
            </w:r>
          </w:p>
        </w:tc>
        <w:tc>
          <w:tcPr>
            <w:tcW w:w="228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Результат</w:t>
            </w:r>
          </w:p>
        </w:tc>
        <w:tc>
          <w:tcPr>
            <w:tcW w:w="125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Ответственный</w:t>
            </w:r>
          </w:p>
        </w:tc>
      </w:tr>
      <w:tr w:rsidR="00553EB9" w:rsidRPr="00D17824" w:rsidTr="004B2FAE">
        <w:trPr>
          <w:trHeight w:val="18"/>
        </w:trPr>
        <w:tc>
          <w:tcPr>
            <w:tcW w:w="10065" w:type="dxa"/>
            <w:gridSpan w:val="8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Нормативно-правовое, методическое и аналитическое обеспечение реализации ФГОС ОВЗ</w:t>
            </w:r>
          </w:p>
        </w:tc>
      </w:tr>
      <w:tr w:rsidR="00553EB9" w:rsidRPr="00D17824" w:rsidTr="004B2FAE">
        <w:trPr>
          <w:trHeight w:val="6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 w:hanging="3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и утверждение плана по реализации федерального государственного образовательного стандарта начального общего образования </w:t>
            </w:r>
            <w:r w:rsidR="005A56DA"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учащихся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ограниченными возможностями здоровья.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по обеспечению реализации ФГОС ОВЗ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1699F" w:rsidP="00AD3AF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ЗД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553EB9"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</w:t>
            </w:r>
          </w:p>
        </w:tc>
      </w:tr>
      <w:tr w:rsidR="00553EB9" w:rsidRPr="00D17824" w:rsidTr="004B2FAE">
        <w:trPr>
          <w:trHeight w:val="6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 w:hanging="3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обследования по оценке готовности к реализации ФГОС ОВЗ.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опросах, экспертных сессиях.</w:t>
            </w:r>
          </w:p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Сбор, анализ и обобщение информации по параметрам анализа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</w:p>
        </w:tc>
      </w:tr>
      <w:tr w:rsidR="00553EB9" w:rsidRPr="00D17824" w:rsidTr="004B2FAE">
        <w:trPr>
          <w:trHeight w:val="39"/>
        </w:trPr>
        <w:tc>
          <w:tcPr>
            <w:tcW w:w="70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 w:hanging="3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 условий для реализации ФГОС ОВЗ.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полугодие </w:t>
            </w:r>
          </w:p>
        </w:tc>
        <w:tc>
          <w:tcPr>
            <w:tcW w:w="228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Сбор, анализ и обобщение материалов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</w:p>
        </w:tc>
      </w:tr>
      <w:tr w:rsidR="00553EB9" w:rsidRPr="00D17824" w:rsidTr="004B2FAE">
        <w:trPr>
          <w:trHeight w:val="61"/>
        </w:trPr>
        <w:tc>
          <w:tcPr>
            <w:tcW w:w="70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 w:hanging="3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Разработка, экспертиза и корректировка адаптированных основных образовательных программ начального общего образования и адаптированных 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образовательных программ начального общего образования для детей с ограниченными возможностями здоровья.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Август и по мере 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необходимости </w:t>
            </w:r>
          </w:p>
        </w:tc>
        <w:tc>
          <w:tcPr>
            <w:tcW w:w="228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4B2FAE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 </w:t>
            </w:r>
            <w:r w:rsidR="00553EB9"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по УР</w:t>
            </w:r>
          </w:p>
        </w:tc>
      </w:tr>
      <w:tr w:rsidR="00553EB9" w:rsidRPr="00D17824" w:rsidTr="004B2FAE">
        <w:trPr>
          <w:trHeight w:val="19"/>
        </w:trPr>
        <w:tc>
          <w:tcPr>
            <w:tcW w:w="10065" w:type="dxa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Организационное обеспечение реализации ФГОС ОВЗ</w:t>
            </w:r>
          </w:p>
        </w:tc>
      </w:tr>
      <w:tr w:rsidR="00553EB9" w:rsidRPr="00D17824" w:rsidTr="004B2FAE">
        <w:trPr>
          <w:trHeight w:val="61"/>
        </w:trPr>
        <w:tc>
          <w:tcPr>
            <w:tcW w:w="70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Функционирование рабочей группы по реализации федерального государственного образовательного стандарта начального общего образования </w:t>
            </w:r>
            <w:r w:rsidR="005A56DA"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учащихся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ограниченными возможностями здоровья.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AB6DAE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сентябрь </w:t>
            </w:r>
            <w:r w:rsidR="00553EB9"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2021 года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рабочей группы по реализации ФГОС ОВЗ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</w:p>
        </w:tc>
      </w:tr>
      <w:tr w:rsidR="00553EB9" w:rsidRPr="00D17824" w:rsidTr="004B2FAE">
        <w:trPr>
          <w:trHeight w:val="335"/>
        </w:trPr>
        <w:tc>
          <w:tcPr>
            <w:tcW w:w="70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внедрения и реализации ФГОС ОВЗ.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Информация 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4B2FAE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 </w:t>
            </w:r>
            <w:r w:rsidR="00553EB9"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по УР</w:t>
            </w:r>
          </w:p>
        </w:tc>
      </w:tr>
      <w:tr w:rsidR="00553EB9" w:rsidRPr="00D17824" w:rsidTr="004B2FAE">
        <w:trPr>
          <w:trHeight w:val="61"/>
        </w:trPr>
        <w:tc>
          <w:tcPr>
            <w:tcW w:w="10065" w:type="dxa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Кадровое обеспечение введения ФГОС ОВЗ</w:t>
            </w:r>
          </w:p>
        </w:tc>
      </w:tr>
      <w:tr w:rsidR="00553EB9" w:rsidRPr="00D17824" w:rsidTr="004B2FAE">
        <w:trPr>
          <w:trHeight w:val="409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7.    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поэтапного повышения квалификации руководящих и педагогических работников по вопросам реализации ФГОС ОВЗ.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Июнь 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план-график повышения квалификации 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4B2FAE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ЗД по </w:t>
            </w:r>
            <w:r w:rsidR="00553EB9"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УР</w:t>
            </w:r>
          </w:p>
        </w:tc>
      </w:tr>
      <w:tr w:rsidR="00553EB9" w:rsidRPr="00D17824" w:rsidTr="004B2FAE">
        <w:trPr>
          <w:trHeight w:val="6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курсовой подготовки руководящих и педагогических работников по вопросам реализации ФГОС ОВЗ.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квалификации руководящих и педагогических работников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EB9" w:rsidRPr="00D17824" w:rsidRDefault="004B2FAE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553EB9" w:rsidRPr="00D17824" w:rsidTr="004B2FAE">
        <w:trPr>
          <w:trHeight w:val="6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участия педагогов в научно-практических конференциях, педагогических чтениях, семинарах по проблемам реализации ФГОС ОВЗ.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в, педагогических мероприятиях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группа</w:t>
            </w:r>
          </w:p>
        </w:tc>
      </w:tr>
      <w:tr w:rsidR="00553EB9" w:rsidRPr="00D17824" w:rsidTr="004B2FAE">
        <w:trPr>
          <w:trHeight w:val="61"/>
        </w:trPr>
        <w:tc>
          <w:tcPr>
            <w:tcW w:w="10065" w:type="dxa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Материально-техническое сопровождение введения ФГОС ОВЗ</w:t>
            </w:r>
          </w:p>
        </w:tc>
      </w:tr>
      <w:tr w:rsidR="00553EB9" w:rsidRPr="00D17824" w:rsidTr="004B2FAE">
        <w:trPr>
          <w:trHeight w:val="61"/>
        </w:trPr>
        <w:tc>
          <w:tcPr>
            <w:tcW w:w="70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 соответствия материально-технических условий в образовательных организациях требованиям ФГОС ОВЗ.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Июль 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Сбор, анализ и обобщение материалов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</w:p>
        </w:tc>
      </w:tr>
      <w:tr w:rsidR="00553EB9" w:rsidRPr="00D17824" w:rsidTr="004B2FAE">
        <w:trPr>
          <w:trHeight w:val="61"/>
        </w:trPr>
        <w:tc>
          <w:tcPr>
            <w:tcW w:w="709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материально-технической базы ОО к нормативным требованиям ФГОС ОВЗ.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поступления средств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Оснащение учебных кабинетов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</w:p>
        </w:tc>
      </w:tr>
      <w:tr w:rsidR="00553EB9" w:rsidRPr="00D17824" w:rsidTr="004B2FAE">
        <w:trPr>
          <w:trHeight w:val="6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соответствия материально-технической базы реализации ФГОС ОВЗ  действующим санитарным и противопожарным нормам, нормам охраны труда работников образовательного учреждения.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соответствия действующим нормам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</w:p>
        </w:tc>
      </w:tr>
      <w:tr w:rsidR="00553EB9" w:rsidRPr="00D17824" w:rsidTr="004B2FAE">
        <w:trPr>
          <w:trHeight w:val="6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укомплектованности библиотеки печатными и электронными образовательными ресурсами для реализации ФГОС ОВЗ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Обеспечение соответствия ФГОС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</w:t>
            </w:r>
          </w:p>
        </w:tc>
      </w:tr>
      <w:tr w:rsidR="00553EB9" w:rsidRPr="00D17824" w:rsidTr="004B2FAE">
        <w:trPr>
          <w:trHeight w:val="61"/>
        </w:trPr>
        <w:tc>
          <w:tcPr>
            <w:tcW w:w="10065" w:type="dxa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Информационное обеспечение введения ФГОС ОВЗ</w:t>
            </w:r>
          </w:p>
        </w:tc>
      </w:tr>
      <w:tr w:rsidR="00553EB9" w:rsidRPr="00D17824" w:rsidTr="004B2FAE">
        <w:trPr>
          <w:trHeight w:val="411"/>
        </w:trPr>
        <w:tc>
          <w:tcPr>
            <w:tcW w:w="70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 w:hanging="3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совещаний, конференций, семинаров по вопросам  реализации ФГОС ОВЗ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мероприятиях по вопросам введения и реализации ФГОС ОВЗ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группа</w:t>
            </w:r>
          </w:p>
        </w:tc>
      </w:tr>
      <w:tr w:rsidR="00553EB9" w:rsidRPr="00D17824" w:rsidTr="004B2FAE">
        <w:trPr>
          <w:trHeight w:val="491"/>
        </w:trPr>
        <w:tc>
          <w:tcPr>
            <w:tcW w:w="70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 w:hanging="3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Информационное сопровождение в средствах массовой информации (СМИ), в том числе электронных, о ходе  реализации 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ФГОС ОВЗ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Публикации в СМИ о ходе реализации 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ФГОС ОВЗ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</w:p>
        </w:tc>
      </w:tr>
      <w:tr w:rsidR="00553EB9" w:rsidRPr="00D17824" w:rsidTr="004B2FAE">
        <w:trPr>
          <w:trHeight w:val="380"/>
        </w:trPr>
        <w:tc>
          <w:tcPr>
            <w:tcW w:w="70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 w:hanging="3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родительских собраний, заседаний по реализации ФГОС ОВЗ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EB9" w:rsidRPr="00D17824" w:rsidRDefault="00553EB9" w:rsidP="00AD3AF6">
            <w:pPr>
              <w:shd w:val="clear" w:color="auto" w:fill="FFFFFF" w:themeFill="background1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</w:p>
        </w:tc>
      </w:tr>
    </w:tbl>
    <w:p w:rsidR="002C4281" w:rsidRPr="00D17824" w:rsidRDefault="0097497D" w:rsidP="00AD3A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7824">
        <w:rPr>
          <w:rFonts w:ascii="Times New Roman" w:hAnsi="Times New Roman" w:cs="Times New Roman"/>
          <w:b/>
          <w:sz w:val="24"/>
          <w:szCs w:val="24"/>
        </w:rPr>
        <w:t>3</w:t>
      </w:r>
      <w:r w:rsidR="002C4281" w:rsidRPr="00D1782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37567" w:rsidRPr="00D17824">
        <w:rPr>
          <w:rFonts w:ascii="Times New Roman" w:hAnsi="Times New Roman" w:cs="Times New Roman"/>
          <w:b/>
          <w:sz w:val="24"/>
          <w:szCs w:val="24"/>
        </w:rPr>
        <w:t>5.5</w:t>
      </w:r>
      <w:r w:rsidR="0006059F" w:rsidRPr="00D17824">
        <w:rPr>
          <w:rFonts w:ascii="Times New Roman" w:hAnsi="Times New Roman" w:cs="Times New Roman"/>
          <w:b/>
          <w:sz w:val="24"/>
          <w:szCs w:val="24"/>
        </w:rPr>
        <w:t>.</w:t>
      </w:r>
      <w:r w:rsidR="002C4281" w:rsidRPr="00D17824">
        <w:rPr>
          <w:rFonts w:ascii="Times New Roman" w:hAnsi="Times New Roman" w:cs="Times New Roman"/>
          <w:b/>
          <w:sz w:val="24"/>
          <w:szCs w:val="24"/>
        </w:rPr>
        <w:t>Мероприятия по внедрению концепций преподавания учебных предметов и предметных областей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4"/>
        <w:gridCol w:w="5040"/>
        <w:gridCol w:w="1076"/>
        <w:gridCol w:w="2532"/>
      </w:tblGrid>
      <w:tr w:rsidR="00553EB9" w:rsidRPr="00D17824" w:rsidTr="00AF2DDC">
        <w:tc>
          <w:tcPr>
            <w:tcW w:w="16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Направление деятельности</w:t>
            </w:r>
          </w:p>
        </w:tc>
        <w:tc>
          <w:tcPr>
            <w:tcW w:w="5040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076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2532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553EB9" w:rsidRPr="00D17824" w:rsidTr="00AF2DDC">
        <w:tc>
          <w:tcPr>
            <w:tcW w:w="1654" w:type="dxa"/>
            <w:vMerge w:val="restart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Реализация новой концепции преподавания учебного предмета «</w:t>
            </w:r>
            <w:r w:rsidR="00AF2DDC" w:rsidRPr="00D17824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04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Разработать контрольно-измерительные материалы для оценки качества образования по химии и контроля соответствия концепции преподавания предметной области</w:t>
            </w:r>
          </w:p>
        </w:tc>
        <w:tc>
          <w:tcPr>
            <w:tcW w:w="107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 Август</w:t>
            </w:r>
          </w:p>
        </w:tc>
        <w:tc>
          <w:tcPr>
            <w:tcW w:w="253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Замдиректора по УВР, руководитель ШМО</w:t>
            </w:r>
          </w:p>
        </w:tc>
      </w:tr>
      <w:tr w:rsidR="00553EB9" w:rsidRPr="00D17824" w:rsidTr="00AF2DDC">
        <w:tc>
          <w:tcPr>
            <w:tcW w:w="0" w:type="auto"/>
            <w:vMerge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Провести пред</w:t>
            </w:r>
            <w:r w:rsidR="00AF2DDC" w:rsidRPr="00D17824">
              <w:rPr>
                <w:rFonts w:ascii="Times New Roman" w:hAnsi="Times New Roman" w:cs="Times New Roman"/>
                <w:sz w:val="24"/>
                <w:szCs w:val="24"/>
              </w:rPr>
              <w:t>метную неделю, посвященную истории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, для повышения мотивации </w:t>
            </w:r>
            <w:r w:rsidR="005A56DA" w:rsidRPr="00D17824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51699F" w:rsidRPr="00D17824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="00516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699F" w:rsidRPr="00D17824">
              <w:rPr>
                <w:rFonts w:ascii="Times New Roman" w:hAnsi="Times New Roman" w:cs="Times New Roman"/>
                <w:sz w:val="24"/>
                <w:szCs w:val="24"/>
              </w:rPr>
              <w:t>изучению</w:t>
            </w:r>
          </w:p>
        </w:tc>
        <w:tc>
          <w:tcPr>
            <w:tcW w:w="107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AF2DDC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53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Замдиректора по УВР, замдиректора по ВР, руководитель ШМО</w:t>
            </w:r>
          </w:p>
        </w:tc>
      </w:tr>
      <w:tr w:rsidR="00553EB9" w:rsidRPr="00D17824" w:rsidTr="00AF2DDC">
        <w:tc>
          <w:tcPr>
            <w:tcW w:w="0" w:type="auto"/>
            <w:vMerge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и провести школьную занимательную олимпиаду по </w:t>
            </w:r>
            <w:r w:rsidR="00AF2DDC" w:rsidRPr="00D17824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</w:p>
        </w:tc>
        <w:tc>
          <w:tcPr>
            <w:tcW w:w="107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F2DDC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253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Замдиректора по УВР, руководитель ШМО</w:t>
            </w:r>
          </w:p>
        </w:tc>
      </w:tr>
      <w:tr w:rsidR="00553EB9" w:rsidRPr="00D17824" w:rsidTr="00AF2DDC">
        <w:tc>
          <w:tcPr>
            <w:tcW w:w="0" w:type="auto"/>
            <w:vMerge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мастер-классы </w:t>
            </w:r>
            <w:r w:rsidR="00AF2DDC" w:rsidRPr="00D17824">
              <w:rPr>
                <w:rFonts w:ascii="Times New Roman" w:hAnsi="Times New Roman" w:cs="Times New Roman"/>
                <w:sz w:val="24"/>
                <w:szCs w:val="24"/>
              </w:rPr>
              <w:t>в рамках открытых уроков по истории</w:t>
            </w:r>
          </w:p>
        </w:tc>
        <w:tc>
          <w:tcPr>
            <w:tcW w:w="107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53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ШМО, учителя </w:t>
            </w:r>
            <w:r w:rsidR="00AF2DDC" w:rsidRPr="00D17824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</w:p>
        </w:tc>
      </w:tr>
      <w:tr w:rsidR="00553EB9" w:rsidRPr="00D17824" w:rsidTr="00AF2DDC">
        <w:tc>
          <w:tcPr>
            <w:tcW w:w="0" w:type="auto"/>
            <w:vMerge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Проконтролировать состояние препо</w:t>
            </w:r>
            <w:r w:rsidR="00AF2DDC" w:rsidRPr="00D17824">
              <w:rPr>
                <w:rFonts w:ascii="Times New Roman" w:hAnsi="Times New Roman" w:cs="Times New Roman"/>
                <w:sz w:val="24"/>
                <w:szCs w:val="24"/>
              </w:rPr>
              <w:t>давания учебного предмета «История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» и оценить соответствие новой концепции преподавания</w:t>
            </w:r>
          </w:p>
        </w:tc>
        <w:tc>
          <w:tcPr>
            <w:tcW w:w="107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53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</w:tc>
      </w:tr>
      <w:tr w:rsidR="00553EB9" w:rsidRPr="00D17824" w:rsidTr="00AF2DDC">
        <w:tc>
          <w:tcPr>
            <w:tcW w:w="0" w:type="auto"/>
            <w:vMerge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Оценить качество образования по химии</w:t>
            </w:r>
          </w:p>
        </w:tc>
        <w:tc>
          <w:tcPr>
            <w:tcW w:w="107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53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</w:tr>
    </w:tbl>
    <w:p w:rsidR="002C4281" w:rsidRPr="00D17824" w:rsidRDefault="004B2FAE" w:rsidP="00AD3A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7824">
        <w:rPr>
          <w:rFonts w:ascii="Times New Roman" w:hAnsi="Times New Roman" w:cs="Times New Roman"/>
          <w:b/>
          <w:sz w:val="24"/>
          <w:szCs w:val="24"/>
        </w:rPr>
        <w:t>3.</w:t>
      </w:r>
      <w:r w:rsidR="0004590E" w:rsidRPr="00D17824">
        <w:rPr>
          <w:rFonts w:ascii="Times New Roman" w:hAnsi="Times New Roman" w:cs="Times New Roman"/>
          <w:b/>
          <w:sz w:val="24"/>
          <w:szCs w:val="24"/>
        </w:rPr>
        <w:t>6</w:t>
      </w:r>
      <w:r w:rsidRPr="00D17824">
        <w:rPr>
          <w:rFonts w:ascii="Times New Roman" w:hAnsi="Times New Roman" w:cs="Times New Roman"/>
          <w:b/>
          <w:sz w:val="24"/>
          <w:szCs w:val="24"/>
        </w:rPr>
        <w:t>. Воспитательная работа</w:t>
      </w:r>
    </w:p>
    <w:p w:rsidR="0097497D" w:rsidRPr="00D17824" w:rsidRDefault="0004590E" w:rsidP="00AD3AF6">
      <w:pPr>
        <w:spacing w:after="0" w:line="240" w:lineRule="auto"/>
        <w:rPr>
          <w:rStyle w:val="a5"/>
          <w:rFonts w:ascii="Times New Roman" w:hAnsi="Times New Roman" w:cs="Times New Roman"/>
          <w:b/>
          <w:color w:val="auto"/>
          <w:sz w:val="24"/>
          <w:szCs w:val="24"/>
        </w:rPr>
      </w:pPr>
      <w:r w:rsidRPr="00D17824">
        <w:rPr>
          <w:rFonts w:ascii="Times New Roman" w:hAnsi="Times New Roman" w:cs="Times New Roman"/>
          <w:b/>
          <w:sz w:val="24"/>
          <w:szCs w:val="24"/>
        </w:rPr>
        <w:t>3.6.1.</w:t>
      </w:r>
      <w:r w:rsidR="002C4281" w:rsidRPr="00D17824">
        <w:rPr>
          <w:rFonts w:ascii="Times New Roman" w:hAnsi="Times New Roman" w:cs="Times New Roman"/>
          <w:b/>
          <w:sz w:val="24"/>
          <w:szCs w:val="24"/>
        </w:rPr>
        <w:t xml:space="preserve">Воспитательная работа школы представлена </w:t>
      </w:r>
      <w:r w:rsidR="003A75A9">
        <w:rPr>
          <w:rFonts w:ascii="Times New Roman" w:hAnsi="Times New Roman" w:cs="Times New Roman"/>
          <w:b/>
          <w:sz w:val="24"/>
          <w:szCs w:val="24"/>
        </w:rPr>
        <w:t xml:space="preserve"> календарным </w:t>
      </w:r>
      <w:r w:rsidR="002C4281" w:rsidRPr="00D17824">
        <w:rPr>
          <w:rFonts w:ascii="Times New Roman" w:hAnsi="Times New Roman" w:cs="Times New Roman"/>
          <w:b/>
          <w:sz w:val="24"/>
          <w:szCs w:val="24"/>
        </w:rPr>
        <w:t>планом </w:t>
      </w:r>
      <w:r w:rsidR="0051699F">
        <w:rPr>
          <w:rFonts w:ascii="Times New Roman" w:hAnsi="Times New Roman" w:cs="Times New Roman"/>
          <w:b/>
          <w:sz w:val="24"/>
          <w:szCs w:val="24"/>
        </w:rPr>
        <w:t xml:space="preserve"> реализации программы </w:t>
      </w:r>
      <w:r w:rsidR="002C4281" w:rsidRPr="00D17824">
        <w:rPr>
          <w:rFonts w:ascii="Times New Roman" w:hAnsi="Times New Roman" w:cs="Times New Roman"/>
          <w:b/>
          <w:sz w:val="24"/>
          <w:szCs w:val="24"/>
        </w:rPr>
        <w:t>воспитательной работы на </w:t>
      </w:r>
      <w:r w:rsidR="00AF2DDC" w:rsidRPr="00D17824">
        <w:rPr>
          <w:rFonts w:ascii="Times New Roman" w:hAnsi="Times New Roman" w:cs="Times New Roman"/>
          <w:b/>
          <w:sz w:val="24"/>
          <w:szCs w:val="24"/>
        </w:rPr>
        <w:t>2021/22</w:t>
      </w:r>
      <w:r w:rsidR="002C4281" w:rsidRPr="00D17824">
        <w:rPr>
          <w:rFonts w:ascii="Times New Roman" w:hAnsi="Times New Roman" w:cs="Times New Roman"/>
          <w:b/>
          <w:sz w:val="24"/>
          <w:szCs w:val="24"/>
        </w:rPr>
        <w:t>учебный год</w:t>
      </w:r>
      <w:r w:rsidR="00E02147">
        <w:rPr>
          <w:rFonts w:ascii="Times New Roman" w:hAnsi="Times New Roman" w:cs="Times New Roman"/>
          <w:b/>
          <w:sz w:val="24"/>
          <w:szCs w:val="24"/>
        </w:rPr>
        <w:t xml:space="preserve"> (приложение№3</w:t>
      </w:r>
      <w:r w:rsidR="0051699F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2C4281" w:rsidRPr="00D17824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7F15C8" w:rsidRPr="00D17824" w:rsidRDefault="0004590E" w:rsidP="00AD3A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7824">
        <w:rPr>
          <w:rStyle w:val="a5"/>
          <w:rFonts w:ascii="Times New Roman" w:hAnsi="Times New Roman" w:cs="Times New Roman"/>
          <w:b/>
          <w:color w:val="auto"/>
          <w:sz w:val="24"/>
          <w:szCs w:val="24"/>
          <w:u w:val="none"/>
        </w:rPr>
        <w:t>3.6.</w:t>
      </w:r>
      <w:r w:rsidR="007F15C8" w:rsidRPr="00D17824">
        <w:rPr>
          <w:rStyle w:val="a5"/>
          <w:rFonts w:ascii="Times New Roman" w:hAnsi="Times New Roman" w:cs="Times New Roman"/>
          <w:b/>
          <w:color w:val="auto"/>
          <w:sz w:val="24"/>
          <w:szCs w:val="24"/>
          <w:u w:val="none"/>
        </w:rPr>
        <w:t>2.</w:t>
      </w:r>
      <w:r w:rsidR="007F15C8" w:rsidRPr="00D17824">
        <w:rPr>
          <w:rFonts w:ascii="Times New Roman" w:hAnsi="Times New Roman" w:cs="Times New Roman"/>
          <w:b/>
          <w:sz w:val="24"/>
          <w:szCs w:val="24"/>
        </w:rPr>
        <w:t xml:space="preserve">   Совместный план работы с ОПДН ОП №4 «ЮДИНО» Кировского района г. Казани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28"/>
        <w:gridCol w:w="1984"/>
        <w:gridCol w:w="2268"/>
      </w:tblGrid>
      <w:tr w:rsidR="007F15C8" w:rsidRPr="00D17824" w:rsidTr="007F15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5C8" w:rsidRPr="00D17824" w:rsidRDefault="007F15C8" w:rsidP="00AD3A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5C8" w:rsidRPr="00D17824" w:rsidRDefault="007F15C8" w:rsidP="00AD3A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5C8" w:rsidRPr="00D17824" w:rsidRDefault="007F15C8" w:rsidP="00AD3A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5C8" w:rsidRPr="00D17824" w:rsidRDefault="007F15C8" w:rsidP="00AD3A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7F15C8" w:rsidRPr="00D17824" w:rsidTr="007F15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C8" w:rsidRPr="00D17824" w:rsidRDefault="007F15C8" w:rsidP="00AD3AF6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пополнять банк  данных на н/летних: </w:t>
            </w:r>
          </w:p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а) состоящих на учете в ОПДН</w:t>
            </w:r>
          </w:p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б) учащихся группы «риска»</w:t>
            </w:r>
          </w:p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в) неблагополучных семей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Сентябрь + дополнять в теч.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ЗД. по ВР</w:t>
            </w:r>
          </w:p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Инспектор ПДН</w:t>
            </w:r>
          </w:p>
        </w:tc>
      </w:tr>
      <w:tr w:rsidR="007F15C8" w:rsidRPr="00D17824" w:rsidTr="007F15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C8" w:rsidRPr="00D17824" w:rsidRDefault="007F15C8" w:rsidP="00AD3AF6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Проводить работу с классными руководителями по вопросам работы с подростками, склонными к правонарушениям  и преступлениям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BB5803" w:rsidRPr="00D178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ЗД. по ВР </w:t>
            </w:r>
          </w:p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руководитель. ШМО классных руководителей</w:t>
            </w:r>
          </w:p>
        </w:tc>
      </w:tr>
      <w:tr w:rsidR="007F15C8" w:rsidRPr="00D17824" w:rsidTr="007F15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C8" w:rsidRPr="00D17824" w:rsidRDefault="007F15C8" w:rsidP="00AD3AF6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Организовывать  встречи учащихся с  врачами   КВД (кож.вен.диспансер) с прослушиванием лекций по нравственно-гигиеническому воспитанию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5C8" w:rsidRPr="00D17824" w:rsidRDefault="00BB5803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="007F15C8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ЗД. по ВР</w:t>
            </w:r>
          </w:p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(школьная мед. сестра) </w:t>
            </w:r>
          </w:p>
        </w:tc>
      </w:tr>
      <w:tr w:rsidR="007F15C8" w:rsidRPr="00D17824" w:rsidTr="007F15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C8" w:rsidRPr="00D17824" w:rsidRDefault="007F15C8" w:rsidP="00AD3AF6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Проводить совместные рейды  классных руководителей, администрации гимназии и инспекторов ПДН в  неблагополучные семьи,  к « трудным » подросткам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В течении </w:t>
            </w:r>
          </w:p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ЗД. по ВР</w:t>
            </w:r>
          </w:p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Инспектор ПДН</w:t>
            </w:r>
          </w:p>
        </w:tc>
      </w:tr>
      <w:tr w:rsidR="007F15C8" w:rsidRPr="00D17824" w:rsidTr="007F15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C8" w:rsidRPr="00D17824" w:rsidRDefault="007F15C8" w:rsidP="00AD3AF6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Обсуждать на родительских собраниях вопросы повышения эффективности воспитательной работы  с несовершеннолетними, личной ответственности родителей  за поведение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5C8" w:rsidRPr="00D17824" w:rsidRDefault="00BB5803" w:rsidP="00AD3AF6">
            <w:pPr>
              <w:pStyle w:val="1"/>
              <w:spacing w:before="0" w:line="240" w:lineRule="auto"/>
              <w:rPr>
                <w:b w:val="0"/>
                <w:color w:val="auto"/>
                <w:sz w:val="24"/>
                <w:szCs w:val="24"/>
              </w:rPr>
            </w:pPr>
            <w:r w:rsidRPr="00D17824">
              <w:rPr>
                <w:b w:val="0"/>
                <w:color w:val="auto"/>
                <w:sz w:val="24"/>
                <w:szCs w:val="24"/>
              </w:rPr>
              <w:t>В течение</w:t>
            </w:r>
          </w:p>
          <w:p w:rsidR="007F15C8" w:rsidRPr="00D17824" w:rsidRDefault="007F15C8" w:rsidP="00AD3AF6">
            <w:pPr>
              <w:pStyle w:val="1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D17824">
              <w:rPr>
                <w:b w:val="0"/>
                <w:color w:val="auto"/>
                <w:sz w:val="24"/>
                <w:szCs w:val="24"/>
              </w:rPr>
              <w:t xml:space="preserve">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ЗД. по ВР </w:t>
            </w:r>
          </w:p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Инспектор ПДН</w:t>
            </w:r>
          </w:p>
        </w:tc>
      </w:tr>
      <w:tr w:rsidR="007F15C8" w:rsidRPr="00D17824" w:rsidTr="007F15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C8" w:rsidRPr="00D17824" w:rsidRDefault="007F15C8" w:rsidP="00AD3AF6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плановые занятия, лекции для  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родителей по  пропаганде правовых знаний,  правовому воспитанию  учащихся    и профилактике правонарушений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</w:t>
            </w:r>
          </w:p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школьному плану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ЗД. по ВР </w:t>
            </w:r>
          </w:p>
          <w:p w:rsidR="007F15C8" w:rsidRPr="00D17824" w:rsidRDefault="007F15C8" w:rsidP="00AD3AF6">
            <w:pPr>
              <w:pStyle w:val="af4"/>
              <w:rPr>
                <w:sz w:val="24"/>
                <w:szCs w:val="24"/>
              </w:rPr>
            </w:pPr>
            <w:r w:rsidRPr="00D17824">
              <w:rPr>
                <w:sz w:val="24"/>
                <w:szCs w:val="24"/>
              </w:rPr>
              <w:lastRenderedPageBreak/>
              <w:t>Классные руководители</w:t>
            </w:r>
          </w:p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Инспектор ПДН</w:t>
            </w:r>
          </w:p>
        </w:tc>
      </w:tr>
      <w:tr w:rsidR="007F15C8" w:rsidRPr="00D17824" w:rsidTr="007F15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C8" w:rsidRPr="00D17824" w:rsidRDefault="007F15C8" w:rsidP="00AD3AF6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Проведение встреч родителей с работниками прокуратуры, полиции, судов, врачами специалистами (наркологами, венерологами и др.)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2 раза в год </w:t>
            </w:r>
          </w:p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(1 раз в полугодие)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ЗД. по ВР </w:t>
            </w:r>
          </w:p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Инспектор ПДН </w:t>
            </w:r>
          </w:p>
        </w:tc>
      </w:tr>
      <w:tr w:rsidR="007F15C8" w:rsidRPr="00D17824" w:rsidTr="007F15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C8" w:rsidRPr="00D17824" w:rsidRDefault="007F15C8" w:rsidP="00AD3AF6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Вести наблюдение за подростками, состоящими на учете в ПДН, из неблагополучных семей. Осуществлять индивидуальную работу с каждым подростком  по вовлечению  их в спорт. секции, кружки  по месту учебы и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5C8" w:rsidRPr="00D17824" w:rsidRDefault="00BB5803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="007F15C8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ЗД</w:t>
            </w:r>
            <w:r w:rsidR="00936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по ВР </w:t>
            </w:r>
          </w:p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F15C8" w:rsidRPr="00D17824" w:rsidTr="007F15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C8" w:rsidRPr="00D17824" w:rsidRDefault="007F15C8" w:rsidP="00AD3AF6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Проводить заседания Совета по профилактике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Не реже </w:t>
            </w:r>
          </w:p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 р. в чет</w:t>
            </w:r>
            <w:r w:rsidR="009362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ерть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Члены совета по профилактике</w:t>
            </w:r>
          </w:p>
        </w:tc>
      </w:tr>
      <w:tr w:rsidR="007F15C8" w:rsidRPr="00D17824" w:rsidTr="007F15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C8" w:rsidRPr="00D17824" w:rsidRDefault="007F15C8" w:rsidP="00AD3AF6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Охватить в весенние и летние каникулы всех «трудных» подростков, детей из неблагополучных семей  организованными  формами досуга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Март,</w:t>
            </w:r>
          </w:p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ЗД по ВР</w:t>
            </w:r>
          </w:p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F15C8" w:rsidRPr="00D17824" w:rsidTr="007F15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C8" w:rsidRPr="00D17824" w:rsidRDefault="007F15C8" w:rsidP="00AD3AF6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Оказать содействие  в трудоустройстве  и поступлении в </w:t>
            </w:r>
            <w:r w:rsidR="00C36947" w:rsidRPr="00D17824">
              <w:rPr>
                <w:rFonts w:ascii="Times New Roman" w:hAnsi="Times New Roman" w:cs="Times New Roman"/>
                <w:sz w:val="24"/>
                <w:szCs w:val="24"/>
              </w:rPr>
              <w:t>ССУЗ</w:t>
            </w:r>
            <w:r w:rsidR="00C369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36947" w:rsidRPr="00D1782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936277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из «группы р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иска» 9-х классов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Летний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5C8" w:rsidRPr="00D17824" w:rsidRDefault="00C36947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7F15C8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ВР </w:t>
            </w:r>
          </w:p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Инспектор ПДН</w:t>
            </w:r>
          </w:p>
        </w:tc>
      </w:tr>
      <w:tr w:rsidR="007F15C8" w:rsidRPr="00D17824" w:rsidTr="007F15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C8" w:rsidRPr="00D17824" w:rsidRDefault="007F15C8" w:rsidP="00AD3AF6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Трудоустроить в  летние каникулы всех «трудных» подростков, детей из неблагополучных семей  в трудовые бригады и лагерь труда и отдыха в пришкольном лагере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5C8" w:rsidRPr="00D17824" w:rsidRDefault="00C36947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7F15C8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ВР</w:t>
            </w:r>
          </w:p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ЗД по АХЧ</w:t>
            </w:r>
          </w:p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F15C8" w:rsidRPr="00D17824" w:rsidTr="007F15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C8" w:rsidRPr="00D17824" w:rsidRDefault="007F15C8" w:rsidP="00AD3AF6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Отслеживать летний отдых «трудных» подростков, состоящих на учете ПДН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Июнь, июль, август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ЗД по ВР</w:t>
            </w:r>
          </w:p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Инспектор ПДН</w:t>
            </w:r>
          </w:p>
        </w:tc>
      </w:tr>
    </w:tbl>
    <w:p w:rsidR="002C4281" w:rsidRPr="00D17824" w:rsidRDefault="0004590E" w:rsidP="00AD3A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7824">
        <w:rPr>
          <w:rFonts w:ascii="Times New Roman" w:hAnsi="Times New Roman" w:cs="Times New Roman"/>
          <w:b/>
          <w:sz w:val="24"/>
          <w:szCs w:val="24"/>
        </w:rPr>
        <w:t>3.7</w:t>
      </w:r>
      <w:r w:rsidR="00BB5803" w:rsidRPr="00D17824">
        <w:rPr>
          <w:rFonts w:ascii="Times New Roman" w:hAnsi="Times New Roman" w:cs="Times New Roman"/>
          <w:b/>
          <w:sz w:val="24"/>
          <w:szCs w:val="24"/>
        </w:rPr>
        <w:t>. Психолого-педагогическое и социальное сопровождение образовательной деятельности</w:t>
      </w:r>
    </w:p>
    <w:p w:rsidR="002C4281" w:rsidRPr="00D17824" w:rsidRDefault="002C4281" w:rsidP="00AD3A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7824">
        <w:rPr>
          <w:rFonts w:ascii="Times New Roman" w:hAnsi="Times New Roman" w:cs="Times New Roman"/>
          <w:b/>
          <w:sz w:val="24"/>
          <w:szCs w:val="24"/>
        </w:rPr>
        <w:t>Цели работы:</w:t>
      </w:r>
    </w:p>
    <w:p w:rsidR="002C4281" w:rsidRPr="00D17824" w:rsidRDefault="002C4281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 xml:space="preserve">содействовать созданию социальной ситуации развития с учетом индивидуальности </w:t>
      </w:r>
      <w:r w:rsidR="005A56DA" w:rsidRPr="00D17824">
        <w:rPr>
          <w:rFonts w:ascii="Times New Roman" w:hAnsi="Times New Roman" w:cs="Times New Roman"/>
          <w:sz w:val="24"/>
          <w:szCs w:val="24"/>
        </w:rPr>
        <w:t>учащихся</w:t>
      </w:r>
      <w:r w:rsidRPr="00D17824">
        <w:rPr>
          <w:rFonts w:ascii="Times New Roman" w:hAnsi="Times New Roman" w:cs="Times New Roman"/>
          <w:sz w:val="24"/>
          <w:szCs w:val="24"/>
        </w:rPr>
        <w:t>;</w:t>
      </w:r>
    </w:p>
    <w:p w:rsidR="002C4281" w:rsidRPr="00D17824" w:rsidRDefault="002C4281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 xml:space="preserve">обеспечить психологические условия для успешного обучения, охраны здоровья и развития личности </w:t>
      </w:r>
      <w:r w:rsidR="005A56DA" w:rsidRPr="00D17824">
        <w:rPr>
          <w:rFonts w:ascii="Times New Roman" w:hAnsi="Times New Roman" w:cs="Times New Roman"/>
          <w:sz w:val="24"/>
          <w:szCs w:val="24"/>
        </w:rPr>
        <w:t>учащихся</w:t>
      </w:r>
      <w:r w:rsidRPr="00D17824">
        <w:rPr>
          <w:rFonts w:ascii="Times New Roman" w:hAnsi="Times New Roman" w:cs="Times New Roman"/>
          <w:sz w:val="24"/>
          <w:szCs w:val="24"/>
        </w:rPr>
        <w:t>;</w:t>
      </w:r>
    </w:p>
    <w:p w:rsidR="002C4281" w:rsidRPr="00D17824" w:rsidRDefault="002C4281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повысить уровень знаний о психологическом развитии личности у родителей (законных представителей), педагогических работников.</w:t>
      </w:r>
    </w:p>
    <w:p w:rsidR="002C4281" w:rsidRPr="00D17824" w:rsidRDefault="002C4281" w:rsidP="00AD3A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7824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2C4281" w:rsidRPr="00D17824" w:rsidRDefault="002C4281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провести анализ социальной ситуации развития в ОО, выявить основные проблемы и определить причины их возникновения, пути и средства их разрешения, содействовать гармонизации социально-психологического климата в ОО;</w:t>
      </w:r>
    </w:p>
    <w:p w:rsidR="002C4281" w:rsidRPr="00D17824" w:rsidRDefault="002C4281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выявить на ранних стадиях у учащихся трудности, отклонения в поведении, которые препятствуют освоению основных образовательных программ (ООП) общего образования, развитию и социальной адаптации;</w:t>
      </w:r>
    </w:p>
    <w:p w:rsidR="002C4281" w:rsidRPr="00D17824" w:rsidRDefault="002C4281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провести мониторинг психолого-педагогического статуса ребенка и динамики его психологического развития в процессе школьного обучения;</w:t>
      </w:r>
    </w:p>
    <w:p w:rsidR="002C4281" w:rsidRPr="00D17824" w:rsidRDefault="002C4281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содействовать внедрению индивидуальных образовательных маршрутов;</w:t>
      </w:r>
    </w:p>
    <w:p w:rsidR="002C4281" w:rsidRPr="00D17824" w:rsidRDefault="002C4281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содействовать выполнению требований федеральных государственных образовательных стандартов общего образования к личностным, метапредметным и предметным результатам освоения обучающимися ООП (по уровням общего образования);</w:t>
      </w:r>
    </w:p>
    <w:p w:rsidR="002C4281" w:rsidRPr="00D17824" w:rsidRDefault="002C4281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 xml:space="preserve">разработать и внедрить психологические программы и проекты, которые направлены на преодоление отклонений в социальном и психическом здоровье и профилактику асоциальных явлений (наркомании, социального сиротства, насилия в семье и др.), трудностей в адаптации, обучении и воспитании, нарушений в поведении, задержек и отклонений в развитии </w:t>
      </w:r>
      <w:r w:rsidR="005A56DA" w:rsidRPr="00D17824">
        <w:rPr>
          <w:rFonts w:ascii="Times New Roman" w:hAnsi="Times New Roman" w:cs="Times New Roman"/>
          <w:sz w:val="24"/>
          <w:szCs w:val="24"/>
        </w:rPr>
        <w:t>учащихся</w:t>
      </w:r>
      <w:r w:rsidRPr="00D17824">
        <w:rPr>
          <w:rFonts w:ascii="Times New Roman" w:hAnsi="Times New Roman" w:cs="Times New Roman"/>
          <w:sz w:val="24"/>
          <w:szCs w:val="24"/>
        </w:rPr>
        <w:t>;</w:t>
      </w:r>
    </w:p>
    <w:p w:rsidR="002C4281" w:rsidRPr="00D17824" w:rsidRDefault="002C4281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lastRenderedPageBreak/>
        <w:t xml:space="preserve">содействовать педагогам, родителям (законным представителям) в воспитании </w:t>
      </w:r>
      <w:r w:rsidR="005A56DA" w:rsidRPr="00D17824">
        <w:rPr>
          <w:rFonts w:ascii="Times New Roman" w:hAnsi="Times New Roman" w:cs="Times New Roman"/>
          <w:sz w:val="24"/>
          <w:szCs w:val="24"/>
        </w:rPr>
        <w:t>учащихся</w:t>
      </w:r>
      <w:r w:rsidRPr="00D17824">
        <w:rPr>
          <w:rFonts w:ascii="Times New Roman" w:hAnsi="Times New Roman" w:cs="Times New Roman"/>
          <w:sz w:val="24"/>
          <w:szCs w:val="24"/>
        </w:rPr>
        <w:t>, формировании у них принципов взаимопомощи, толерантности, милосердия, уверенности в себе, способности к активному социальному взаимодействию без ущемления прав и свобод другой личности;</w:t>
      </w:r>
    </w:p>
    <w:p w:rsidR="002C4281" w:rsidRPr="00D17824" w:rsidRDefault="002C4281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участвовать в комплексной психолого-педагогической экспертизе профессиональной деятельности педагогов, образовательных программ и проектов, учебно-методических пособий, проводимой по инициативе органов управления образованием;</w:t>
      </w:r>
    </w:p>
    <w:p w:rsidR="002C4281" w:rsidRPr="00D17824" w:rsidRDefault="002C4281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распространять и внедрять в практику ОО достижения в области отечественной и зарубежной психологии;</w:t>
      </w:r>
    </w:p>
    <w:p w:rsidR="002C4281" w:rsidRPr="00D17824" w:rsidRDefault="002C4281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взаимодействовать с подразделениями образовательной организации (служба здоровья, психолого-медико-педагогический консилиум (ПМПк), совет профилактики и др.), организациями здравоохранения и социальной защиты населения.</w:t>
      </w:r>
    </w:p>
    <w:p w:rsidR="002C4281" w:rsidRPr="00D17824" w:rsidRDefault="002C4281" w:rsidP="00AD3A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7824">
        <w:rPr>
          <w:rFonts w:ascii="Times New Roman" w:hAnsi="Times New Roman" w:cs="Times New Roman"/>
          <w:b/>
          <w:sz w:val="24"/>
          <w:szCs w:val="24"/>
        </w:rPr>
        <w:t>Приоритетные направления работы</w:t>
      </w:r>
    </w:p>
    <w:p w:rsidR="002C4281" w:rsidRPr="00D17824" w:rsidRDefault="002C4281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 xml:space="preserve">Просвещение педагогов и родителей с целью формирования и развития психологической компетентности </w:t>
      </w:r>
      <w:r w:rsidR="005A56DA" w:rsidRPr="00D17824">
        <w:rPr>
          <w:rFonts w:ascii="Times New Roman" w:hAnsi="Times New Roman" w:cs="Times New Roman"/>
          <w:sz w:val="24"/>
          <w:szCs w:val="24"/>
        </w:rPr>
        <w:t>учащихся</w:t>
      </w:r>
      <w:r w:rsidRPr="00D17824">
        <w:rPr>
          <w:rFonts w:ascii="Times New Roman" w:hAnsi="Times New Roman" w:cs="Times New Roman"/>
          <w:sz w:val="24"/>
          <w:szCs w:val="24"/>
        </w:rPr>
        <w:t>, родителей, педагогов.</w:t>
      </w:r>
    </w:p>
    <w:p w:rsidR="002C4281" w:rsidRPr="00D17824" w:rsidRDefault="002C4281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Мониторинг с целью проектирования индивидуального образовательного маршрута обучения и развития ребенка и формирования ключевых компетенций.</w:t>
      </w:r>
    </w:p>
    <w:p w:rsidR="002C4281" w:rsidRPr="00D17824" w:rsidRDefault="002C4281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 xml:space="preserve">Реализация комплексного индивидуально ориентированного психолого-медико-педагогического сопровождения </w:t>
      </w:r>
      <w:r w:rsidR="005A56DA" w:rsidRPr="00D17824">
        <w:rPr>
          <w:rFonts w:ascii="Times New Roman" w:hAnsi="Times New Roman" w:cs="Times New Roman"/>
          <w:sz w:val="24"/>
          <w:szCs w:val="24"/>
        </w:rPr>
        <w:t>учащихся</w:t>
      </w:r>
      <w:r w:rsidRPr="00D17824">
        <w:rPr>
          <w:rFonts w:ascii="Times New Roman" w:hAnsi="Times New Roman" w:cs="Times New Roman"/>
          <w:sz w:val="24"/>
          <w:szCs w:val="24"/>
        </w:rPr>
        <w:t xml:space="preserve"> с особыми образовательными потребностями с учетом состояния здоровья и особенностей психофизического развития (в соответствии с рекомендациями психолого-медико-педагогической комиссии (ПМПК)).</w:t>
      </w:r>
    </w:p>
    <w:p w:rsidR="002C4281" w:rsidRPr="00D17824" w:rsidRDefault="002C4281" w:rsidP="00AD3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824">
        <w:rPr>
          <w:rFonts w:ascii="Times New Roman" w:hAnsi="Times New Roman" w:cs="Times New Roman"/>
          <w:sz w:val="24"/>
          <w:szCs w:val="24"/>
        </w:rPr>
        <w:t>Участие в проектировании ООП (по уровням общего образования) (психологический аспект) с учетом требований ФГОС общего образования.</w:t>
      </w:r>
    </w:p>
    <w:p w:rsidR="00E92D0F" w:rsidRPr="00D17824" w:rsidRDefault="0004590E" w:rsidP="00AD3A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78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3.7.1.</w:t>
      </w:r>
      <w:r w:rsidR="00E92D0F" w:rsidRPr="00D178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работы  по психологической диагностике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3687"/>
        <w:gridCol w:w="4681"/>
        <w:gridCol w:w="1131"/>
      </w:tblGrid>
      <w:tr w:rsidR="00E92D0F" w:rsidRPr="00D17824" w:rsidTr="007F15C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</w:t>
            </w:r>
          </w:p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</w:tc>
      </w:tr>
      <w:tr w:rsidR="00E92D0F" w:rsidRPr="00D17824" w:rsidTr="007F15C8">
        <w:trPr>
          <w:trHeight w:val="1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 эмоционально  личностной сферы </w:t>
            </w:r>
            <w:r w:rsidR="005A56DA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8 до 18 лет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приказу </w:t>
            </w:r>
            <w:r w:rsidR="00C36947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  <w:r w:rsidR="00C36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6947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C36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6947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конец сентября</w:t>
            </w:r>
          </w:p>
        </w:tc>
      </w:tr>
      <w:tr w:rsidR="00E92D0F" w:rsidRPr="00D17824" w:rsidTr="007F15C8">
        <w:trPr>
          <w:trHeight w:val="7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учащихся с особыми образовательными потребностями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Индивидуально, исходя из индивидуальных потребностей учащегося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</w:tr>
      <w:tr w:rsidR="00E92D0F" w:rsidRPr="00D17824" w:rsidTr="007F15C8">
        <w:trPr>
          <w:trHeight w:val="12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универсальных учебных действий и уровня адаптации первоклассников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 «Отчего у меня на сердце легко», «Домик», «Рисунок семьи», опросник по психологическим особенностям адаптации для учителя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конец октября</w:t>
            </w:r>
          </w:p>
        </w:tc>
      </w:tr>
      <w:tr w:rsidR="00E92D0F" w:rsidRPr="00D17824" w:rsidTr="007F15C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адаптации пятиклассников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 «Рисунок семьи а образах животных», « Несуществующее животное», тревожность по Филипсу, социометрия, опросник по учебной мотивации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конец октября</w:t>
            </w:r>
          </w:p>
        </w:tc>
      </w:tr>
      <w:tr w:rsidR="00E92D0F" w:rsidRPr="00D17824" w:rsidTr="007F15C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адаптации десятиклассников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 «Шкала тревожности» (Прихожан А. М.), «Дом – дерево – человек»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</w:tr>
      <w:tr w:rsidR="00E92D0F" w:rsidRPr="00D17824" w:rsidTr="007F15C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психологической готовности  к ГИА, 9 класс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«Оценка тревожности и депрессии» (Зигмонд А. С.), рисунок человека, рисунок человека во время дождя, синквейн к слову «Экзамен»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октябрь, март</w:t>
            </w:r>
          </w:p>
        </w:tc>
      </w:tr>
      <w:tr w:rsidR="00E92D0F" w:rsidRPr="00D17824" w:rsidTr="007F15C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психологической готовности  к ЕГЭ,11 класс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«Оценка тревожности и депрессии» (Зигмонд А. С.), рисунок человека, рисунок человека во время дождя, синквейн к слову «Экзамен»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октябрь, март</w:t>
            </w:r>
          </w:p>
        </w:tc>
      </w:tr>
      <w:tr w:rsidR="00E92D0F" w:rsidRPr="00D17824" w:rsidTr="007F15C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Диагностика познавательных процессов и учебной мотивации 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 классы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Лурия «10 слов», корректурные пробы, диагностика абстрактно-логического 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мышления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декабрь</w:t>
            </w:r>
          </w:p>
        </w:tc>
      </w:tr>
      <w:tr w:rsidR="00E92D0F" w:rsidRPr="00D17824" w:rsidTr="007F15C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удовлетворенности учебным процессом 11 классы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Опросник по домашнему заданию, по субъективному восприятию уч-ся отношения к нему учителя, использованию различных технологий на уроке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</w:tr>
      <w:tr w:rsidR="00E92D0F" w:rsidRPr="00D17824" w:rsidTr="007F15C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эмоционального состояния  у уч-ся 4 классов с целью изучения готовности к переходу на вторую ступень обучения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«Цвето-рисуночный тест психических состояний»  (Прохоров А. О), опросник «Агрессивны ли вы?», экспресс-диагностика самооценки и уровня притязаний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</w:tr>
      <w:tr w:rsidR="00E92D0F" w:rsidRPr="00D17824" w:rsidTr="007F15C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Диагностика универсальных учебных действий </w:t>
            </w:r>
            <w:r w:rsidR="007F15C8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,1 класс, 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(познавательных, регулятивных) 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 «домик», корректурные пробы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D0F" w:rsidRPr="00D17824" w:rsidRDefault="00E92D0F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Конец апреля – нач. мая</w:t>
            </w:r>
          </w:p>
        </w:tc>
      </w:tr>
    </w:tbl>
    <w:p w:rsidR="00E92D0F" w:rsidRPr="00D17824" w:rsidRDefault="0004590E" w:rsidP="00AD3A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78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3.7.2.</w:t>
      </w:r>
      <w:r w:rsidR="00E92D0F" w:rsidRPr="00D178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работы  по коррекционно-развивающей работе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5535"/>
        <w:gridCol w:w="1985"/>
        <w:gridCol w:w="1843"/>
      </w:tblGrid>
      <w:tr w:rsidR="007F15C8" w:rsidRPr="00D17824" w:rsidTr="00BB5803">
        <w:trPr>
          <w:trHeight w:val="4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</w:t>
            </w:r>
          </w:p>
          <w:p w:rsidR="007F15C8" w:rsidRPr="00D17824" w:rsidRDefault="007F15C8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</w:t>
            </w:r>
          </w:p>
        </w:tc>
      </w:tr>
      <w:tr w:rsidR="007F15C8" w:rsidRPr="00D17824" w:rsidTr="00BB5803">
        <w:trPr>
          <w:trHeight w:val="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Тренинг профилактики дезадаптации к школьному обучению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Сентябрь - октябрь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класс</w:t>
            </w:r>
          </w:p>
        </w:tc>
      </w:tr>
      <w:tr w:rsidR="007F15C8" w:rsidRPr="00D17824" w:rsidTr="00BB5803">
        <w:trPr>
          <w:trHeight w:val="150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Тренинг « Путешествие в волшебную страну чувств» с использованием песочной терапии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Ноябрь - февраль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дети группы риска по адаптации</w:t>
            </w:r>
          </w:p>
        </w:tc>
      </w:tr>
      <w:tr w:rsidR="007F15C8" w:rsidRPr="00D17824" w:rsidTr="00BB5803">
        <w:trPr>
          <w:trHeight w:val="12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Тренинг профилактики дезадаптации у новым условиям обучения с элементами программы профилактики отклоняющего поведения и употребления психоактивных веществ «Корабль»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Сентябрь - декабрь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класс</w:t>
            </w:r>
          </w:p>
        </w:tc>
      </w:tr>
      <w:tr w:rsidR="007F15C8" w:rsidRPr="00D17824" w:rsidTr="00BB5803">
        <w:trPr>
          <w:trHeight w:val="4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Командообразующий тренинг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класс</w:t>
            </w:r>
          </w:p>
        </w:tc>
      </w:tr>
      <w:tr w:rsidR="007F15C8" w:rsidRPr="00D17824" w:rsidTr="00BB5803">
        <w:trPr>
          <w:trHeight w:val="5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Тренинговые занятия психологической готовности к экзаменам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Февраль - март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 11 класс</w:t>
            </w:r>
          </w:p>
        </w:tc>
      </w:tr>
      <w:tr w:rsidR="007F15C8" w:rsidRPr="00D17824" w:rsidTr="00BB5803">
        <w:trPr>
          <w:trHeight w:val="3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Одноразовые выходы на классные часы по запросу классных руководителей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15C8" w:rsidRPr="00D17824" w:rsidTr="00BB5803">
        <w:trPr>
          <w:trHeight w:val="1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lang w:eastAsia="ru-RU"/>
              </w:rPr>
              <w:t xml:space="preserve">7. 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lang w:eastAsia="ru-RU"/>
              </w:rPr>
              <w:t>Коррекционно – развивающая деятельность с учащимися с ОВЗ, исходя из их индивидуальных потребностей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5C8" w:rsidRPr="00D17824" w:rsidRDefault="007F15C8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lang w:eastAsia="ru-RU"/>
              </w:rPr>
              <w:t>1,2 класс</w:t>
            </w:r>
          </w:p>
        </w:tc>
      </w:tr>
    </w:tbl>
    <w:p w:rsidR="00E92D0F" w:rsidRPr="00D17824" w:rsidRDefault="0004590E" w:rsidP="00AD3A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78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3.7.3.</w:t>
      </w:r>
      <w:r w:rsidR="00E92D0F" w:rsidRPr="00D178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работы  с учащимися, имеющими поведенческие проблемы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5671"/>
        <w:gridCol w:w="2079"/>
        <w:gridCol w:w="1749"/>
      </w:tblGrid>
      <w:tr w:rsidR="0097497D" w:rsidRPr="00D17824" w:rsidTr="00BB58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</w:t>
            </w:r>
          </w:p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</w:t>
            </w:r>
          </w:p>
        </w:tc>
      </w:tr>
      <w:tr w:rsidR="0097497D" w:rsidRPr="00D17824" w:rsidTr="00BB58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информации по классам</w:t>
            </w:r>
          </w:p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учащихся, имеющих поведенческие проблемы.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 - октябрь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</w:t>
            </w:r>
          </w:p>
          <w:p w:rsidR="0097497D" w:rsidRPr="00D17824" w:rsidRDefault="00BB58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Класс. р</w:t>
            </w:r>
            <w:r w:rsidR="0097497D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уковод.</w:t>
            </w:r>
          </w:p>
        </w:tc>
      </w:tr>
      <w:tr w:rsidR="0097497D" w:rsidRPr="00D17824" w:rsidTr="00BB58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Углубленное обследование учащихся (наблюдение, психодиагностика, собеседование)</w:t>
            </w:r>
          </w:p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Психолог, учащийся</w:t>
            </w:r>
          </w:p>
        </w:tc>
      </w:tr>
      <w:tr w:rsidR="0097497D" w:rsidRPr="00D17824" w:rsidTr="00BB58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Ноябрь, по мере</w:t>
            </w:r>
          </w:p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необходимости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</w:t>
            </w:r>
          </w:p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Учащийся</w:t>
            </w:r>
          </w:p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Родители</w:t>
            </w:r>
          </w:p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</w:t>
            </w:r>
          </w:p>
        </w:tc>
      </w:tr>
      <w:tr w:rsidR="0097497D" w:rsidRPr="00D17824" w:rsidTr="00BB58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 с учащимися, состоящими на учете в ИДН.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теч. года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7F15C8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</w:t>
            </w:r>
            <w:r w:rsidR="0097497D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ВР, Психолог,</w:t>
            </w:r>
          </w:p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учащийся</w:t>
            </w:r>
          </w:p>
        </w:tc>
      </w:tr>
      <w:tr w:rsidR="0097497D" w:rsidRPr="00D17824" w:rsidTr="00BB58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Психолого-педагогическое сопровождение 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теч. года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Психолог, </w:t>
            </w:r>
            <w:r w:rsidR="00BB5803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класс. р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уков.</w:t>
            </w:r>
          </w:p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Родители, учащийся</w:t>
            </w:r>
          </w:p>
        </w:tc>
      </w:tr>
    </w:tbl>
    <w:p w:rsidR="00E92D0F" w:rsidRPr="00D17824" w:rsidRDefault="0004590E" w:rsidP="00AD3A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78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3.7.4.</w:t>
      </w:r>
      <w:r w:rsidR="00E92D0F" w:rsidRPr="00D178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работы   с учащимися, имеющими учебные проблемы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"/>
        <w:gridCol w:w="5542"/>
        <w:gridCol w:w="1894"/>
        <w:gridCol w:w="1934"/>
      </w:tblGrid>
      <w:tr w:rsidR="00506383" w:rsidRPr="00D17824" w:rsidTr="00506383">
        <w:trPr>
          <w:trHeight w:val="5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</w:t>
            </w:r>
          </w:p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</w:t>
            </w:r>
          </w:p>
        </w:tc>
      </w:tr>
      <w:tr w:rsidR="00506383" w:rsidRPr="00D17824" w:rsidTr="00506383">
        <w:trPr>
          <w:trHeight w:val="8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информации по классам об</w:t>
            </w:r>
          </w:p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учащихся, имеющих проблемы с учебой.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 - декабрь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BB58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Психолог, класс. р</w:t>
            </w:r>
            <w:r w:rsidR="0097497D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уков.</w:t>
            </w:r>
          </w:p>
        </w:tc>
      </w:tr>
      <w:tr w:rsidR="00506383" w:rsidRPr="00D17824" w:rsidTr="00506383">
        <w:trPr>
          <w:trHeight w:val="5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Углубленное обследование учащихся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 –</w:t>
            </w:r>
          </w:p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Психолог, учащийся</w:t>
            </w:r>
          </w:p>
        </w:tc>
      </w:tr>
      <w:tr w:rsidR="00506383" w:rsidRPr="00D17824" w:rsidTr="00506383">
        <w:trPr>
          <w:trHeight w:val="5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консультации. Рекомендации.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теч. года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Психолог, родители</w:t>
            </w:r>
          </w:p>
        </w:tc>
      </w:tr>
      <w:tr w:rsidR="00506383" w:rsidRPr="00D17824" w:rsidTr="00506383">
        <w:trPr>
          <w:trHeight w:val="2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на конец года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D0F" w:rsidRPr="00D17824" w:rsidRDefault="0004590E" w:rsidP="00AD3A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78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3.7.5.</w:t>
      </w:r>
      <w:r w:rsidR="00E92D0F" w:rsidRPr="00D178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работы педагога – психолога   по просветительской деятельности родителей</w:t>
      </w:r>
    </w:p>
    <w:tbl>
      <w:tblPr>
        <w:tblpPr w:leftFromText="180" w:rightFromText="180" w:vertAnchor="text" w:horzAnchor="margin" w:tblpY="182"/>
        <w:tblW w:w="10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0"/>
        <w:gridCol w:w="3094"/>
        <w:gridCol w:w="5616"/>
      </w:tblGrid>
      <w:tr w:rsidR="00506383" w:rsidRPr="00D17824" w:rsidTr="00506383">
        <w:trPr>
          <w:trHeight w:val="2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</w:tr>
      <w:tr w:rsidR="00506383" w:rsidRPr="00D17824" w:rsidTr="00506383">
        <w:trPr>
          <w:trHeight w:val="2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Будущие первоклассники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«Проблема готовности к школьному обучению»</w:t>
            </w:r>
          </w:p>
        </w:tc>
      </w:tr>
      <w:tr w:rsidR="00506383" w:rsidRPr="00D17824" w:rsidTr="00506383">
        <w:trPr>
          <w:trHeight w:val="10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класс</w:t>
            </w:r>
          </w:p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 первом классе – без проблем» (об адаптации первоклассника)</w:t>
            </w:r>
          </w:p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6383" w:rsidRPr="00D17824" w:rsidTr="00506383">
        <w:trPr>
          <w:trHeight w:val="6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классы</w:t>
            </w:r>
          </w:p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(индивидуальные выходы)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 Психологические особенности переходного этапа в развитии».</w:t>
            </w:r>
          </w:p>
        </w:tc>
      </w:tr>
      <w:tr w:rsidR="00506383" w:rsidRPr="00D17824" w:rsidTr="00506383">
        <w:trPr>
          <w:trHeight w:val="5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Октябрь, ноябрь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 11 классы (индивидуальные выходы)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«Психологическая готовность к экзамену»</w:t>
            </w:r>
          </w:p>
        </w:tc>
      </w:tr>
      <w:tr w:rsidR="00506383" w:rsidRPr="00D17824" w:rsidTr="00506383">
        <w:trPr>
          <w:trHeight w:val="8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 11 классы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7D" w:rsidRPr="00D17824" w:rsidRDefault="0097497D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 результатам психологической диагностики эмоционального состояния учащихся выпускных классов»</w:t>
            </w:r>
          </w:p>
        </w:tc>
      </w:tr>
      <w:tr w:rsidR="00506383" w:rsidRPr="00D17824" w:rsidTr="00506383">
        <w:trPr>
          <w:trHeight w:val="5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803" w:rsidRPr="00D17824" w:rsidRDefault="00BB58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 -  май</w:t>
            </w:r>
          </w:p>
        </w:tc>
        <w:tc>
          <w:tcPr>
            <w:tcW w:w="8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803" w:rsidRPr="00D17824" w:rsidRDefault="00BB58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запросу классных руководителей (индивидуальные выходы)</w:t>
            </w:r>
          </w:p>
        </w:tc>
      </w:tr>
    </w:tbl>
    <w:p w:rsidR="002C4281" w:rsidRPr="00D17824" w:rsidRDefault="00BB5803" w:rsidP="00AD3A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7824">
        <w:rPr>
          <w:rFonts w:ascii="Times New Roman" w:hAnsi="Times New Roman" w:cs="Times New Roman"/>
          <w:b/>
          <w:sz w:val="24"/>
          <w:szCs w:val="24"/>
        </w:rPr>
        <w:t>3.</w:t>
      </w:r>
      <w:r w:rsidR="0004590E" w:rsidRPr="00D17824">
        <w:rPr>
          <w:rFonts w:ascii="Times New Roman" w:hAnsi="Times New Roman" w:cs="Times New Roman"/>
          <w:b/>
          <w:sz w:val="24"/>
          <w:szCs w:val="24"/>
        </w:rPr>
        <w:t>8</w:t>
      </w:r>
      <w:r w:rsidRPr="00D17824">
        <w:rPr>
          <w:rFonts w:ascii="Times New Roman" w:hAnsi="Times New Roman" w:cs="Times New Roman"/>
          <w:b/>
          <w:sz w:val="24"/>
          <w:szCs w:val="24"/>
        </w:rPr>
        <w:t>. Сохранение и укрепление здоровья участников образовательных отношений</w:t>
      </w:r>
    </w:p>
    <w:p w:rsidR="002C4281" w:rsidRPr="00D17824" w:rsidRDefault="0004590E" w:rsidP="00AD3A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7824">
        <w:rPr>
          <w:rFonts w:ascii="Times New Roman" w:hAnsi="Times New Roman" w:cs="Times New Roman"/>
          <w:b/>
          <w:sz w:val="24"/>
          <w:szCs w:val="24"/>
        </w:rPr>
        <w:t>3.8.1.</w:t>
      </w:r>
      <w:r w:rsidR="002C4281" w:rsidRPr="00D17824">
        <w:rPr>
          <w:rFonts w:ascii="Times New Roman" w:hAnsi="Times New Roman" w:cs="Times New Roman"/>
          <w:b/>
          <w:sz w:val="24"/>
          <w:szCs w:val="24"/>
        </w:rPr>
        <w:t xml:space="preserve">План мероприятий по охране здоровья </w:t>
      </w:r>
      <w:r w:rsidR="005A56DA" w:rsidRPr="00D17824">
        <w:rPr>
          <w:rFonts w:ascii="Times New Roman" w:hAnsi="Times New Roman" w:cs="Times New Roman"/>
          <w:b/>
          <w:sz w:val="24"/>
          <w:szCs w:val="24"/>
        </w:rPr>
        <w:t>учащихся</w:t>
      </w:r>
    </w:p>
    <w:tbl>
      <w:tblPr>
        <w:tblW w:w="10380" w:type="dxa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9"/>
        <w:gridCol w:w="5453"/>
        <w:gridCol w:w="2160"/>
        <w:gridCol w:w="2368"/>
      </w:tblGrid>
      <w:tr w:rsidR="0051699F" w:rsidRPr="00D17824" w:rsidTr="00E02147">
        <w:trPr>
          <w:trHeight w:val="172"/>
        </w:trPr>
        <w:tc>
          <w:tcPr>
            <w:tcW w:w="3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4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1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2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51699F" w:rsidRPr="00D17824" w:rsidTr="00E02147">
        <w:trPr>
          <w:trHeight w:val="172"/>
        </w:trPr>
        <w:tc>
          <w:tcPr>
            <w:tcW w:w="3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совещания при директоре с повесткой «О работе учителей физической культуры и трудового обучения, классных руководителей по профилактике и предупреждению травматизма и несчастных случаев среди учащихся»</w:t>
            </w:r>
          </w:p>
        </w:tc>
        <w:tc>
          <w:tcPr>
            <w:tcW w:w="21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Директор, </w:t>
            </w:r>
            <w:r w:rsidR="007D698A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51699F" w:rsidRPr="00D17824" w:rsidTr="00E02147">
        <w:trPr>
          <w:trHeight w:val="172"/>
        </w:trPr>
        <w:tc>
          <w:tcPr>
            <w:tcW w:w="3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Информирование родителей по профилактике и предупреждению травматизма и несчастных случаев среди детей в быту</w:t>
            </w:r>
          </w:p>
        </w:tc>
        <w:tc>
          <w:tcPr>
            <w:tcW w:w="21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социальный педагог</w:t>
            </w:r>
          </w:p>
        </w:tc>
      </w:tr>
      <w:tr w:rsidR="0051699F" w:rsidRPr="00D17824" w:rsidTr="00E02147">
        <w:trPr>
          <w:trHeight w:val="172"/>
        </w:trPr>
        <w:tc>
          <w:tcPr>
            <w:tcW w:w="3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Контроль соответствия состояния кабинетов повышенной опасности требованиям техники безопасности и производственной санитарии</w:t>
            </w:r>
          </w:p>
        </w:tc>
        <w:tc>
          <w:tcPr>
            <w:tcW w:w="21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Заведующие кабинетами</w:t>
            </w:r>
          </w:p>
        </w:tc>
      </w:tr>
      <w:tr w:rsidR="0051699F" w:rsidRPr="00D17824" w:rsidTr="00E02147">
        <w:trPr>
          <w:trHeight w:val="172"/>
        </w:trPr>
        <w:tc>
          <w:tcPr>
            <w:tcW w:w="3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в кабинетах химии, физики, информатики, спортивном зале, мастерских</w:t>
            </w:r>
          </w:p>
        </w:tc>
        <w:tc>
          <w:tcPr>
            <w:tcW w:w="21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Заведующие кабинетами</w:t>
            </w:r>
          </w:p>
        </w:tc>
      </w:tr>
      <w:tr w:rsidR="0051699F" w:rsidRPr="00D17824" w:rsidTr="00E02147">
        <w:trPr>
          <w:trHeight w:val="172"/>
        </w:trPr>
        <w:tc>
          <w:tcPr>
            <w:tcW w:w="3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Обеспечение постоянных мер безопасности и охраны жизни и здоровья детей при проведении массовых мероприятий</w:t>
            </w:r>
          </w:p>
        </w:tc>
        <w:tc>
          <w:tcPr>
            <w:tcW w:w="21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51699F" w:rsidRPr="00D17824" w:rsidTr="00E02147">
        <w:trPr>
          <w:trHeight w:val="172"/>
        </w:trPr>
        <w:tc>
          <w:tcPr>
            <w:tcW w:w="3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4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Определение уровня физического развития и физической подготовки учащихся, анализ полученных результатов на заседании ШМО</w:t>
            </w:r>
          </w:p>
        </w:tc>
        <w:tc>
          <w:tcPr>
            <w:tcW w:w="21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Учителя физкультуры</w:t>
            </w:r>
          </w:p>
        </w:tc>
      </w:tr>
      <w:tr w:rsidR="0051699F" w:rsidRPr="00D17824" w:rsidTr="00E02147">
        <w:trPr>
          <w:trHeight w:val="172"/>
        </w:trPr>
        <w:tc>
          <w:tcPr>
            <w:tcW w:w="3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Организация медицинского осмотра учащихся школы</w:t>
            </w:r>
          </w:p>
        </w:tc>
        <w:tc>
          <w:tcPr>
            <w:tcW w:w="21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51699F" w:rsidRPr="00D17824" w:rsidTr="00E02147">
        <w:trPr>
          <w:trHeight w:val="172"/>
        </w:trPr>
        <w:tc>
          <w:tcPr>
            <w:tcW w:w="3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Диагностические исследования в 1-х, 5-х, 10-х классах: дозировка домашнего задания, здоровье учеников в режиме дня школы, нормализация учебной нагрузки</w:t>
            </w:r>
          </w:p>
        </w:tc>
        <w:tc>
          <w:tcPr>
            <w:tcW w:w="21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51699F" w:rsidRPr="00D17824" w:rsidTr="00E02147">
        <w:trPr>
          <w:trHeight w:val="172"/>
        </w:trPr>
        <w:tc>
          <w:tcPr>
            <w:tcW w:w="3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Обеспечение санитарно-гигиенического режима в школе</w:t>
            </w:r>
          </w:p>
        </w:tc>
        <w:tc>
          <w:tcPr>
            <w:tcW w:w="21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51699F" w:rsidRPr="00D17824" w:rsidTr="00E02147">
        <w:trPr>
          <w:trHeight w:val="172"/>
        </w:trPr>
        <w:tc>
          <w:tcPr>
            <w:tcW w:w="3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Составление плана физкультурно-оздоровительных мероприятий на учебный год</w:t>
            </w:r>
          </w:p>
        </w:tc>
        <w:tc>
          <w:tcPr>
            <w:tcW w:w="21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</w:tr>
      <w:tr w:rsidR="0051699F" w:rsidRPr="00D17824" w:rsidTr="00E02147">
        <w:trPr>
          <w:trHeight w:val="172"/>
        </w:trPr>
        <w:tc>
          <w:tcPr>
            <w:tcW w:w="3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День здоровья</w:t>
            </w:r>
          </w:p>
        </w:tc>
        <w:tc>
          <w:tcPr>
            <w:tcW w:w="21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Сентябрь–май</w:t>
            </w:r>
          </w:p>
        </w:tc>
        <w:tc>
          <w:tcPr>
            <w:tcW w:w="2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51699F" w:rsidRPr="00D17824" w:rsidTr="00E02147">
        <w:trPr>
          <w:trHeight w:val="172"/>
        </w:trPr>
        <w:tc>
          <w:tcPr>
            <w:tcW w:w="3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Проводить: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осмотр территории школы с целью выявления посторонних подозрительных предметов и их ликвидации;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проверку состояния электропроводки, розеток, выключателей, светильников в учебных кабинетах, в случае обнаружения неисправностей принимать меры по их ликвидации;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осмотр всех помещений, складов с целью выявления пожароопасных факторов;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профилактические беседы по всем видам ТБ;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беседы по профилактике детского травматизма, противопожарной безопасности с учащимися школы;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тренировочные занятия по подготовке к действиям при угрозе и возникновении чрезвычайных ситуаций</w:t>
            </w:r>
          </w:p>
        </w:tc>
        <w:tc>
          <w:tcPr>
            <w:tcW w:w="21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Заведующие кабинетами, завхоз, классные руководители,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51699F" w:rsidRPr="00D17824" w:rsidTr="00E02147">
        <w:trPr>
          <w:trHeight w:val="172"/>
        </w:trPr>
        <w:tc>
          <w:tcPr>
            <w:tcW w:w="3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Проверить наличие и состояние журналов: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учета проведения инструктажей по ТБ в учебных кабинетах, спортзале;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учета проведения вводного инструктажа для учащихся;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оперативного контроля;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входящих в здание школы посетителей</w:t>
            </w:r>
          </w:p>
        </w:tc>
        <w:tc>
          <w:tcPr>
            <w:tcW w:w="21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51699F" w:rsidRPr="00D17824" w:rsidTr="00E02147">
        <w:trPr>
          <w:trHeight w:val="172"/>
        </w:trPr>
        <w:tc>
          <w:tcPr>
            <w:tcW w:w="3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Продолжить изучение курса «Основы безопасности жизнедеятельности»</w:t>
            </w:r>
          </w:p>
        </w:tc>
        <w:tc>
          <w:tcPr>
            <w:tcW w:w="21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Преподаватель ОБЖ</w:t>
            </w:r>
          </w:p>
        </w:tc>
      </w:tr>
      <w:tr w:rsidR="0051699F" w:rsidRPr="00D17824" w:rsidTr="00E02147">
        <w:trPr>
          <w:trHeight w:val="172"/>
        </w:trPr>
        <w:tc>
          <w:tcPr>
            <w:tcW w:w="3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Организовать: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углубленный медосмотр учащихся по графику;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профилактическую работу по предупреждению заболеваний вирусным гепатитом В;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работу спецмедгруппы;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проверку учащихся на педикулез;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освобождение учащихся от занятий по 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физкультуре, прохождения учебно-производственной практики на основании справок о состоянии здоровья;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санитарно-просветительскую работу с учащимися по вопросам профилактики отравления грибами, ядовитыми растениями, заболевания гриппом, дифтерией, желудочно-кишечными инфекциями, СПИДом, педикулезом, о вреде курения и наркомании</w:t>
            </w:r>
          </w:p>
        </w:tc>
        <w:tc>
          <w:tcPr>
            <w:tcW w:w="21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51699F" w:rsidRPr="00D17824" w:rsidTr="00E02147">
        <w:trPr>
          <w:trHeight w:val="172"/>
        </w:trPr>
        <w:tc>
          <w:tcPr>
            <w:tcW w:w="3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54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Проводить: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вакцинацию учащихся: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хронометраж уроков физкультуры;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санитарную проверку школьных помещений по соблюдению санитарно-гигиенических норм: освещение, тепловой режим, проветривание помещений, качество уборки</w:t>
            </w:r>
          </w:p>
        </w:tc>
        <w:tc>
          <w:tcPr>
            <w:tcW w:w="21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Медсестра,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завхоз</w:t>
            </w:r>
          </w:p>
        </w:tc>
      </w:tr>
      <w:tr w:rsidR="0051699F" w:rsidRPr="00D17824" w:rsidTr="00E02147">
        <w:trPr>
          <w:trHeight w:val="172"/>
        </w:trPr>
        <w:tc>
          <w:tcPr>
            <w:tcW w:w="3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4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Организовать работу школьной столовой</w:t>
            </w:r>
          </w:p>
        </w:tc>
        <w:tc>
          <w:tcPr>
            <w:tcW w:w="21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51699F" w:rsidRPr="00D17824" w:rsidTr="00E02147">
        <w:trPr>
          <w:trHeight w:val="172"/>
        </w:trPr>
        <w:tc>
          <w:tcPr>
            <w:tcW w:w="3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Организовать горячее питание учащихся льготной категории за бюджетные средства и учащихся за родительские средства на базе школьной столовой</w:t>
            </w:r>
          </w:p>
        </w:tc>
        <w:tc>
          <w:tcPr>
            <w:tcW w:w="21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51699F" w:rsidRPr="00D17824" w:rsidTr="00E02147">
        <w:trPr>
          <w:trHeight w:val="172"/>
        </w:trPr>
        <w:tc>
          <w:tcPr>
            <w:tcW w:w="3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Осуществлять ежедневный контроль за качеством питания</w:t>
            </w:r>
          </w:p>
        </w:tc>
        <w:tc>
          <w:tcPr>
            <w:tcW w:w="21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</w:tbl>
    <w:p w:rsidR="002C4281" w:rsidRPr="00D17824" w:rsidRDefault="0004590E" w:rsidP="00AD3AF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17824">
        <w:rPr>
          <w:rFonts w:ascii="Times New Roman" w:hAnsi="Times New Roman" w:cs="Times New Roman"/>
          <w:b/>
          <w:i/>
          <w:sz w:val="24"/>
          <w:szCs w:val="24"/>
        </w:rPr>
        <w:t>3.8.2.</w:t>
      </w:r>
      <w:r w:rsidR="002C4281" w:rsidRPr="00D17824">
        <w:rPr>
          <w:rFonts w:ascii="Times New Roman" w:hAnsi="Times New Roman" w:cs="Times New Roman"/>
          <w:b/>
          <w:i/>
          <w:sz w:val="24"/>
          <w:szCs w:val="24"/>
        </w:rPr>
        <w:t>Профилактика</w:t>
      </w:r>
      <w:r w:rsidR="0097497D" w:rsidRPr="00D17824">
        <w:rPr>
          <w:rFonts w:ascii="Times New Roman" w:hAnsi="Times New Roman" w:cs="Times New Roman"/>
          <w:b/>
          <w:i/>
          <w:sz w:val="24"/>
          <w:szCs w:val="24"/>
        </w:rPr>
        <w:t xml:space="preserve"> новой  коронавирусной инфекции </w:t>
      </w:r>
    </w:p>
    <w:tbl>
      <w:tblPr>
        <w:tblW w:w="5000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39"/>
        <w:gridCol w:w="2259"/>
        <w:gridCol w:w="2457"/>
      </w:tblGrid>
      <w:tr w:rsidR="003D38BA" w:rsidRPr="00D17824" w:rsidTr="003D38BA">
        <w:tc>
          <w:tcPr>
            <w:tcW w:w="5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8BA" w:rsidRPr="00D17824" w:rsidRDefault="003D38B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2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8BA" w:rsidRPr="00D17824" w:rsidRDefault="003D38B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4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8BA" w:rsidRPr="00D17824" w:rsidRDefault="003D38B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3D38BA" w:rsidRPr="00D17824" w:rsidTr="003D38BA">
        <w:tc>
          <w:tcPr>
            <w:tcW w:w="5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38BA" w:rsidRPr="00D17824" w:rsidRDefault="003D38B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Проводить дополнительную разъяснительную работу для педагогов и учеников о том, что необходимо сохранять и укреплять свое здоровье, отказаться от вредных привычек, поддерживать иммунитет</w:t>
            </w:r>
          </w:p>
        </w:tc>
        <w:tc>
          <w:tcPr>
            <w:tcW w:w="22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38BA" w:rsidRPr="00D17824" w:rsidRDefault="003D38B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4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38BA" w:rsidRPr="00D17824" w:rsidRDefault="003D38B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</w:tc>
      </w:tr>
      <w:tr w:rsidR="003D38BA" w:rsidRPr="00D17824" w:rsidTr="003D38BA">
        <w:tc>
          <w:tcPr>
            <w:tcW w:w="5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8BA" w:rsidRPr="00D17824" w:rsidRDefault="00C36947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термометрию учащихся, работников </w:t>
            </w:r>
          </w:p>
        </w:tc>
        <w:tc>
          <w:tcPr>
            <w:tcW w:w="22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8BA" w:rsidRPr="00D17824" w:rsidRDefault="003D38B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Ежедневно – в начале дня и в обед</w:t>
            </w:r>
          </w:p>
        </w:tc>
        <w:tc>
          <w:tcPr>
            <w:tcW w:w="24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8BA" w:rsidRPr="00D17824" w:rsidRDefault="003D38B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Медработник, ответственный по охране труда</w:t>
            </w:r>
          </w:p>
        </w:tc>
      </w:tr>
      <w:tr w:rsidR="003D38BA" w:rsidRPr="00D17824" w:rsidTr="003D38BA">
        <w:tc>
          <w:tcPr>
            <w:tcW w:w="5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8BA" w:rsidRPr="00D17824" w:rsidRDefault="003D38B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Контролировать:</w:t>
            </w:r>
          </w:p>
          <w:p w:rsidR="003D38BA" w:rsidRPr="00D17824" w:rsidRDefault="003D38B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соблюдение мер безопасности при приготовлении пищевой продукции;</w:t>
            </w:r>
          </w:p>
          <w:p w:rsidR="003D38BA" w:rsidRPr="00D17824" w:rsidRDefault="003D38B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выполнение регулярной обработки кулеров и дозаторов</w:t>
            </w:r>
          </w:p>
        </w:tc>
        <w:tc>
          <w:tcPr>
            <w:tcW w:w="22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8BA" w:rsidRPr="00D17824" w:rsidRDefault="003D38B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4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8BA" w:rsidRPr="00D17824" w:rsidRDefault="003D38B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Ответственный за организацию питания</w:t>
            </w:r>
          </w:p>
        </w:tc>
      </w:tr>
      <w:tr w:rsidR="003D38BA" w:rsidRPr="00D17824" w:rsidTr="003D38BA">
        <w:tc>
          <w:tcPr>
            <w:tcW w:w="5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8BA" w:rsidRPr="00D17824" w:rsidRDefault="003D38B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Выдавать работникам пищеблока перчатки и маски</w:t>
            </w:r>
          </w:p>
        </w:tc>
        <w:tc>
          <w:tcPr>
            <w:tcW w:w="22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8BA" w:rsidRPr="00D17824" w:rsidRDefault="003D38B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Еженедельно по понедельникам</w:t>
            </w:r>
          </w:p>
        </w:tc>
        <w:tc>
          <w:tcPr>
            <w:tcW w:w="24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8BA" w:rsidRPr="00D17824" w:rsidRDefault="003D38B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Ответственный по охране труда</w:t>
            </w:r>
          </w:p>
        </w:tc>
      </w:tr>
      <w:tr w:rsidR="003D38BA" w:rsidRPr="00D17824" w:rsidTr="003D38BA">
        <w:tc>
          <w:tcPr>
            <w:tcW w:w="5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8BA" w:rsidRPr="00D17824" w:rsidRDefault="003D38B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Следить за качеством и соблюдением порядка проведения:</w:t>
            </w:r>
          </w:p>
          <w:p w:rsidR="003D38BA" w:rsidRPr="00D17824" w:rsidRDefault="003D38B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– текущей уборки</w:t>
            </w:r>
          </w:p>
        </w:tc>
        <w:tc>
          <w:tcPr>
            <w:tcW w:w="22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8BA" w:rsidRPr="00D17824" w:rsidRDefault="003D38B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457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8BA" w:rsidRPr="00D17824" w:rsidRDefault="003D38B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АХЧ</w:t>
            </w:r>
          </w:p>
        </w:tc>
      </w:tr>
      <w:tr w:rsidR="003D38BA" w:rsidRPr="00D17824" w:rsidTr="003D38BA">
        <w:tc>
          <w:tcPr>
            <w:tcW w:w="5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8BA" w:rsidRPr="00D17824" w:rsidRDefault="003D38B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– генеральной уборки</w:t>
            </w:r>
          </w:p>
        </w:tc>
        <w:tc>
          <w:tcPr>
            <w:tcW w:w="22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8BA" w:rsidRPr="00D17824" w:rsidRDefault="003D38B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3D38BA" w:rsidRPr="00D17824" w:rsidRDefault="003D38B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8BA" w:rsidRPr="00D17824" w:rsidTr="003D38BA">
        <w:trPr>
          <w:trHeight w:val="20"/>
        </w:trPr>
        <w:tc>
          <w:tcPr>
            <w:tcW w:w="5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38BA" w:rsidRPr="00D17824" w:rsidRDefault="003D38B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Включить во внутришкольное обучение педагогов вопросы о том, как сохранять и укреплять здоровье, как уберечь себя в период распространения инфекций, особенно если есть хронические 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заболевания</w:t>
            </w:r>
          </w:p>
        </w:tc>
        <w:tc>
          <w:tcPr>
            <w:tcW w:w="22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38BA" w:rsidRPr="00D17824" w:rsidRDefault="003D38B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4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38BA" w:rsidRPr="00D17824" w:rsidRDefault="003D38B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3D38BA" w:rsidRPr="00D17824" w:rsidTr="003D38BA">
        <w:trPr>
          <w:trHeight w:val="20"/>
        </w:trPr>
        <w:tc>
          <w:tcPr>
            <w:tcW w:w="5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8BA" w:rsidRPr="00D17824" w:rsidRDefault="003D38B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Мониторинг  уровня заболеваемости педагогов и </w:t>
            </w:r>
            <w:r w:rsidR="005A56DA" w:rsidRPr="00D17824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8BA" w:rsidRPr="00D17824" w:rsidRDefault="003D38B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  <w:tc>
          <w:tcPr>
            <w:tcW w:w="24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8BA" w:rsidRPr="00D17824" w:rsidRDefault="003D38B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</w:tbl>
    <w:p w:rsidR="002C4281" w:rsidRPr="00D17824" w:rsidRDefault="00BB5803" w:rsidP="00AD3A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7824">
        <w:rPr>
          <w:rFonts w:ascii="Times New Roman" w:hAnsi="Times New Roman" w:cs="Times New Roman"/>
          <w:b/>
          <w:sz w:val="24"/>
          <w:szCs w:val="24"/>
        </w:rPr>
        <w:t>3.</w:t>
      </w:r>
      <w:r w:rsidR="0004590E" w:rsidRPr="00D17824">
        <w:rPr>
          <w:rFonts w:ascii="Times New Roman" w:hAnsi="Times New Roman" w:cs="Times New Roman"/>
          <w:b/>
          <w:sz w:val="24"/>
          <w:szCs w:val="24"/>
        </w:rPr>
        <w:t>9</w:t>
      </w:r>
      <w:r w:rsidRPr="00D17824">
        <w:rPr>
          <w:rFonts w:ascii="Times New Roman" w:hAnsi="Times New Roman" w:cs="Times New Roman"/>
          <w:b/>
          <w:sz w:val="24"/>
          <w:szCs w:val="24"/>
        </w:rPr>
        <w:t>. Взаимодействие с родителями (законными представителями), семьей и общественностью</w:t>
      </w:r>
    </w:p>
    <w:p w:rsidR="002C4281" w:rsidRPr="00D17824" w:rsidRDefault="0004590E" w:rsidP="00AD3A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7824">
        <w:rPr>
          <w:rFonts w:ascii="Times New Roman" w:hAnsi="Times New Roman" w:cs="Times New Roman"/>
          <w:b/>
          <w:sz w:val="24"/>
          <w:szCs w:val="24"/>
        </w:rPr>
        <w:t>3.9.1.</w:t>
      </w:r>
      <w:r w:rsidR="002C4281" w:rsidRPr="00D17824">
        <w:rPr>
          <w:rFonts w:ascii="Times New Roman" w:hAnsi="Times New Roman" w:cs="Times New Roman"/>
          <w:b/>
          <w:sz w:val="24"/>
          <w:szCs w:val="24"/>
        </w:rPr>
        <w:t>План мероприятий по взаимодействию с родителями и общественностью</w:t>
      </w:r>
    </w:p>
    <w:p w:rsidR="00E40603" w:rsidRPr="00D17824" w:rsidRDefault="00E40603" w:rsidP="00AD3A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09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5855"/>
        <w:gridCol w:w="1516"/>
        <w:gridCol w:w="283"/>
        <w:gridCol w:w="2126"/>
        <w:gridCol w:w="95"/>
      </w:tblGrid>
      <w:tr w:rsidR="00E40603" w:rsidRPr="00D17824" w:rsidTr="00C36947"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5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250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E40603" w:rsidRPr="00D17824" w:rsidTr="00953E6B">
        <w:trPr>
          <w:gridAfter w:val="3"/>
          <w:wAfter w:w="2504" w:type="dxa"/>
        </w:trPr>
        <w:tc>
          <w:tcPr>
            <w:tcW w:w="790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Информирование родителей </w:t>
            </w:r>
          </w:p>
        </w:tc>
      </w:tr>
      <w:tr w:rsidR="00E40603" w:rsidRPr="00D17824" w:rsidTr="00C36947">
        <w:trPr>
          <w:trHeight w:val="946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родителей о дополнительном  образовании учащихся (работа кружков, факультативов, секций, внеурочной деятельности)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953E6B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 2021</w:t>
            </w:r>
            <w:r w:rsidR="00E40603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250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школы, классные руководители Ответственный по ВР</w:t>
            </w:r>
          </w:p>
        </w:tc>
      </w:tr>
      <w:tr w:rsidR="00E40603" w:rsidRPr="00D17824" w:rsidTr="00C36947">
        <w:trPr>
          <w:trHeight w:val="28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</w:t>
            </w:r>
            <w:r w:rsidR="00953E6B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родителей</w:t>
            </w:r>
            <w:r w:rsidR="00953E6B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будущего  1-го,5-го 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класса о начале обучения учащихся по ФГОС </w:t>
            </w:r>
            <w:r w:rsidR="00953E6B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НОО и ООО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года</w:t>
            </w:r>
          </w:p>
        </w:tc>
        <w:tc>
          <w:tcPr>
            <w:tcW w:w="250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</w:tc>
      </w:tr>
      <w:tr w:rsidR="00E40603" w:rsidRPr="00D17824" w:rsidTr="00C36947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родителей 2-9-ых классов о продолжении обучения учащихся по ФГОС 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-го поколения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2020года</w:t>
            </w:r>
          </w:p>
        </w:tc>
        <w:tc>
          <w:tcPr>
            <w:tcW w:w="250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</w:tc>
      </w:tr>
      <w:tr w:rsidR="00E40603" w:rsidRPr="00D17824" w:rsidTr="00C36947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родителей о результатах итог</w:t>
            </w:r>
            <w:r w:rsidR="00953E6B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овой аттестации учащихся за 2020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53E6B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год.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 2020года</w:t>
            </w:r>
          </w:p>
        </w:tc>
        <w:tc>
          <w:tcPr>
            <w:tcW w:w="250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УВР.</w:t>
            </w:r>
          </w:p>
        </w:tc>
      </w:tr>
      <w:tr w:rsidR="00E40603" w:rsidRPr="00D17824" w:rsidTr="00C36947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родителей о социа</w:t>
            </w:r>
            <w:r w:rsidR="00953E6B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льном устройстве выпускников 2020-2021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учебного года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 202</w:t>
            </w:r>
            <w:r w:rsidR="00953E6B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250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УВР.</w:t>
            </w:r>
          </w:p>
        </w:tc>
      </w:tr>
      <w:tr w:rsidR="00E40603" w:rsidRPr="00D17824" w:rsidTr="00C36947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о ходе проведения ва</w:t>
            </w:r>
            <w:r w:rsidR="00953E6B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кцинации  против инфекционных заболеваний, календаре прививок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953E6B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 2021</w:t>
            </w:r>
            <w:r w:rsidR="00E40603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250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школы,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Мед. Работник школы.</w:t>
            </w:r>
          </w:p>
        </w:tc>
      </w:tr>
      <w:tr w:rsidR="00E40603" w:rsidRPr="00D17824" w:rsidTr="00C36947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Информирование родителей о проведение  ЕГЭ и ГИА в 2020-21году.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Сентябрь2</w:t>
            </w:r>
            <w:r w:rsidR="00953E6B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021-апрель 2022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250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УВР.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 8 – 11-ых классов</w:t>
            </w:r>
          </w:p>
        </w:tc>
      </w:tr>
      <w:tr w:rsidR="00E40603" w:rsidRPr="00D17824" w:rsidTr="00C36947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работы школы: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за учебный год</w:t>
            </w:r>
          </w:p>
          <w:p w:rsidR="00953E6B" w:rsidRPr="00D17824" w:rsidRDefault="00953E6B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-по четвертьям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953E6B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каждую четверть </w:t>
            </w:r>
          </w:p>
        </w:tc>
        <w:tc>
          <w:tcPr>
            <w:tcW w:w="250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школы.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УВР.</w:t>
            </w:r>
          </w:p>
        </w:tc>
      </w:tr>
      <w:tr w:rsidR="00E40603" w:rsidRPr="00D17824" w:rsidTr="00C36947">
        <w:trPr>
          <w:trHeight w:val="982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перспективах работы школы (творческий отчет)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апрель </w:t>
            </w:r>
            <w:r w:rsidR="00E40603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40603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250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школы</w:t>
            </w:r>
          </w:p>
        </w:tc>
      </w:tr>
      <w:tr w:rsidR="00E40603" w:rsidRPr="00D17824" w:rsidTr="00953E6B">
        <w:trPr>
          <w:gridAfter w:val="3"/>
          <w:wAfter w:w="2504" w:type="dxa"/>
          <w:trHeight w:val="179"/>
        </w:trPr>
        <w:tc>
          <w:tcPr>
            <w:tcW w:w="790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Просвещение родителей</w:t>
            </w:r>
          </w:p>
        </w:tc>
      </w:tr>
      <w:tr w:rsidR="00036CA1" w:rsidRPr="00D17824" w:rsidTr="00C36947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Лекция для родителей 1-го класса: «Значение режима дня в воспитании детей в семье 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 2021года</w:t>
            </w:r>
          </w:p>
        </w:tc>
        <w:tc>
          <w:tcPr>
            <w:tcW w:w="25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Классные рук. Педагог-психолог</w:t>
            </w:r>
          </w:p>
        </w:tc>
      </w:tr>
      <w:tr w:rsidR="00036CA1" w:rsidRPr="00D17824" w:rsidTr="00C36947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для родителей 10-11 класса</w:t>
            </w:r>
          </w:p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«Правила и ошибки выбора профессии. (профессиональная ориентация)»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2021года</w:t>
            </w:r>
          </w:p>
        </w:tc>
        <w:tc>
          <w:tcPr>
            <w:tcW w:w="25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CA1" w:rsidRPr="00D17824" w:rsidTr="00C36947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для родителей 5-го класса:</w:t>
            </w:r>
          </w:p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«Мой ребёнок пятиклассник. Психологические особенности периода адаптации, формы родительской помощи и поддержки»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 2021года</w:t>
            </w:r>
          </w:p>
        </w:tc>
        <w:tc>
          <w:tcPr>
            <w:tcW w:w="25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603" w:rsidRPr="00D17824" w:rsidTr="00C36947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для родителей 1-5 классов: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«Воспитание навыков и привычек культурного 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чтения»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Сентябрь</w:t>
            </w:r>
          </w:p>
          <w:p w:rsidR="00E40603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 w:rsidR="00E40603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учителя  русского языка, классные 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руководители</w:t>
            </w:r>
          </w:p>
        </w:tc>
      </w:tr>
      <w:tr w:rsidR="00036CA1" w:rsidRPr="00D17824" w:rsidTr="00C36947">
        <w:trPr>
          <w:trHeight w:val="65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для родителей 2-3 классов:</w:t>
            </w:r>
          </w:p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«Формирование мотивации обучения»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2021года</w:t>
            </w:r>
          </w:p>
        </w:tc>
        <w:tc>
          <w:tcPr>
            <w:tcW w:w="2504" w:type="dxa"/>
            <w:gridSpan w:val="3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Классные руководители, педагог-психолог, </w:t>
            </w:r>
            <w:r w:rsidR="00506383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 и </w:t>
            </w:r>
            <w:r w:rsidR="001C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</w:t>
            </w:r>
          </w:p>
        </w:tc>
      </w:tr>
      <w:tr w:rsidR="00036CA1" w:rsidRPr="00D17824" w:rsidTr="00C36947">
        <w:trPr>
          <w:trHeight w:val="56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для родителей 6 класса: «Профилактика и разрешение конфликтов в семье»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2021года</w:t>
            </w:r>
          </w:p>
        </w:tc>
        <w:tc>
          <w:tcPr>
            <w:tcW w:w="2504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CA1" w:rsidRPr="00D17824" w:rsidTr="00C36947">
        <w:trPr>
          <w:trHeight w:val="42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для родителей учащихся 7-го класса: «Психологические особенности подростков».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2021года</w:t>
            </w:r>
          </w:p>
        </w:tc>
        <w:tc>
          <w:tcPr>
            <w:tcW w:w="2504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CA1" w:rsidRPr="00D17824" w:rsidTr="00C36947">
        <w:trPr>
          <w:trHeight w:val="772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для родителей  учащихся 8-х и   9-х классов: «Проблемы современного подростка»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2021года</w:t>
            </w:r>
          </w:p>
        </w:tc>
        <w:tc>
          <w:tcPr>
            <w:tcW w:w="2504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CA1" w:rsidRPr="00D17824" w:rsidTr="00C36947">
        <w:trPr>
          <w:trHeight w:val="56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для родителей 6 класса:</w:t>
            </w:r>
          </w:p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«Результативность школьного урока. От чего она зависит?»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2021года</w:t>
            </w:r>
          </w:p>
        </w:tc>
        <w:tc>
          <w:tcPr>
            <w:tcW w:w="2504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CA1" w:rsidRPr="00D17824" w:rsidTr="00C36947">
        <w:trPr>
          <w:trHeight w:val="772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для родителей 3-7 классов:</w:t>
            </w:r>
          </w:p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«Здоровый быт - необходимое условие успешного воспитания детей в семь»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года</w:t>
            </w:r>
          </w:p>
        </w:tc>
        <w:tc>
          <w:tcPr>
            <w:tcW w:w="2504" w:type="dxa"/>
            <w:gridSpan w:val="3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CA1" w:rsidRPr="00D17824" w:rsidTr="00C36947">
        <w:trPr>
          <w:trHeight w:val="415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для родителей 1-4 классов: «О мерах поощрения и наказания детей в семье»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2022 года</w:t>
            </w:r>
          </w:p>
        </w:tc>
        <w:tc>
          <w:tcPr>
            <w:tcW w:w="2504" w:type="dxa"/>
            <w:gridSpan w:val="3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Классные руководители, педагог-психолог, </w:t>
            </w:r>
            <w:r w:rsidR="00506383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 и УВР</w:t>
            </w:r>
          </w:p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CA1" w:rsidRPr="00D17824" w:rsidTr="00C36947">
        <w:trPr>
          <w:trHeight w:val="84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для родителей 9-10 классов:</w:t>
            </w:r>
          </w:p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«Интересы, склонности, способности и их роль в профессиональном самоопределении»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2022года</w:t>
            </w:r>
          </w:p>
        </w:tc>
        <w:tc>
          <w:tcPr>
            <w:tcW w:w="2504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CA1" w:rsidRPr="00D17824" w:rsidTr="00C36947">
        <w:trPr>
          <w:trHeight w:val="579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для родителей 4 класса:</w:t>
            </w:r>
          </w:p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помогать детям в подготовке домашних заданий»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 </w:t>
            </w:r>
          </w:p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2022года</w:t>
            </w:r>
          </w:p>
        </w:tc>
        <w:tc>
          <w:tcPr>
            <w:tcW w:w="2504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CA1" w:rsidRPr="00D17824" w:rsidTr="00C36947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для родителей 11 класса: «Как помочь ребёнку в предэкзаменационный период»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года</w:t>
            </w:r>
          </w:p>
        </w:tc>
        <w:tc>
          <w:tcPr>
            <w:tcW w:w="2504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CA1" w:rsidRPr="00D17824" w:rsidTr="00C36947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родителями 1-го класса: «Положительные эмоции и их значение в жизни детей»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2021г.</w:t>
            </w:r>
          </w:p>
        </w:tc>
        <w:tc>
          <w:tcPr>
            <w:tcW w:w="2504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CA1" w:rsidRPr="00D17824" w:rsidTr="00C36947">
        <w:trPr>
          <w:trHeight w:val="853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родителями 9 класса</w:t>
            </w:r>
          </w:p>
          <w:p w:rsidR="00036CA1" w:rsidRPr="00D17824" w:rsidRDefault="00036CA1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«Востребованность профессий на рынке труда»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2021г.</w:t>
            </w:r>
          </w:p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4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CA1" w:rsidRPr="00D17824" w:rsidTr="00C36947">
        <w:trPr>
          <w:trHeight w:val="823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родителями 10 класса:    «Особенности общения с детьми-старшеклассниками»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 2021 г.</w:t>
            </w:r>
          </w:p>
        </w:tc>
        <w:tc>
          <w:tcPr>
            <w:tcW w:w="2504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CA1" w:rsidRPr="00D17824" w:rsidTr="00C36947">
        <w:trPr>
          <w:trHeight w:val="541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родителями 5-7 классов:</w:t>
            </w:r>
          </w:p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«Ребенок в среде сверстников»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 2021 г.</w:t>
            </w:r>
          </w:p>
        </w:tc>
        <w:tc>
          <w:tcPr>
            <w:tcW w:w="2504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CA1" w:rsidRPr="00D17824" w:rsidTr="00C36947">
        <w:trPr>
          <w:trHeight w:val="541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родителями 8 – 9 классов:</w:t>
            </w:r>
          </w:p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«Знакомство с уголовным, административным, семейным кодексами»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 2022 г.</w:t>
            </w:r>
          </w:p>
        </w:tc>
        <w:tc>
          <w:tcPr>
            <w:tcW w:w="2504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CA1" w:rsidRPr="00D17824" w:rsidTr="00C36947">
        <w:trPr>
          <w:trHeight w:val="541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родителями 8 класса «Имущественные отношения несовершеннолетних и их защита»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 2022 г.</w:t>
            </w:r>
          </w:p>
        </w:tc>
        <w:tc>
          <w:tcPr>
            <w:tcW w:w="2504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CA1" w:rsidRPr="00D17824" w:rsidTr="00C36947">
        <w:trPr>
          <w:trHeight w:val="541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родителями 11 класса:</w:t>
            </w:r>
          </w:p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«Пестрый мир профессий»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 2022 г.</w:t>
            </w:r>
          </w:p>
        </w:tc>
        <w:tc>
          <w:tcPr>
            <w:tcW w:w="2504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CA1" w:rsidRPr="00D17824" w:rsidTr="00C36947">
        <w:trPr>
          <w:trHeight w:val="541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родителями 1-4 классов:</w:t>
            </w:r>
          </w:p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«Как сделать интернет для детей безопасным»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 2022 г.</w:t>
            </w:r>
          </w:p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4" w:type="dxa"/>
            <w:gridSpan w:val="3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603" w:rsidRPr="00D17824" w:rsidTr="00953E6B">
        <w:trPr>
          <w:gridAfter w:val="3"/>
          <w:wAfter w:w="2504" w:type="dxa"/>
        </w:trPr>
        <w:tc>
          <w:tcPr>
            <w:tcW w:w="790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Консультирование родителей </w:t>
            </w:r>
          </w:p>
        </w:tc>
      </w:tr>
      <w:tr w:rsidR="00E40603" w:rsidRPr="00D17824" w:rsidTr="00C36947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консультации для родителей 1-го класса. ФГОС</w:t>
            </w:r>
            <w:r w:rsidR="00036CA1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Апрель-май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Август-сентябрь</w:t>
            </w:r>
          </w:p>
          <w:p w:rsidR="00E40603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 w:rsidR="00E40603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250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школы.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</w:t>
            </w:r>
            <w:r w:rsidR="00036CA1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1-го класса-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603" w:rsidRPr="00D17824" w:rsidTr="00C36947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Консультации родителей по вопросу организации 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горячего питания в школе (завтраки, обеды).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Сентябрь</w:t>
            </w:r>
          </w:p>
          <w:p w:rsidR="00E40603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2021</w:t>
            </w:r>
            <w:r w:rsidR="00E40603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250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Директор школы.</w:t>
            </w:r>
          </w:p>
          <w:p w:rsidR="00E40603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Ответственный за питание </w:t>
            </w:r>
            <w:r w:rsidR="00E40603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руководители.</w:t>
            </w:r>
          </w:p>
        </w:tc>
      </w:tr>
      <w:tr w:rsidR="00E40603" w:rsidRPr="00D17824" w:rsidTr="00C36947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 родителей учащихся 9-х и 11-х классов по вопросам подготовки и проведения ГИА и ЕГЭ.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 2021–март 2022</w:t>
            </w:r>
            <w:r w:rsidR="00E40603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УВР.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школы.</w:t>
            </w:r>
          </w:p>
        </w:tc>
      </w:tr>
      <w:tr w:rsidR="00E40603" w:rsidRPr="00D17824" w:rsidTr="00C36947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 родителей по вопросу добровольного социально-психологического и диагностического тестирования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953E6B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 2021</w:t>
            </w:r>
          </w:p>
        </w:tc>
        <w:tc>
          <w:tcPr>
            <w:tcW w:w="250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Педагог-психолог</w:t>
            </w:r>
          </w:p>
        </w:tc>
      </w:tr>
      <w:tr w:rsidR="00E40603" w:rsidRPr="00D17824" w:rsidTr="00C36947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индивидуальных консультаций родителей: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Психология взаимоотношений в семье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 организовать свободное время ребенка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0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ind w:left="-2660" w:firstLine="26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 по ВР</w:t>
            </w:r>
          </w:p>
        </w:tc>
      </w:tr>
      <w:tr w:rsidR="00036CA1" w:rsidRPr="00D17824" w:rsidTr="00465844">
        <w:trPr>
          <w:gridAfter w:val="1"/>
          <w:wAfter w:w="95" w:type="dxa"/>
        </w:trPr>
        <w:tc>
          <w:tcPr>
            <w:tcW w:w="638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D178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Обучение родителей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0603" w:rsidRPr="00D17824" w:rsidTr="00C36947">
        <w:trPr>
          <w:gridAfter w:val="1"/>
          <w:wAfter w:w="95" w:type="dxa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родительские собрания в 1 – 11 классах. Выборы родительских комитетов классов и выборы в Совет учреждения.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953E6B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21-25.09.2021</w:t>
            </w:r>
            <w:r w:rsidR="00E40603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 1 -11 классов.</w:t>
            </w:r>
          </w:p>
        </w:tc>
      </w:tr>
      <w:tr w:rsidR="00E40603" w:rsidRPr="00D17824" w:rsidTr="00C36947">
        <w:trPr>
          <w:gridAfter w:val="1"/>
          <w:wAfter w:w="95" w:type="dxa"/>
          <w:trHeight w:val="80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Круглый стол для родителей 5-7 классов: «Читающая семья»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953E6B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13.12.2021</w:t>
            </w:r>
            <w:r w:rsidR="00E40603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по ВР</w:t>
            </w:r>
          </w:p>
          <w:p w:rsidR="00E40603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Библиотекарь</w:t>
            </w:r>
          </w:p>
        </w:tc>
      </w:tr>
      <w:tr w:rsidR="00E40603" w:rsidRPr="00D17824" w:rsidTr="00C36947">
        <w:trPr>
          <w:gridAfter w:val="1"/>
          <w:wAfter w:w="95" w:type="dxa"/>
          <w:trHeight w:val="818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Дискуссионный клуб для родителей 8-ых классов: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трудностях учения»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953E6B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11.03.2022</w:t>
            </w:r>
            <w:r w:rsidR="00E40603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 УВР</w:t>
            </w:r>
          </w:p>
        </w:tc>
      </w:tr>
      <w:tr w:rsidR="00E40603" w:rsidRPr="00D17824" w:rsidTr="00C36947">
        <w:trPr>
          <w:gridAfter w:val="1"/>
          <w:wAfter w:w="95" w:type="dxa"/>
          <w:trHeight w:val="753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Родительский урок: «Профилактика вредных привычек»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953E6B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06.11.2021</w:t>
            </w:r>
            <w:r w:rsidR="00E40603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 1-11 классов</w:t>
            </w:r>
          </w:p>
        </w:tc>
      </w:tr>
      <w:tr w:rsidR="00E40603" w:rsidRPr="00D17824" w:rsidTr="00C36947">
        <w:trPr>
          <w:gridAfter w:val="1"/>
          <w:wAfter w:w="95" w:type="dxa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Итоговые классные родительские собрания на тему: «Организация летнего отдыха   детей»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  2022</w:t>
            </w:r>
            <w:r w:rsidR="00E40603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 1- 11 классов</w:t>
            </w:r>
          </w:p>
        </w:tc>
      </w:tr>
      <w:tr w:rsidR="00E40603" w:rsidRPr="00D17824" w:rsidTr="00C36947">
        <w:trPr>
          <w:gridAfter w:val="1"/>
          <w:wAfter w:w="95" w:type="dxa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анкетирования и  тестирования среди родителей на тему: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«Внеурочная занятость. Спрос и предложения»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«Удовлетворенность родителями работой общеобразовательного учреждения»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Январь</w:t>
            </w:r>
          </w:p>
          <w:p w:rsidR="00E40603" w:rsidRPr="00D17824" w:rsidRDefault="00953E6B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E40603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E40603" w:rsidRPr="00D17824" w:rsidRDefault="00953E6B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E40603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по ВР</w:t>
            </w:r>
          </w:p>
          <w:p w:rsidR="00E40603" w:rsidRPr="00D17824" w:rsidRDefault="00E40603" w:rsidP="00AD3AF6">
            <w:pPr>
              <w:spacing w:after="0" w:line="240" w:lineRule="auto"/>
              <w:ind w:left="-1099" w:firstLine="10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 1- 11 классов</w:t>
            </w:r>
          </w:p>
        </w:tc>
      </w:tr>
      <w:tr w:rsidR="00953E6B" w:rsidRPr="00D17824" w:rsidTr="00953E6B">
        <w:trPr>
          <w:gridAfter w:val="1"/>
          <w:wAfter w:w="95" w:type="dxa"/>
          <w:trHeight w:val="223"/>
        </w:trPr>
        <w:tc>
          <w:tcPr>
            <w:tcW w:w="1031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E6B" w:rsidRPr="00D17824" w:rsidRDefault="00953E6B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Совместная деятельность</w:t>
            </w:r>
          </w:p>
        </w:tc>
      </w:tr>
      <w:tr w:rsidR="00953E6B" w:rsidRPr="00D17824" w:rsidTr="003A75A9">
        <w:trPr>
          <w:gridAfter w:val="1"/>
          <w:wAfter w:w="95" w:type="dxa"/>
          <w:trHeight w:val="1052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E6B" w:rsidRPr="00D17824" w:rsidRDefault="00953E6B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E6B" w:rsidRPr="00D17824" w:rsidRDefault="00953E6B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  конкурсе творческих работ  обучающихся, посвященного Дню матери.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CA1" w:rsidRPr="00D17824" w:rsidRDefault="00953E6B" w:rsidP="00AD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 </w:t>
            </w:r>
          </w:p>
          <w:p w:rsidR="00953E6B" w:rsidRPr="00D17824" w:rsidRDefault="00953E6B" w:rsidP="00AD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2021г.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E6B" w:rsidRPr="00D17824" w:rsidRDefault="00953E6B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Кл. руководители</w:t>
            </w:r>
          </w:p>
          <w:p w:rsidR="00953E6B" w:rsidRPr="00D17824" w:rsidRDefault="00953E6B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1-11 кл.</w:t>
            </w:r>
          </w:p>
          <w:p w:rsidR="00953E6B" w:rsidRPr="00D17824" w:rsidRDefault="00953E6B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по ВР</w:t>
            </w:r>
          </w:p>
        </w:tc>
      </w:tr>
      <w:tr w:rsidR="00E40603" w:rsidRPr="00D17824" w:rsidTr="003A75A9">
        <w:trPr>
          <w:gridAfter w:val="1"/>
          <w:wAfter w:w="95" w:type="dxa"/>
          <w:trHeight w:val="695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C36947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муниципальных , региональных и федеральных конкурсах </w:t>
            </w:r>
            <w:r w:rsidR="00E40603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CA1" w:rsidRPr="00D17824" w:rsidRDefault="00E40603" w:rsidP="00AD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Декабрь </w:t>
            </w:r>
          </w:p>
          <w:p w:rsidR="00E40603" w:rsidRPr="00D17824" w:rsidRDefault="00E40603" w:rsidP="00AD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953E6B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Кл. руководители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1-11 кл.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по ВР</w:t>
            </w:r>
          </w:p>
        </w:tc>
      </w:tr>
      <w:tr w:rsidR="00E40603" w:rsidRPr="00D17824" w:rsidTr="003A75A9">
        <w:trPr>
          <w:gridAfter w:val="1"/>
          <w:wAfter w:w="95" w:type="dxa"/>
          <w:trHeight w:val="1598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C36947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40603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конкурсной программе  «Мама, папа, я - спортивная семья» 1-4 классы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 202</w:t>
            </w:r>
            <w:r w:rsidR="00953E6B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E40603" w:rsidRPr="00D17824" w:rsidRDefault="00E40603" w:rsidP="00AD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(каникулы)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физкультуры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 1-4 классов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по ВР</w:t>
            </w:r>
          </w:p>
        </w:tc>
      </w:tr>
      <w:tr w:rsidR="00E40603" w:rsidRPr="00D17824" w:rsidTr="003A75A9">
        <w:trPr>
          <w:gridAfter w:val="1"/>
          <w:wAfter w:w="95" w:type="dxa"/>
          <w:trHeight w:val="709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C36947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40603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муниципальном творческом конкурсе в рамках программы «Разговор о правильном питании»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953E6B" w:rsidP="00AD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 2022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Кл. руководители 1 – 4 кл.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Ответственный по ВР</w:t>
            </w:r>
          </w:p>
        </w:tc>
      </w:tr>
      <w:tr w:rsidR="00E40603" w:rsidRPr="00D17824" w:rsidTr="003A75A9">
        <w:trPr>
          <w:gridAfter w:val="1"/>
          <w:wAfter w:w="95" w:type="dxa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C36947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  <w:r w:rsidR="00E40603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концерт для мам и бабушек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«Дорогие, милые, любимые» (посвященный Дню матери)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953E6B" w:rsidP="00AD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 2021</w:t>
            </w:r>
            <w:r w:rsidR="00E40603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Кл. руководители 1 – 11 кл.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по ВР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0603" w:rsidRPr="00D17824" w:rsidTr="003A75A9">
        <w:trPr>
          <w:gridAfter w:val="1"/>
          <w:wAfter w:w="95" w:type="dxa"/>
          <w:trHeight w:val="982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C36947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40603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ind w:left="-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Совместные праздничные мероприятия, посвященные 23 февраля</w:t>
            </w:r>
          </w:p>
          <w:p w:rsidR="00E40603" w:rsidRPr="00D17824" w:rsidRDefault="00E40603" w:rsidP="00AD3AF6">
            <w:pPr>
              <w:spacing w:after="0" w:line="240" w:lineRule="auto"/>
              <w:ind w:left="-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«Солдатушки, бравы ребятушки…»</w:t>
            </w:r>
          </w:p>
          <w:p w:rsidR="00E40603" w:rsidRPr="00D17824" w:rsidRDefault="00E40603" w:rsidP="00AD3AF6">
            <w:pPr>
              <w:spacing w:after="0" w:line="240" w:lineRule="auto"/>
              <w:ind w:left="-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«Смотр строя и песни»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953E6B" w:rsidP="00AD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 2022</w:t>
            </w:r>
            <w:r w:rsidR="00E40603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Кл. руководители 1 – 11 кл.</w:t>
            </w:r>
          </w:p>
        </w:tc>
      </w:tr>
      <w:tr w:rsidR="00E40603" w:rsidRPr="00D17824" w:rsidTr="003A75A9">
        <w:trPr>
          <w:gridAfter w:val="1"/>
          <w:wAfter w:w="95" w:type="dxa"/>
          <w:trHeight w:val="571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C36947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E40603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Совместные творческие мероприятия, посвященные 8 марта.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 ну-ка, девочки!»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«Варвара-краса, русая коса»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концерт «С любовью к женщине»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953E6B" w:rsidP="00AD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 2022</w:t>
            </w:r>
            <w:r w:rsidR="00E40603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Кл. руководители 1 – 11 кл.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по ВР</w:t>
            </w:r>
          </w:p>
        </w:tc>
      </w:tr>
      <w:tr w:rsidR="00E40603" w:rsidRPr="00D17824" w:rsidTr="003A75A9">
        <w:trPr>
          <w:gridAfter w:val="1"/>
          <w:wAfter w:w="95" w:type="dxa"/>
          <w:trHeight w:val="571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C36947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E40603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творческих работ «Профессии моих родителей»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 202</w:t>
            </w:r>
            <w:r w:rsidR="00036CA1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Кл. руководители 1 – 11 кл.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по ВР</w:t>
            </w:r>
          </w:p>
        </w:tc>
      </w:tr>
      <w:tr w:rsidR="00E40603" w:rsidRPr="00D17824" w:rsidTr="003A75A9">
        <w:trPr>
          <w:gridAfter w:val="1"/>
          <w:wAfter w:w="95" w:type="dxa"/>
          <w:trHeight w:val="571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C36947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творческих проектов «Моя семейная реликвия»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 2022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Кл. руководители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1-11 кл.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по ВР</w:t>
            </w:r>
          </w:p>
        </w:tc>
      </w:tr>
      <w:tr w:rsidR="00E40603" w:rsidRPr="00D17824" w:rsidTr="003A75A9">
        <w:trPr>
          <w:gridAfter w:val="1"/>
          <w:wAfter w:w="95" w:type="dxa"/>
          <w:trHeight w:val="571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C36947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40603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творческих работ, посвященный Победе в ВОВ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 2022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ИЗО      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Кл. руководители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1-11 кл.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по ВР</w:t>
            </w:r>
          </w:p>
        </w:tc>
      </w:tr>
      <w:tr w:rsidR="00E40603" w:rsidRPr="00D17824" w:rsidTr="003A75A9">
        <w:trPr>
          <w:gridAfter w:val="1"/>
          <w:wAfter w:w="95" w:type="dxa"/>
          <w:trHeight w:val="571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C36947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ind w:left="-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Праздник, посвященный Дню защиты детей.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 2021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Кл. рук 1-6 классов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по ВР</w:t>
            </w:r>
          </w:p>
        </w:tc>
      </w:tr>
      <w:tr w:rsidR="00E40603" w:rsidRPr="00D17824" w:rsidTr="003A75A9">
        <w:trPr>
          <w:gridAfter w:val="1"/>
          <w:wAfter w:w="95" w:type="dxa"/>
          <w:trHeight w:val="7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C36947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E40603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ind w:left="-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школьного клуба «Здоровая семья»</w:t>
            </w:r>
          </w:p>
          <w:p w:rsidR="00E40603" w:rsidRPr="00D17824" w:rsidRDefault="00E40603" w:rsidP="00AD3AF6">
            <w:pPr>
              <w:spacing w:after="0" w:line="240" w:lineRule="auto"/>
              <w:ind w:left="-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«Наши дети»</w:t>
            </w:r>
          </w:p>
          <w:p w:rsidR="00E40603" w:rsidRPr="00D17824" w:rsidRDefault="00E40603" w:rsidP="00AD3AF6">
            <w:pPr>
              <w:spacing w:after="0" w:line="240" w:lineRule="auto"/>
              <w:ind w:left="-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-«Семейные ценности»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 202</w:t>
            </w:r>
            <w:r w:rsidR="00036CA1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40603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 2022</w:t>
            </w:r>
            <w:r w:rsidR="00E40603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Кл. рук 1-4 классов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по ВР</w:t>
            </w:r>
          </w:p>
        </w:tc>
      </w:tr>
      <w:tr w:rsidR="00953E6B" w:rsidRPr="00D17824" w:rsidTr="00953E6B">
        <w:trPr>
          <w:gridAfter w:val="1"/>
          <w:wAfter w:w="95" w:type="dxa"/>
          <w:trHeight w:val="581"/>
        </w:trPr>
        <w:tc>
          <w:tcPr>
            <w:tcW w:w="1031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E6B" w:rsidRPr="00D17824" w:rsidRDefault="00953E6B" w:rsidP="00AD3AF6">
            <w:pPr>
              <w:tabs>
                <w:tab w:val="left" w:pos="822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Планирование общешкольных родительских собраний</w:t>
            </w:r>
          </w:p>
        </w:tc>
      </w:tr>
      <w:tr w:rsidR="00E40603" w:rsidRPr="00D17824" w:rsidTr="00C36947">
        <w:trPr>
          <w:gridAfter w:val="1"/>
          <w:wAfter w:w="95" w:type="dxa"/>
          <w:trHeight w:val="581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Общешкольное родительское собрание: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«Роль семьи и школы в формировании интереса к учению. Авторитет родителей в семье».</w:t>
            </w:r>
          </w:p>
          <w:p w:rsidR="00E40603" w:rsidRPr="00D17824" w:rsidRDefault="00E40603" w:rsidP="00AD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внеурочной деятельности и дополнительного образования в организации свободного времени школьников.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Результативность работы образовате</w:t>
            </w:r>
            <w:r w:rsidR="00C36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льной организации за период 2020-2021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учебного года, основные направления деятельности об</w:t>
            </w:r>
            <w:r w:rsidR="00C36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разовательной организации в 2021-2022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учебном году, особенности организации УВП.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  <w:r w:rsidR="00036CA1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-25 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</w:p>
          <w:p w:rsidR="00E40603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 w:rsidR="00E40603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школы.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Зам. директора по УВР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по ВР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 1-11кл.</w:t>
            </w:r>
          </w:p>
        </w:tc>
      </w:tr>
      <w:tr w:rsidR="00E40603" w:rsidRPr="00D17824" w:rsidTr="00C36947">
        <w:trPr>
          <w:gridAfter w:val="1"/>
          <w:wAfter w:w="95" w:type="dxa"/>
          <w:trHeight w:val="1756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Общешкольное родительское собрание: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«Безопасное детство» (в рамках профилактического месячника)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ноября</w:t>
            </w:r>
          </w:p>
          <w:p w:rsidR="00E40603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 w:rsidR="00E40603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по ВР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предметники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E40603" w:rsidRPr="00D17824" w:rsidTr="00C36947">
        <w:trPr>
          <w:gridAfter w:val="1"/>
          <w:wAfter w:w="95" w:type="dxa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Общешкольное родительское собрание: «Компетентный р</w:t>
            </w:r>
            <w:r w:rsidR="00036CA1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одитель – счастливый ребёнок» )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января</w:t>
            </w:r>
          </w:p>
          <w:p w:rsidR="00E40603" w:rsidRPr="00D17824" w:rsidRDefault="00036CA1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E40603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1-11классов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по ВР</w:t>
            </w:r>
          </w:p>
        </w:tc>
      </w:tr>
      <w:tr w:rsidR="00E40603" w:rsidRPr="00D17824" w:rsidTr="00C36947">
        <w:trPr>
          <w:gridAfter w:val="1"/>
          <w:wAfter w:w="95" w:type="dxa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Общешкольное родительское собрание: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«Деятельность  педагогов и родителей по созданию благоприятных условий для развития индивидуальных способностей учащихся».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19 марта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36CA1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Кл. руководители</w:t>
            </w:r>
          </w:p>
          <w:p w:rsidR="00E40603" w:rsidRPr="00D17824" w:rsidRDefault="00E40603" w:rsidP="00AD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1-11 классо</w:t>
            </w:r>
            <w:r w:rsidR="00036CA1"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</w:tbl>
    <w:p w:rsidR="00E40603" w:rsidRPr="00D17824" w:rsidRDefault="00E40603" w:rsidP="00AD3A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C4281" w:rsidRPr="00D17824" w:rsidRDefault="00BB5803" w:rsidP="00AD3A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7824">
        <w:rPr>
          <w:rFonts w:ascii="Times New Roman" w:hAnsi="Times New Roman" w:cs="Times New Roman"/>
          <w:b/>
          <w:sz w:val="24"/>
          <w:szCs w:val="24"/>
        </w:rPr>
        <w:t>3.</w:t>
      </w:r>
      <w:r w:rsidR="0004590E" w:rsidRPr="00D17824">
        <w:rPr>
          <w:rFonts w:ascii="Times New Roman" w:hAnsi="Times New Roman" w:cs="Times New Roman"/>
          <w:b/>
          <w:sz w:val="24"/>
          <w:szCs w:val="24"/>
        </w:rPr>
        <w:t>10</w:t>
      </w:r>
      <w:r w:rsidR="007F15C8" w:rsidRPr="00D17824">
        <w:rPr>
          <w:rFonts w:ascii="Times New Roman" w:hAnsi="Times New Roman" w:cs="Times New Roman"/>
          <w:b/>
          <w:sz w:val="24"/>
          <w:szCs w:val="24"/>
        </w:rPr>
        <w:t>.</w:t>
      </w:r>
      <w:r w:rsidRPr="00D17824">
        <w:rPr>
          <w:rFonts w:ascii="Times New Roman" w:hAnsi="Times New Roman" w:cs="Times New Roman"/>
          <w:b/>
          <w:sz w:val="24"/>
          <w:szCs w:val="24"/>
        </w:rPr>
        <w:t>Ресурсное обеспечение образовательной деятельности школы</w:t>
      </w:r>
    </w:p>
    <w:p w:rsidR="002C4281" w:rsidRPr="00D17824" w:rsidRDefault="0004590E" w:rsidP="00AD3A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7824">
        <w:rPr>
          <w:rFonts w:ascii="Times New Roman" w:hAnsi="Times New Roman" w:cs="Times New Roman"/>
          <w:b/>
          <w:sz w:val="24"/>
          <w:szCs w:val="24"/>
        </w:rPr>
        <w:t>3.10.1.</w:t>
      </w:r>
      <w:r w:rsidR="00BB5803" w:rsidRPr="00D178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4281" w:rsidRPr="00D17824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</w:t>
      </w:r>
    </w:p>
    <w:tbl>
      <w:tblPr>
        <w:tblW w:w="4896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82"/>
        <w:gridCol w:w="2009"/>
        <w:gridCol w:w="1949"/>
      </w:tblGrid>
      <w:tr w:rsidR="00726B9E" w:rsidRPr="00D17824" w:rsidTr="00726B9E">
        <w:tc>
          <w:tcPr>
            <w:tcW w:w="61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0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1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726B9E" w:rsidRPr="00D17824" w:rsidTr="00726B9E">
        <w:tc>
          <w:tcPr>
            <w:tcW w:w="61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Подписка на журналы</w:t>
            </w:r>
          </w:p>
        </w:tc>
        <w:tc>
          <w:tcPr>
            <w:tcW w:w="20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Сентябрь, май</w:t>
            </w:r>
          </w:p>
        </w:tc>
        <w:tc>
          <w:tcPr>
            <w:tcW w:w="1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23113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 </w:t>
            </w:r>
          </w:p>
        </w:tc>
      </w:tr>
      <w:tr w:rsidR="00726B9E" w:rsidRPr="00D17824" w:rsidTr="00726B9E">
        <w:tc>
          <w:tcPr>
            <w:tcW w:w="61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учителями по запросам</w:t>
            </w:r>
          </w:p>
        </w:tc>
        <w:tc>
          <w:tcPr>
            <w:tcW w:w="20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23113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726B9E" w:rsidRPr="00D17824" w:rsidTr="00726B9E">
        <w:tc>
          <w:tcPr>
            <w:tcW w:w="61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Мониторинг выявления затруднений в организации профессиональной деятельности педагогов</w:t>
            </w:r>
          </w:p>
        </w:tc>
        <w:tc>
          <w:tcPr>
            <w:tcW w:w="20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726B9E" w:rsidRPr="00D17824" w:rsidTr="00726B9E">
        <w:tc>
          <w:tcPr>
            <w:tcW w:w="61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Пополнение методического кабинета методическими и практическими материалами</w:t>
            </w:r>
          </w:p>
        </w:tc>
        <w:tc>
          <w:tcPr>
            <w:tcW w:w="20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23113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726B9E" w:rsidRPr="00D17824" w:rsidTr="00726B9E">
        <w:tc>
          <w:tcPr>
            <w:tcW w:w="61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Разработка положений и сценариев мероприятий для детей</w:t>
            </w:r>
          </w:p>
        </w:tc>
        <w:tc>
          <w:tcPr>
            <w:tcW w:w="20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23113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Рабочая группа </w:t>
            </w:r>
          </w:p>
        </w:tc>
      </w:tr>
      <w:tr w:rsidR="00726B9E" w:rsidRPr="00D17824" w:rsidTr="00726B9E">
        <w:tc>
          <w:tcPr>
            <w:tcW w:w="61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Корректировка ООП НОО, ООП ООО, ООП СОО с учетом требований законодательства</w:t>
            </w:r>
          </w:p>
        </w:tc>
        <w:tc>
          <w:tcPr>
            <w:tcW w:w="20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  <w:r w:rsidR="002C4281" w:rsidRPr="00D17824">
              <w:rPr>
                <w:rFonts w:ascii="Times New Roman" w:hAnsi="Times New Roman" w:cs="Times New Roman"/>
                <w:sz w:val="24"/>
                <w:szCs w:val="24"/>
              </w:rPr>
              <w:t>, учителя</w:t>
            </w:r>
          </w:p>
        </w:tc>
      </w:tr>
      <w:tr w:rsidR="00726B9E" w:rsidRPr="00D17824" w:rsidTr="00726B9E">
        <w:tc>
          <w:tcPr>
            <w:tcW w:w="61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Пополнение страницы на сайте школы</w:t>
            </w:r>
          </w:p>
        </w:tc>
        <w:tc>
          <w:tcPr>
            <w:tcW w:w="20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Администратор сайта</w:t>
            </w:r>
          </w:p>
        </w:tc>
      </w:tr>
      <w:tr w:rsidR="00726B9E" w:rsidRPr="00D17824" w:rsidTr="00726B9E">
        <w:tc>
          <w:tcPr>
            <w:tcW w:w="61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ООП НОО, ООП ООО, ООП СОО с использованием сетевой формы: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анализировать организацию работы по сетевому взаимодействию;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вносить правки в ООП НОО, ООП ООО, ООП СОО в соответствии с изменениями законодательства о сетевой форме;</w:t>
            </w:r>
          </w:p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поиск новых сетевых партнеров из бюджетной сферы и заключение с ними договоров о сотрудничестве по форме, утвержденной приказом Минпросвещения, Минобрнауки</w:t>
            </w:r>
          </w:p>
        </w:tc>
        <w:tc>
          <w:tcPr>
            <w:tcW w:w="20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726B9E" w:rsidRPr="00D17824" w:rsidTr="00726B9E">
        <w:tc>
          <w:tcPr>
            <w:tcW w:w="61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Корректировка ООП НОО, ООП ООО, ООП СОО и подготовка цифровых материалов для реализации деятельности с использованием дистанционных образовательных технологий</w:t>
            </w:r>
          </w:p>
        </w:tc>
        <w:tc>
          <w:tcPr>
            <w:tcW w:w="20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r w:rsidR="007D698A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</w:p>
        </w:tc>
      </w:tr>
      <w:tr w:rsidR="00726B9E" w:rsidRPr="00D17824" w:rsidTr="00726B9E">
        <w:tc>
          <w:tcPr>
            <w:tcW w:w="61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Составление расписания урочных и внеурочных занятий</w:t>
            </w:r>
          </w:p>
        </w:tc>
        <w:tc>
          <w:tcPr>
            <w:tcW w:w="20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Август, </w:t>
            </w:r>
            <w:r w:rsidR="00723113"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19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7D698A" w:rsidP="00AD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ЗД по УР </w:t>
            </w:r>
            <w:r w:rsidR="002C4281" w:rsidRPr="00D17824">
              <w:rPr>
                <w:rFonts w:ascii="Times New Roman" w:hAnsi="Times New Roman" w:cs="Times New Roman"/>
                <w:sz w:val="24"/>
                <w:szCs w:val="24"/>
              </w:rPr>
              <w:t>,  по ВР</w:t>
            </w:r>
          </w:p>
        </w:tc>
      </w:tr>
    </w:tbl>
    <w:p w:rsidR="003A75A9" w:rsidRDefault="003A75A9" w:rsidP="00AD3A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A75A9" w:rsidRDefault="003A75A9" w:rsidP="00AD3A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C4281" w:rsidRPr="00D17824" w:rsidRDefault="0004590E" w:rsidP="00AD3A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7824">
        <w:rPr>
          <w:rFonts w:ascii="Times New Roman" w:hAnsi="Times New Roman" w:cs="Times New Roman"/>
          <w:b/>
          <w:sz w:val="24"/>
          <w:szCs w:val="24"/>
        </w:rPr>
        <w:t>3.10.2.</w:t>
      </w:r>
      <w:r w:rsidR="002C4281" w:rsidRPr="00D17824">
        <w:rPr>
          <w:rFonts w:ascii="Times New Roman" w:hAnsi="Times New Roman" w:cs="Times New Roman"/>
          <w:b/>
          <w:sz w:val="24"/>
          <w:szCs w:val="24"/>
        </w:rPr>
        <w:t>Библиотечно-информационное обеспечение</w:t>
      </w:r>
    </w:p>
    <w:p w:rsidR="002C4281" w:rsidRPr="00D17824" w:rsidRDefault="002C4281" w:rsidP="00AD3AF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17824">
        <w:rPr>
          <w:rFonts w:ascii="Times New Roman" w:hAnsi="Times New Roman" w:cs="Times New Roman"/>
          <w:i/>
          <w:sz w:val="24"/>
          <w:szCs w:val="24"/>
        </w:rPr>
        <w:t>План работы библиотеки школы на </w:t>
      </w:r>
      <w:r w:rsidR="00AF2DDC" w:rsidRPr="00D17824">
        <w:rPr>
          <w:rFonts w:ascii="Times New Roman" w:hAnsi="Times New Roman" w:cs="Times New Roman"/>
          <w:i/>
          <w:sz w:val="24"/>
          <w:szCs w:val="24"/>
        </w:rPr>
        <w:t>2021/22</w:t>
      </w:r>
      <w:r w:rsidRPr="00D17824">
        <w:rPr>
          <w:rFonts w:ascii="Times New Roman" w:hAnsi="Times New Roman" w:cs="Times New Roman"/>
          <w:i/>
          <w:sz w:val="24"/>
          <w:szCs w:val="24"/>
        </w:rPr>
        <w:t>учебный год</w:t>
      </w:r>
    </w:p>
    <w:p w:rsidR="00CC0AA0" w:rsidRPr="00D17824" w:rsidRDefault="00CC0AA0" w:rsidP="00AD3AF6">
      <w:pPr>
        <w:spacing w:after="0" w:line="240" w:lineRule="auto"/>
        <w:rPr>
          <w:rFonts w:ascii="Times New Roman" w:eastAsia="Calibri" w:hAnsi="Times New Roman" w:cs="Times New Roman"/>
        </w:rPr>
      </w:pPr>
      <w:r w:rsidRPr="00D17824">
        <w:rPr>
          <w:rFonts w:ascii="Times New Roman" w:eastAsia="Calibri" w:hAnsi="Times New Roman" w:cs="Times New Roman"/>
          <w:b/>
          <w:bCs/>
        </w:rPr>
        <w:t>Цели работы:</w:t>
      </w:r>
      <w:r w:rsidRPr="00D17824">
        <w:rPr>
          <w:rFonts w:ascii="Times New Roman" w:eastAsia="Calibri" w:hAnsi="Times New Roman" w:cs="Times New Roman"/>
        </w:rPr>
        <w:t xml:space="preserve"> </w:t>
      </w:r>
    </w:p>
    <w:p w:rsidR="00CC0AA0" w:rsidRPr="00D17824" w:rsidRDefault="00CC0AA0" w:rsidP="00AD3AF6">
      <w:pPr>
        <w:spacing w:after="0" w:line="240" w:lineRule="auto"/>
        <w:rPr>
          <w:rFonts w:ascii="Times New Roman" w:eastAsia="Calibri" w:hAnsi="Times New Roman" w:cs="Times New Roman"/>
        </w:rPr>
      </w:pPr>
      <w:r w:rsidRPr="00D17824">
        <w:rPr>
          <w:rFonts w:ascii="Times New Roman" w:eastAsia="Calibri" w:hAnsi="Times New Roman" w:cs="Times New Roman"/>
        </w:rPr>
        <w:t>1.Привлечение в библиотеку большего числа читателей, воспитание любви к чтению и руководство им.</w:t>
      </w:r>
    </w:p>
    <w:p w:rsidR="00CC0AA0" w:rsidRPr="00D17824" w:rsidRDefault="00CC0AA0" w:rsidP="00AD3AF6">
      <w:pPr>
        <w:spacing w:after="0" w:line="240" w:lineRule="auto"/>
        <w:rPr>
          <w:rFonts w:ascii="Times New Roman" w:eastAsia="Calibri" w:hAnsi="Times New Roman" w:cs="Times New Roman"/>
        </w:rPr>
      </w:pPr>
      <w:r w:rsidRPr="00D17824">
        <w:rPr>
          <w:rFonts w:ascii="Times New Roman" w:eastAsia="Calibri" w:hAnsi="Times New Roman" w:cs="Times New Roman"/>
          <w:b/>
          <w:bCs/>
        </w:rPr>
        <w:t>Основные задачи</w:t>
      </w:r>
      <w:r w:rsidRPr="00D17824">
        <w:rPr>
          <w:rFonts w:ascii="Times New Roman" w:eastAsia="Calibri" w:hAnsi="Times New Roman" w:cs="Times New Roman"/>
        </w:rPr>
        <w:t>:</w:t>
      </w:r>
    </w:p>
    <w:p w:rsidR="00CC0AA0" w:rsidRPr="00D17824" w:rsidRDefault="00CC0AA0" w:rsidP="00AD3AF6">
      <w:pPr>
        <w:spacing w:after="0" w:line="240" w:lineRule="auto"/>
        <w:rPr>
          <w:rFonts w:ascii="Times New Roman" w:eastAsia="Calibri" w:hAnsi="Times New Roman" w:cs="Times New Roman"/>
        </w:rPr>
      </w:pPr>
      <w:r w:rsidRPr="00D17824">
        <w:rPr>
          <w:rFonts w:ascii="Times New Roman" w:eastAsia="Calibri" w:hAnsi="Times New Roman" w:cs="Times New Roman"/>
        </w:rPr>
        <w:t xml:space="preserve">-содействовать учебно-воспитательному процессу школы и самообразованию учащихся, педагогов путем библиотечного информационно-библиографического обслуживания; </w:t>
      </w:r>
    </w:p>
    <w:p w:rsidR="00CC0AA0" w:rsidRPr="00D17824" w:rsidRDefault="00CC0AA0" w:rsidP="00AD3AF6">
      <w:pPr>
        <w:spacing w:after="0" w:line="240" w:lineRule="auto"/>
        <w:rPr>
          <w:rFonts w:ascii="Times New Roman" w:eastAsia="Calibri" w:hAnsi="Times New Roman" w:cs="Times New Roman"/>
        </w:rPr>
      </w:pPr>
      <w:r w:rsidRPr="00D17824">
        <w:rPr>
          <w:rFonts w:ascii="Times New Roman" w:eastAsia="Calibri" w:hAnsi="Times New Roman" w:cs="Times New Roman"/>
        </w:rPr>
        <w:t>-формировать у детей информационной культуры и культуры чтения;</w:t>
      </w:r>
    </w:p>
    <w:p w:rsidR="00CC0AA0" w:rsidRPr="00D17824" w:rsidRDefault="00CC0AA0" w:rsidP="00AD3AF6">
      <w:pPr>
        <w:spacing w:after="0" w:line="240" w:lineRule="auto"/>
        <w:rPr>
          <w:rFonts w:ascii="Times New Roman" w:eastAsia="Calibri" w:hAnsi="Times New Roman" w:cs="Times New Roman"/>
        </w:rPr>
      </w:pPr>
      <w:r w:rsidRPr="00D17824">
        <w:rPr>
          <w:rFonts w:ascii="Times New Roman" w:eastAsia="Calibri" w:hAnsi="Times New Roman" w:cs="Times New Roman"/>
        </w:rPr>
        <w:t>-совершенствовать традиционные и нетрадиционные формы индивидуальной и массовой работы библиотеки, в том числе используя Интернет – ресурсы;</w:t>
      </w:r>
    </w:p>
    <w:p w:rsidR="00CC0AA0" w:rsidRPr="00D17824" w:rsidRDefault="00CC0AA0" w:rsidP="00AD3AF6">
      <w:pPr>
        <w:spacing w:after="0" w:line="240" w:lineRule="auto"/>
        <w:rPr>
          <w:rFonts w:ascii="Times New Roman" w:eastAsia="Calibri" w:hAnsi="Times New Roman" w:cs="Times New Roman"/>
        </w:rPr>
      </w:pPr>
      <w:r w:rsidRPr="00D17824">
        <w:rPr>
          <w:rFonts w:ascii="Times New Roman" w:eastAsia="Calibri" w:hAnsi="Times New Roman" w:cs="Times New Roman"/>
        </w:rPr>
        <w:t>-формировать у читателей навыки независимого библиотечного пользования: обучение пользованию книгой и другими носителями информации, поиску, отбору и умению оценивать информацию;</w:t>
      </w:r>
    </w:p>
    <w:p w:rsidR="00CC0AA0" w:rsidRPr="00D17824" w:rsidRDefault="00CC0AA0" w:rsidP="00AD3AF6">
      <w:pPr>
        <w:spacing w:after="0" w:line="240" w:lineRule="auto"/>
        <w:rPr>
          <w:rFonts w:ascii="Times New Roman" w:eastAsia="Calibri" w:hAnsi="Times New Roman" w:cs="Times New Roman"/>
        </w:rPr>
      </w:pPr>
      <w:r w:rsidRPr="00D17824">
        <w:rPr>
          <w:rFonts w:ascii="Times New Roman" w:eastAsia="Calibri" w:hAnsi="Times New Roman" w:cs="Times New Roman"/>
        </w:rPr>
        <w:t>-приобщить детей к ценностям мировой и отечественной культуры;</w:t>
      </w:r>
    </w:p>
    <w:p w:rsidR="00CC0AA0" w:rsidRPr="00D17824" w:rsidRDefault="00CC0AA0" w:rsidP="00AD3AF6">
      <w:pPr>
        <w:spacing w:after="0" w:line="240" w:lineRule="auto"/>
        <w:rPr>
          <w:rFonts w:ascii="Times New Roman" w:eastAsia="Calibri" w:hAnsi="Times New Roman" w:cs="Times New Roman"/>
        </w:rPr>
      </w:pPr>
      <w:r w:rsidRPr="00D17824">
        <w:rPr>
          <w:rFonts w:ascii="Times New Roman" w:eastAsia="Calibri" w:hAnsi="Times New Roman" w:cs="Times New Roman"/>
        </w:rPr>
        <w:t>-поддерживать в рабочем состоянии книжного фонда и фонда учебников.</w:t>
      </w:r>
    </w:p>
    <w:p w:rsidR="00CC0AA0" w:rsidRPr="00D17824" w:rsidRDefault="00CC0AA0" w:rsidP="00AD3AF6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  <w:r w:rsidRPr="00D17824">
        <w:rPr>
          <w:rFonts w:ascii="Times New Roman" w:eastAsia="Calibri" w:hAnsi="Times New Roman" w:cs="Times New Roman"/>
          <w:b/>
          <w:u w:val="single"/>
        </w:rPr>
        <w:t>Основные направления работы</w:t>
      </w:r>
    </w:p>
    <w:tbl>
      <w:tblPr>
        <w:tblStyle w:val="a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7163"/>
        <w:gridCol w:w="2335"/>
      </w:tblGrid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работы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.Работа с фондом учебной литературы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Подведение итогов движения фонда.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Диагностика обеспеченности учащихся школы учебниками и учебными пособиями на 2020-2021 учебный год.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51699F" w:rsidRPr="00D17824" w:rsidTr="0051699F">
        <w:trPr>
          <w:trHeight w:val="4632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Составление библиографической модели комплектования фонда учебной литературы: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а) работа с каталогами, тематическими планами издательств, перечнями учебников и учебных пособий, рекомендованных и допущенных Министерством образования и науки;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б) составление совместно с учителями-предметниками заказа на учебники с учётом их требований;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в) формирование общешкольного заказа на учебники на 2020-2021 учебный год;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г) осуществление контроля за выполнением сделанного заказа;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д) подготовка перечня учебников, планируемых к использованию в новом учебном году для обучающихся и родителей;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е) приём и обработка поступивших учебников: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- оформление накладных;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- запись в книгу суммарного учёта;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- штемпелевание;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- составление списков класса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Январь-февраль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 мере поступления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Составление отчётных документов, диагностика уровня обеспеченности обучающихся учебниками и другой литературой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Приём и выдача учебников (по графику)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Май, август-сентябрь</w:t>
            </w: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Информирование учителей и обучающихся о новых поступлениях учебников и учебных пособий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Выставка учебников  и учебных пособий, предлагаемых Центром учебно-методической литературы, формирование заказа учебных пособий, контроль за осуществлением исполнения заказа.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Сентябрь-май</w:t>
            </w: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Списание с учётом ветхости и смены программ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.Работа с фондом художественной литературы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Обеспечение свободного доступа в библиотеке: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- к художественной литературе;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- к фонду учебников (по требованию)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Выдача изданий читателям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Соблюдение правильной расстановки фонда на стеллажах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Систематическое наблюдение за своевременным возвратом в библиотеку выданных изданий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Ведение работы по сохранности фонда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Создание и поддержка комфортных условий для читателей.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Работа по мелкому ремонту художественных изданий, методической литературы и учебников с привлечением учащихся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Периодическое списание фонда с учётом ветхости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. Комплектование фонда периодики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Оформление подписки на 1</w:t>
            </w:r>
            <w:r w:rsidRPr="00D178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 2021 г.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. Работа с читателями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Обслуживание читателей на абонементе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Рекомендательные беседы при сдаче книг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. Работа с педагогическим коллективом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Рекомендательные беседы о новых изданиях, поступивших в библиотеку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 мере поступления</w:t>
            </w: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Информирование учителей о новой учебной и методической литературе, журналах и газетах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На педсоветах</w:t>
            </w: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Поиск литературы и периодических изданий по заданной тематике. Оказание помощи педагогическому коллективу в поиске информации.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. Работа с обучающимися школы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Обслуживание пользователей согласно расписанию работы библиотеки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Проводить беседы с вновь записавшимися пользователями о правилах поведения в библиотеке, о культуре чтения книг и журнальной периодики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Рекомендовать художественную литературу и периодические издания согласно возрастным категориям каждого пользователя библиотеки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. Массовая работа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99F" w:rsidRPr="00D17824" w:rsidTr="0051699F">
        <w:trPr>
          <w:trHeight w:val="996"/>
        </w:trPr>
        <w:tc>
          <w:tcPr>
            <w:tcW w:w="567" w:type="dxa"/>
            <w:tcBorders>
              <w:bottom w:val="single" w:sz="4" w:space="0" w:color="auto"/>
            </w:tcBorders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163" w:type="dxa"/>
            <w:tcBorders>
              <w:bottom w:val="single" w:sz="4" w:space="0" w:color="auto"/>
            </w:tcBorders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Ежемесячные выставки к юбилейным датам писателей и знаменательным датам:</w:t>
            </w:r>
          </w:p>
          <w:p w:rsidR="00180619" w:rsidRPr="00D17824" w:rsidRDefault="00180619" w:rsidP="00AD3A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Виртуальная книжная выставка «Моя Россия – без терроризма»</w:t>
            </w:r>
          </w:p>
          <w:p w:rsidR="00180619" w:rsidRPr="00D17824" w:rsidRDefault="00180619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230 лет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</w:t>
            </w: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Сергея Тимофеевича Аксакова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(1791–1859), русского писателя </w:t>
            </w:r>
          </w:p>
        </w:tc>
        <w:tc>
          <w:tcPr>
            <w:tcW w:w="2335" w:type="dxa"/>
            <w:tcBorders>
              <w:bottom w:val="single" w:sz="4" w:space="0" w:color="auto"/>
            </w:tcBorders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99F" w:rsidRPr="00D17824" w:rsidTr="0051699F">
        <w:trPr>
          <w:trHeight w:val="138"/>
        </w:trPr>
        <w:tc>
          <w:tcPr>
            <w:tcW w:w="567" w:type="dxa"/>
            <w:tcBorders>
              <w:top w:val="single" w:sz="4" w:space="0" w:color="auto"/>
            </w:tcBorders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3" w:type="dxa"/>
            <w:tcBorders>
              <w:top w:val="single" w:sz="4" w:space="0" w:color="auto"/>
            </w:tcBorders>
          </w:tcPr>
          <w:p w:rsidR="00180619" w:rsidRPr="00D17824" w:rsidRDefault="00180619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90 лет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</w:t>
            </w: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Юлиана Семеновича Семенова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(настоящая фамилия Ляндрес) (1931-1993), советского писателя </w:t>
            </w:r>
          </w:p>
          <w:p w:rsidR="00180619" w:rsidRPr="00D17824" w:rsidRDefault="00180619" w:rsidP="00AD3A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Международный день учителя                              </w:t>
            </w:r>
          </w:p>
          <w:p w:rsidR="00180619" w:rsidRPr="00D17824" w:rsidRDefault="00180619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19 октября </w:t>
            </w: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День Царскосельского лицея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210 лет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. В этот день в 1811 г. открылся Императорский Царскосельский лицей) </w:t>
            </w:r>
          </w:p>
          <w:p w:rsidR="00180619" w:rsidRPr="00D17824" w:rsidRDefault="00180619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125 лет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</w:t>
            </w: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Евгения Львовича Шварца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(1896– 1958), русского писателя, драматурга, киносценариста </w:t>
            </w:r>
          </w:p>
          <w:p w:rsidR="00180619" w:rsidRPr="00D17824" w:rsidRDefault="00180619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Праздник белых журавлей. Праздник поэзии и памяти павших на полях сражений во всех войнах. Появился по инициативе поэта Расула Гамзатова</w:t>
            </w:r>
          </w:p>
          <w:p w:rsidR="00180619" w:rsidRPr="00D17824" w:rsidRDefault="00180619" w:rsidP="00AD3AF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день школьных библиотек (четвёртый понедельник октября) </w:t>
            </w:r>
          </w:p>
        </w:tc>
        <w:tc>
          <w:tcPr>
            <w:tcW w:w="2335" w:type="dxa"/>
            <w:tcBorders>
              <w:top w:val="single" w:sz="4" w:space="0" w:color="auto"/>
            </w:tcBorders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99F" w:rsidRPr="00D17824" w:rsidTr="0051699F">
        <w:trPr>
          <w:trHeight w:val="1140"/>
        </w:trPr>
        <w:tc>
          <w:tcPr>
            <w:tcW w:w="567" w:type="dxa"/>
            <w:tcBorders>
              <w:bottom w:val="single" w:sz="4" w:space="0" w:color="auto"/>
            </w:tcBorders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3" w:type="dxa"/>
            <w:tcBorders>
              <w:bottom w:val="single" w:sz="4" w:space="0" w:color="auto"/>
            </w:tcBorders>
          </w:tcPr>
          <w:p w:rsidR="00180619" w:rsidRPr="00D17824" w:rsidRDefault="00180619" w:rsidP="00AD3A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народного единства. День освобождения Москвы силами народного ополчения под руководством Кузьмы Минина и Дмитрия Пожарского от польских интервентов (1612 г.)</w:t>
            </w:r>
          </w:p>
          <w:p w:rsidR="00180619" w:rsidRPr="00D17824" w:rsidRDefault="00180619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200 лет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</w:t>
            </w: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Федора Михайловича Достоевского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(1821–1881), русского писателя. </w:t>
            </w:r>
          </w:p>
          <w:p w:rsidR="00180619" w:rsidRPr="00D17824" w:rsidRDefault="00180619" w:rsidP="00AD3AF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120 лет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Евгения Ивановича Чарушина (1901–1965), русского детского писателя, художника-иллюстратора</w:t>
            </w:r>
            <w:r w:rsidRPr="00D178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180619" w:rsidRPr="00D17824" w:rsidRDefault="00180619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310 лет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</w:t>
            </w: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Михаила Васильевича Ломоносова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(1711–1765), русского ученого, поэта</w:t>
            </w:r>
          </w:p>
          <w:p w:rsidR="00180619" w:rsidRPr="00D17824" w:rsidRDefault="00180619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220 лет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</w:t>
            </w: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Владимира Ивановича Даля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(1801–1872), русского писателя, этнографа, лексикографа</w:t>
            </w:r>
          </w:p>
          <w:p w:rsidR="00180619" w:rsidRPr="00D17824" w:rsidRDefault="00180619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День матери 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(Учреждён Указом Президента РФ в 1998 г. Отмечается в последнее воскресенье ноября)</w:t>
            </w:r>
          </w:p>
          <w:p w:rsidR="00180619" w:rsidRPr="00D17824" w:rsidRDefault="00180619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  <w:tcBorders>
              <w:bottom w:val="single" w:sz="4" w:space="0" w:color="auto"/>
            </w:tcBorders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Ноябрь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99F" w:rsidRPr="00D17824" w:rsidTr="0051699F">
        <w:trPr>
          <w:trHeight w:val="1427"/>
        </w:trPr>
        <w:tc>
          <w:tcPr>
            <w:tcW w:w="567" w:type="dxa"/>
            <w:tcBorders>
              <w:top w:val="single" w:sz="4" w:space="0" w:color="auto"/>
            </w:tcBorders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3" w:type="dxa"/>
            <w:tcBorders>
              <w:top w:val="single" w:sz="4" w:space="0" w:color="auto"/>
            </w:tcBorders>
          </w:tcPr>
          <w:p w:rsidR="00180619" w:rsidRPr="00D17824" w:rsidRDefault="00180619" w:rsidP="00AD3AF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День героев Отечества (Отмечается с 2007 года в соответствии с Федеральным законом № 231-ФЗ от 24 октября 2007 года)</w:t>
            </w:r>
          </w:p>
          <w:p w:rsidR="00180619" w:rsidRPr="00D17824" w:rsidRDefault="00180619" w:rsidP="00AD3AF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200 лет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</w:t>
            </w: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Николая Алексеевича Некрасова 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(1821–1878), русского поэта, прозаика, критика и издателя</w:t>
            </w:r>
          </w:p>
          <w:p w:rsidR="00180619" w:rsidRPr="00D17824" w:rsidRDefault="00180619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День Конституции Российской Федерации </w:t>
            </w:r>
          </w:p>
          <w:p w:rsidR="00180619" w:rsidRPr="00D17824" w:rsidRDefault="00180619" w:rsidP="00AD3AF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255 лет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</w:t>
            </w: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Николая Михайловича Карамзина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(1766-1826), русского прозаика, историка, поэта, журналиста</w:t>
            </w:r>
          </w:p>
          <w:p w:rsidR="00180619" w:rsidRPr="00D17824" w:rsidRDefault="00180619" w:rsidP="00AD3A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День Наума </w:t>
            </w:r>
            <w:r w:rsidRPr="00D17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Грамотника («Пророк Наум наставит на ум». Существовал обычай в первый день декабря, по старому стилю, отдавать отроков в ученье к дьячкам, так называемым мастерам грамоты)</w:t>
            </w:r>
          </w:p>
        </w:tc>
        <w:tc>
          <w:tcPr>
            <w:tcW w:w="2335" w:type="dxa"/>
            <w:tcBorders>
              <w:top w:val="single" w:sz="4" w:space="0" w:color="auto"/>
            </w:tcBorders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3" w:type="dxa"/>
          </w:tcPr>
          <w:p w:rsidR="00180619" w:rsidRPr="00D17824" w:rsidRDefault="00180619" w:rsidP="00AD3A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День былинного богатыря </w:t>
            </w:r>
            <w:r w:rsidRPr="00D178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Ильи Муромца</w:t>
            </w:r>
          </w:p>
          <w:p w:rsidR="00180619" w:rsidRPr="00D17824" w:rsidRDefault="00180619" w:rsidP="00AD3AF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130 лет со дня рождения Джона Рональда Руэла Толкина (1892-1973), английского писателя </w:t>
            </w:r>
          </w:p>
          <w:p w:rsidR="00180619" w:rsidRPr="00D17824" w:rsidRDefault="00180619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400 лет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</w:t>
            </w: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Жана Батиста Мольера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(1622-1673), французского комедиографа, актера, реформатора сценического искусства </w:t>
            </w:r>
          </w:p>
          <w:p w:rsidR="00180619" w:rsidRPr="00D17824" w:rsidRDefault="00180619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175 лет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</w:t>
            </w: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Николая Егоровича Жуковского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(1847-1921), русского ученого механика</w:t>
            </w:r>
          </w:p>
          <w:p w:rsidR="00180619" w:rsidRPr="00D17824" w:rsidRDefault="00180619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140 лет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</w:t>
            </w: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Алана Милна (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1882-1956), английского писателя, поэта, драматурга </w:t>
            </w:r>
          </w:p>
          <w:p w:rsidR="00180619" w:rsidRPr="00D17824" w:rsidRDefault="00180619" w:rsidP="00AD3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День воинской славы России. </w:t>
            </w: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День снятия блокады Ленинграда (1944) </w:t>
            </w:r>
          </w:p>
          <w:p w:rsidR="00180619" w:rsidRPr="00D17824" w:rsidRDefault="00180619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190 лет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</w:t>
            </w: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Льюиса Кэрролла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(1832-1898), английского писателя</w:t>
            </w:r>
          </w:p>
          <w:p w:rsidR="00180619" w:rsidRPr="00D17824" w:rsidRDefault="00180619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90 лет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</w:t>
            </w: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Риммы Фёдоровны Казаковой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(1932-2008), русской поэтессы </w:t>
            </w:r>
          </w:p>
          <w:p w:rsidR="00180619" w:rsidRPr="00D17824" w:rsidRDefault="00180619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125 лет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</w:t>
            </w: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Валентина Петровича Катаева 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(1897-1986), русского писателя («Белеет парус одинокий», «Сын полка», «Цветик-семицветик») 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99F" w:rsidRPr="00D17824" w:rsidTr="0051699F">
        <w:trPr>
          <w:trHeight w:val="565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3" w:type="dxa"/>
            <w:tcBorders>
              <w:bottom w:val="single" w:sz="4" w:space="0" w:color="auto"/>
            </w:tcBorders>
          </w:tcPr>
          <w:p w:rsidR="00180619" w:rsidRPr="00D17824" w:rsidRDefault="00180619" w:rsidP="00AD3AF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210 лет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</w:t>
            </w: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Чарльза Диккенса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(1812-1870), английского писателя</w:t>
            </w:r>
          </w:p>
          <w:p w:rsidR="00180619" w:rsidRPr="00D17824" w:rsidRDefault="00180619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170 лет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</w:t>
            </w: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Николая Георгиевича Гарина-Михайловского 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(1852-1906), русского писателя, публициста </w:t>
            </w:r>
          </w:p>
          <w:p w:rsidR="00180619" w:rsidRPr="00D17824" w:rsidRDefault="00180619" w:rsidP="00AD3AF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День защитника Отечества</w:t>
            </w:r>
          </w:p>
        </w:tc>
        <w:tc>
          <w:tcPr>
            <w:tcW w:w="2335" w:type="dxa"/>
            <w:tcBorders>
              <w:bottom w:val="single" w:sz="4" w:space="0" w:color="auto"/>
            </w:tcBorders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180619" w:rsidRPr="00D17824" w:rsidRDefault="00180619" w:rsidP="00AD3AF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947" w:rsidRPr="00D17824" w:rsidTr="0051699F">
        <w:trPr>
          <w:trHeight w:val="565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C36947" w:rsidRPr="00D17824" w:rsidRDefault="00C36947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3" w:type="dxa"/>
            <w:tcBorders>
              <w:bottom w:val="single" w:sz="4" w:space="0" w:color="auto"/>
            </w:tcBorders>
          </w:tcPr>
          <w:p w:rsidR="00E02147" w:rsidRPr="00E02147" w:rsidRDefault="00E02147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147">
              <w:rPr>
                <w:rFonts w:ascii="Times New Roman" w:hAnsi="Times New Roman" w:cs="Times New Roman"/>
                <w:sz w:val="24"/>
                <w:szCs w:val="24"/>
              </w:rPr>
              <w:t>Всемирный день писателя (Отмечается по решению конгресса ПЕН-клуба с 1986 года)</w:t>
            </w:r>
          </w:p>
          <w:p w:rsidR="00E02147" w:rsidRPr="00E02147" w:rsidRDefault="00E02147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147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Международный женский день (В 1910 году на Международной конференции социалисток в Копенгагене К. Цеткин предложила ежегодно проводить День солидарности трудящихся женщин всего мира. В России отмечается с 1913 года)</w:t>
            </w:r>
          </w:p>
          <w:p w:rsidR="00C36947" w:rsidRPr="00D17824" w:rsidRDefault="00E02147" w:rsidP="00AD3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147">
              <w:rPr>
                <w:rFonts w:ascii="Times New Roman" w:hAnsi="Times New Roman" w:cs="Times New Roman"/>
                <w:sz w:val="24"/>
                <w:szCs w:val="24"/>
              </w:rPr>
              <w:t>85 лет со дня рождения Валентина Григорьевича Распутина (1937 - 2015), русского писателя</w:t>
            </w:r>
          </w:p>
        </w:tc>
        <w:tc>
          <w:tcPr>
            <w:tcW w:w="2335" w:type="dxa"/>
            <w:tcBorders>
              <w:bottom w:val="single" w:sz="4" w:space="0" w:color="auto"/>
            </w:tcBorders>
          </w:tcPr>
          <w:p w:rsidR="00C36947" w:rsidRPr="00D17824" w:rsidRDefault="00E02147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51699F" w:rsidRPr="00D17824" w:rsidTr="00E02147">
        <w:trPr>
          <w:trHeight w:val="1401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3" w:type="dxa"/>
            <w:tcBorders>
              <w:top w:val="single" w:sz="4" w:space="0" w:color="auto"/>
            </w:tcBorders>
          </w:tcPr>
          <w:p w:rsidR="00180619" w:rsidRPr="00D17824" w:rsidRDefault="00180619" w:rsidP="00AD3A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Неделя детской и юношеской книги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(Проводится ежегодно с 1944 г. Первые «Книжкины именины» прошли по инициативе Л. Кассиля в 1943 г. в Москве.)</w:t>
            </w:r>
          </w:p>
          <w:p w:rsidR="00180619" w:rsidRPr="00D17824" w:rsidRDefault="00180619" w:rsidP="00AD3A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140 лет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</w:t>
            </w: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Корнея Ивановича Чуковского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(1882-1969), русского писателя</w:t>
            </w:r>
          </w:p>
        </w:tc>
        <w:tc>
          <w:tcPr>
            <w:tcW w:w="2335" w:type="dxa"/>
            <w:tcBorders>
              <w:top w:val="single" w:sz="4" w:space="0" w:color="auto"/>
            </w:tcBorders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99F" w:rsidRPr="00D17824" w:rsidTr="0051699F">
        <w:trPr>
          <w:trHeight w:val="6600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Международный день детской книги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(Отмечается с 1967 г. в день рождения Х.-К. Андерсена по решению Международного совета по детской книге — IBBY)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95 лет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</w:t>
            </w: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Виля Липатова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(1927-1979), советского писателя 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85 лет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</w:t>
            </w: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Беллы Ахатовны Ахмадулиной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(1937-2010), русской поэтессы</w:t>
            </w:r>
          </w:p>
          <w:p w:rsidR="00180619" w:rsidRPr="00D17824" w:rsidRDefault="00180619" w:rsidP="00AD3AF6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Памятная дата России: День космонавтики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установлен указом Президиума Верховного Совета СССР в 1962 году в ознаменование полета человека в космос.</w:t>
            </w:r>
            <w:r w:rsidRPr="00D17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Всемирный день авиации и космонавтики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2011 года он носит еще одно название - </w:t>
            </w:r>
            <w:r w:rsidRPr="00D17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Международный день полета человека в космос.</w:t>
            </w:r>
          </w:p>
          <w:p w:rsidR="00180619" w:rsidRPr="00D17824" w:rsidRDefault="00180619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780 лет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со дня победы русских воинов князя Александра Невского над немецкими рыцарями на Чудском озере (</w:t>
            </w:r>
            <w:r w:rsidRPr="00D17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Ледовое побоище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) (1242 г.) </w:t>
            </w:r>
          </w:p>
          <w:p w:rsidR="00180619" w:rsidRPr="00D17824" w:rsidRDefault="00180619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95 лет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</w:t>
            </w: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Юрия Михайловича Дружкова (Постникова)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(1927–1983), русского писателя («Волшебная школа Карандаша и Самоделкина», «Приключения Карандаша и Самоделкина») </w:t>
            </w:r>
          </w:p>
          <w:p w:rsidR="00180619" w:rsidRPr="00D17824" w:rsidRDefault="00180619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120 лет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</w:t>
            </w: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Вениамина Александровича Каверина 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(наст. ф. Зильбер) (1903- 1989), русского советского писателя, драматурга и сценариста</w:t>
            </w:r>
          </w:p>
          <w:p w:rsidR="00180619" w:rsidRPr="00D17824" w:rsidRDefault="00180619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115 лет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</w:t>
            </w: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Ивана Антоновича Ефремова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(1907-1972), русского советского писателя-фантаста 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День воинской славы России: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7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День Победы советского народа в Великой Отечественной войне 1941 - 1945 годов (1945 год)</w:t>
            </w:r>
            <w:r w:rsidRPr="00D1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80619" w:rsidRPr="00D17824" w:rsidRDefault="00180619" w:rsidP="00AD3AF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День славянской письменности и культуры</w:t>
            </w:r>
          </w:p>
          <w:p w:rsidR="00180619" w:rsidRPr="00D17824" w:rsidRDefault="00180619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235 лет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</w:t>
            </w: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Константина Николаевича Батюшкова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(1787-1855), русского писателя </w:t>
            </w:r>
          </w:p>
          <w:p w:rsidR="00180619" w:rsidRPr="00D17824" w:rsidRDefault="00180619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130 лет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</w:t>
            </w: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Ивана Сергеевича Соколова-Микитова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(1892-1975), русского писателя </w:t>
            </w:r>
          </w:p>
          <w:p w:rsidR="00180619" w:rsidRPr="00D17824" w:rsidRDefault="00180619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130 лет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</w:t>
            </w: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Константина Георгиевича Паустовского 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(1892-1968), русского писателя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Подписка на газеты и журналы на </w:t>
            </w:r>
            <w:r w:rsidRPr="00D178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 2022 г.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Праздник белых журавлей. День поэзии и памяти павших на полях сражений во всех войнах.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«Читайка» - мероприятие, посвященное Дню школьного библиотекаря.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Литературный праздник «Эти забавные животные»</w:t>
            </w:r>
          </w:p>
          <w:p w:rsidR="00180619" w:rsidRPr="00D17824" w:rsidRDefault="00180619" w:rsidP="00AD3AF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8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(по произведениям Е.И.Чарушина, 120 лет со дня рождения)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«Помощник царям». Беседа, посвященная 310 - летию со дня рождения Михаила Васильевича Ломоносова (1711–1765), русского ученого, поэта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«Собирал человек слова» - литературно-интеллектуальная игра к 220 -  летию со дня рождения Владимира Ивановича Даля (1801–1872), русского писателя, этнографа, лексикографа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Литературно – музыкальная композиция, посвящённая Дню матери.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День Наума Грамотника. Беседа-игра.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Литературная игра – путешествие к 130 летию со дня рождения Джона Рональда Руэла Толкина (1892-1973), английского писателя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День воинской славы России. День снятия блокады Ленинграда (1944) .Урок – беседа.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51699F" w:rsidRPr="00D17824" w:rsidTr="0051699F">
        <w:trPr>
          <w:trHeight w:val="102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125 лет со дня рождения Валентина Петровича Катаева (1897-1986), русского писателя («Белеет парус одинокий», «Сын полка», «Цветик-семицветик») Театральная постановка по мотивам сказки «Цветик – семицветик».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99F" w:rsidRPr="00D17824" w:rsidTr="0051699F">
        <w:trPr>
          <w:trHeight w:val="674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День защитника Отечества. Литературно-музыкальная композиция.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Всемирный день чтения вслух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(Отмечается с 2010 г. по инициативе компании LitWorld в первую среду марта)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Международный день театра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(с 1961 г. по решению IX конгресса Международного института театра при ЮНЕСКО). Конкурс театральных миниатюр.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«В гостях у дедушки Корнея». Литературная игра-путешествие к 140 летию со дня рождения Корнея Ивановича Чуковского (1882-1969), русского писателя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Викторина «Через тернии к звёздам», посвящённая Дню космонавтики.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Мероприятие, посвящённое 77 годовщине Дня 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Победы в Великой Отечественной войне «Дорогами мужества».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  <w:r w:rsidRPr="00D17824">
              <w:rPr>
                <w:rFonts w:ascii="Times New Roman" w:hAnsi="Times New Roman" w:cs="Times New Roman"/>
                <w:b/>
                <w:sz w:val="24"/>
                <w:szCs w:val="24"/>
              </w:rPr>
              <w:t>. Реклама библиотеки.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Рекламная деятельность библиотеки: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   - устная – во время перемен, на классных часах, классных собраниях;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   - наглядная – информационные объявления о выставках и мероприятиях, проводимых библиотекой;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 xml:space="preserve">     - Оформление выставки одного автора: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«Календарь знаменательных и памятных дат».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По мере требования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. Профессиональное развитие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Участие  семинарах городского методического объединения.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Самообразование: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- чтение журналов «Школьная библиотека», «Библиотека в школе»;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- приказов, писем, инструкций о библиотечном деле</w:t>
            </w: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51699F" w:rsidRPr="00D17824" w:rsidTr="0051699F">
        <w:trPr>
          <w:trHeight w:val="146"/>
        </w:trPr>
        <w:tc>
          <w:tcPr>
            <w:tcW w:w="567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163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Совершенствование традиционных и освоение новых библиотечных технологий</w:t>
            </w:r>
          </w:p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</w:tcPr>
          <w:p w:rsidR="00180619" w:rsidRPr="00D17824" w:rsidRDefault="00180619" w:rsidP="00AD3A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78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</w:tbl>
    <w:p w:rsidR="002C4281" w:rsidRPr="00D17824" w:rsidRDefault="0004590E" w:rsidP="00AD3AF6">
      <w:pPr>
        <w:pStyle w:val="af2"/>
        <w:rPr>
          <w:rFonts w:ascii="Times New Roman" w:hAnsi="Times New Roman"/>
          <w:b/>
          <w:sz w:val="24"/>
          <w:szCs w:val="24"/>
        </w:rPr>
      </w:pPr>
      <w:r w:rsidRPr="00D17824">
        <w:rPr>
          <w:rFonts w:ascii="Times New Roman" w:hAnsi="Times New Roman"/>
          <w:b/>
          <w:sz w:val="24"/>
          <w:szCs w:val="24"/>
        </w:rPr>
        <w:t>3.10.3.</w:t>
      </w:r>
      <w:r w:rsidR="002C4281" w:rsidRPr="00D17824">
        <w:rPr>
          <w:rFonts w:ascii="Times New Roman" w:hAnsi="Times New Roman"/>
          <w:b/>
          <w:sz w:val="24"/>
          <w:szCs w:val="24"/>
        </w:rPr>
        <w:t>Материально-техническая база</w:t>
      </w:r>
    </w:p>
    <w:p w:rsidR="002C4281" w:rsidRPr="00D17824" w:rsidRDefault="002C4281" w:rsidP="00AD3AF6">
      <w:pPr>
        <w:pStyle w:val="af2"/>
        <w:rPr>
          <w:rFonts w:ascii="Times New Roman" w:hAnsi="Times New Roman"/>
          <w:i/>
          <w:sz w:val="24"/>
          <w:szCs w:val="24"/>
          <w:u w:val="single"/>
        </w:rPr>
      </w:pPr>
      <w:r w:rsidRPr="00D17824">
        <w:rPr>
          <w:rFonts w:ascii="Times New Roman" w:hAnsi="Times New Roman"/>
          <w:i/>
          <w:sz w:val="24"/>
          <w:szCs w:val="24"/>
          <w:u w:val="single"/>
        </w:rPr>
        <w:t>Антитеррористическая защищенность</w:t>
      </w:r>
    </w:p>
    <w:tbl>
      <w:tblPr>
        <w:tblW w:w="4791" w:type="pct"/>
        <w:tblInd w:w="217" w:type="dxa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26"/>
        <w:gridCol w:w="1985"/>
        <w:gridCol w:w="2411"/>
      </w:tblGrid>
      <w:tr w:rsidR="00506383" w:rsidRPr="00D17824" w:rsidTr="00506383">
        <w:tc>
          <w:tcPr>
            <w:tcW w:w="55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198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2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</w:tc>
      </w:tr>
      <w:tr w:rsidR="00506383" w:rsidRPr="00D17824" w:rsidTr="00506383">
        <w:tc>
          <w:tcPr>
            <w:tcW w:w="55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>Установить ограждение по периметру территории с высоким классом защиты</w:t>
            </w:r>
          </w:p>
        </w:tc>
        <w:tc>
          <w:tcPr>
            <w:tcW w:w="198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2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>Заместитель по АХЧ</w:t>
            </w:r>
          </w:p>
        </w:tc>
      </w:tr>
      <w:tr w:rsidR="00506383" w:rsidRPr="00D17824" w:rsidTr="00506383">
        <w:tc>
          <w:tcPr>
            <w:tcW w:w="55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>Оснастить здание техническими системами охраны:</w:t>
            </w:r>
          </w:p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>– системой наружного освещения;</w:t>
            </w:r>
          </w:p>
        </w:tc>
        <w:tc>
          <w:tcPr>
            <w:tcW w:w="198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411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 xml:space="preserve">Ответственный за </w:t>
            </w:r>
            <w:r w:rsidR="00180619" w:rsidRPr="00D17824">
              <w:rPr>
                <w:rFonts w:ascii="Times New Roman" w:hAnsi="Times New Roman"/>
                <w:sz w:val="24"/>
                <w:szCs w:val="24"/>
              </w:rPr>
              <w:t xml:space="preserve"> АЗ </w:t>
            </w:r>
            <w:r w:rsidRPr="00D17824">
              <w:rPr>
                <w:rFonts w:ascii="Times New Roman" w:hAnsi="Times New Roman"/>
                <w:sz w:val="24"/>
                <w:szCs w:val="24"/>
              </w:rPr>
              <w:t>и заместитель по АХ</w:t>
            </w:r>
            <w:r w:rsidR="00180619" w:rsidRPr="00D17824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506383" w:rsidRPr="00D17824" w:rsidTr="00506383">
        <w:tc>
          <w:tcPr>
            <w:tcW w:w="55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>– системой видеонаблюдения;</w:t>
            </w:r>
          </w:p>
        </w:tc>
        <w:tc>
          <w:tcPr>
            <w:tcW w:w="198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411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6383" w:rsidRPr="00D17824" w:rsidTr="00506383">
        <w:tc>
          <w:tcPr>
            <w:tcW w:w="55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854BE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 xml:space="preserve">Организовать работу родительских патрулей </w:t>
            </w:r>
          </w:p>
        </w:tc>
        <w:tc>
          <w:tcPr>
            <w:tcW w:w="198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854BE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854BE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 xml:space="preserve">ЗД по ВР </w:t>
            </w:r>
          </w:p>
        </w:tc>
      </w:tr>
      <w:tr w:rsidR="00506383" w:rsidRPr="00D17824" w:rsidTr="00506383">
        <w:tc>
          <w:tcPr>
            <w:tcW w:w="55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 xml:space="preserve">Разработать порядок эвакуации в случае получения информации об угрозе совершения или о </w:t>
            </w:r>
            <w:r w:rsidRPr="00D17824">
              <w:rPr>
                <w:rFonts w:ascii="Times New Roman" w:hAnsi="Times New Roman"/>
                <w:sz w:val="24"/>
                <w:szCs w:val="24"/>
              </w:rPr>
              <w:lastRenderedPageBreak/>
              <w:t>совершении теракта</w:t>
            </w:r>
          </w:p>
        </w:tc>
        <w:tc>
          <w:tcPr>
            <w:tcW w:w="198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2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</w:tr>
      <w:tr w:rsidR="00506383" w:rsidRPr="00D17824" w:rsidTr="00506383">
        <w:tc>
          <w:tcPr>
            <w:tcW w:w="55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lastRenderedPageBreak/>
              <w:t>Проводить инструктажи и практические занятия с работниками</w:t>
            </w:r>
          </w:p>
        </w:tc>
        <w:tc>
          <w:tcPr>
            <w:tcW w:w="198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>По графику</w:t>
            </w:r>
          </w:p>
        </w:tc>
        <w:tc>
          <w:tcPr>
            <w:tcW w:w="2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281" w:rsidRPr="00D17824" w:rsidRDefault="00726B9E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 xml:space="preserve">Начальник ГО и ЧС </w:t>
            </w:r>
          </w:p>
        </w:tc>
      </w:tr>
      <w:tr w:rsidR="00506383" w:rsidRPr="00D17824" w:rsidTr="00506383">
        <w:tc>
          <w:tcPr>
            <w:tcW w:w="55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854BE" w:rsidRPr="00D17824" w:rsidRDefault="002854BE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 xml:space="preserve">Проводить  классные часы и внеклассные мероприятия памяти жертв Беслана, Норд-Оста </w:t>
            </w:r>
          </w:p>
        </w:tc>
        <w:tc>
          <w:tcPr>
            <w:tcW w:w="198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854BE" w:rsidRPr="00D17824" w:rsidRDefault="002854BE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>По графику</w:t>
            </w:r>
          </w:p>
        </w:tc>
        <w:tc>
          <w:tcPr>
            <w:tcW w:w="2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854BE" w:rsidRPr="00D17824" w:rsidRDefault="002854BE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 xml:space="preserve">ЗД по ВР </w:t>
            </w:r>
          </w:p>
        </w:tc>
      </w:tr>
    </w:tbl>
    <w:p w:rsidR="002C4281" w:rsidRPr="00D17824" w:rsidRDefault="002C4281" w:rsidP="00AD3AF6">
      <w:pPr>
        <w:pStyle w:val="af2"/>
        <w:rPr>
          <w:rFonts w:ascii="Times New Roman" w:hAnsi="Times New Roman"/>
          <w:i/>
          <w:sz w:val="24"/>
          <w:szCs w:val="24"/>
          <w:u w:val="single"/>
        </w:rPr>
      </w:pPr>
      <w:r w:rsidRPr="00D17824">
        <w:rPr>
          <w:rFonts w:ascii="Times New Roman" w:hAnsi="Times New Roman"/>
          <w:i/>
          <w:sz w:val="24"/>
          <w:szCs w:val="24"/>
          <w:u w:val="single"/>
        </w:rPr>
        <w:t>Пожарная безопасность</w:t>
      </w:r>
    </w:p>
    <w:tbl>
      <w:tblPr>
        <w:tblW w:w="4791" w:type="pct"/>
        <w:tblInd w:w="217" w:type="dxa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05"/>
        <w:gridCol w:w="2067"/>
        <w:gridCol w:w="2250"/>
      </w:tblGrid>
      <w:tr w:rsidR="00506383" w:rsidRPr="00D17824" w:rsidTr="00506383">
        <w:tc>
          <w:tcPr>
            <w:tcW w:w="56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20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22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</w:tc>
      </w:tr>
      <w:tr w:rsidR="00506383" w:rsidRPr="00D17824" w:rsidTr="00506383">
        <w:tc>
          <w:tcPr>
            <w:tcW w:w="56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>Провести противопожарные инструктажи с работниками</w:t>
            </w:r>
          </w:p>
        </w:tc>
        <w:tc>
          <w:tcPr>
            <w:tcW w:w="20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>Сентябрь и по необходимости</w:t>
            </w:r>
          </w:p>
        </w:tc>
        <w:tc>
          <w:tcPr>
            <w:tcW w:w="22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 xml:space="preserve">Ответственный за </w:t>
            </w:r>
            <w:r w:rsidR="00A929F4" w:rsidRPr="00D17824">
              <w:rPr>
                <w:rFonts w:ascii="Times New Roman" w:hAnsi="Times New Roman"/>
                <w:sz w:val="24"/>
                <w:szCs w:val="24"/>
              </w:rPr>
              <w:t>ПБ</w:t>
            </w:r>
          </w:p>
        </w:tc>
      </w:tr>
      <w:tr w:rsidR="00506383" w:rsidRPr="00D17824" w:rsidTr="00506383">
        <w:tc>
          <w:tcPr>
            <w:tcW w:w="56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>Организовать и провести тренировки по эвакуации</w:t>
            </w:r>
          </w:p>
        </w:tc>
        <w:tc>
          <w:tcPr>
            <w:tcW w:w="20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>Октябрь, апрель</w:t>
            </w:r>
          </w:p>
        </w:tc>
        <w:tc>
          <w:tcPr>
            <w:tcW w:w="22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 xml:space="preserve">Ответственный за </w:t>
            </w:r>
            <w:r w:rsidR="00A929F4" w:rsidRPr="00D17824">
              <w:rPr>
                <w:rFonts w:ascii="Times New Roman" w:hAnsi="Times New Roman"/>
                <w:sz w:val="24"/>
                <w:szCs w:val="24"/>
              </w:rPr>
              <w:t>ПБ</w:t>
            </w:r>
          </w:p>
        </w:tc>
      </w:tr>
      <w:tr w:rsidR="00506383" w:rsidRPr="00D17824" w:rsidTr="00506383">
        <w:tc>
          <w:tcPr>
            <w:tcW w:w="56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>Провести ревизию наличия документов по пожарной безопасности. По необходимости привести в соответствие с действующим законодательством</w:t>
            </w:r>
          </w:p>
        </w:tc>
        <w:tc>
          <w:tcPr>
            <w:tcW w:w="20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2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 xml:space="preserve">Директор и ответственный за </w:t>
            </w:r>
            <w:r w:rsidR="00A929F4" w:rsidRPr="00D17824">
              <w:rPr>
                <w:rFonts w:ascii="Times New Roman" w:hAnsi="Times New Roman"/>
                <w:sz w:val="24"/>
                <w:szCs w:val="24"/>
              </w:rPr>
              <w:t>ПБ</w:t>
            </w:r>
          </w:p>
        </w:tc>
      </w:tr>
      <w:tr w:rsidR="00506383" w:rsidRPr="00D17824" w:rsidTr="00506383">
        <w:tc>
          <w:tcPr>
            <w:tcW w:w="56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 xml:space="preserve">Организовать и провести проверку всех противопожарных водоисточников </w:t>
            </w:r>
            <w:r w:rsidR="00A929F4" w:rsidRPr="00D178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7824">
              <w:rPr>
                <w:rFonts w:ascii="Times New Roman" w:hAnsi="Times New Roman"/>
                <w:sz w:val="24"/>
                <w:szCs w:val="24"/>
              </w:rPr>
              <w:t>(водоемов, гидрантов), подходов и подъездов к ним на подведомственных территориях. При необходимости принять безотлагательные меры по устранению выявленных неисправностей</w:t>
            </w:r>
          </w:p>
        </w:tc>
        <w:tc>
          <w:tcPr>
            <w:tcW w:w="20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>Октябрь и декабрь</w:t>
            </w:r>
          </w:p>
        </w:tc>
        <w:tc>
          <w:tcPr>
            <w:tcW w:w="22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 xml:space="preserve">Заместитель по АХЧ и ответственный за </w:t>
            </w:r>
            <w:r w:rsidR="00A929F4" w:rsidRPr="00D17824">
              <w:rPr>
                <w:rFonts w:ascii="Times New Roman" w:hAnsi="Times New Roman"/>
                <w:sz w:val="24"/>
                <w:szCs w:val="24"/>
              </w:rPr>
              <w:t>ПБ</w:t>
            </w:r>
          </w:p>
        </w:tc>
      </w:tr>
      <w:tr w:rsidR="00506383" w:rsidRPr="00D17824" w:rsidTr="00506383">
        <w:tc>
          <w:tcPr>
            <w:tcW w:w="56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>Проверка наличия огнетушителей</w:t>
            </w:r>
          </w:p>
        </w:tc>
        <w:tc>
          <w:tcPr>
            <w:tcW w:w="20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 xml:space="preserve">Ежемесячно </w:t>
            </w:r>
          </w:p>
        </w:tc>
        <w:tc>
          <w:tcPr>
            <w:tcW w:w="22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A929F4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>Ответственный за ПБ</w:t>
            </w:r>
          </w:p>
        </w:tc>
      </w:tr>
      <w:tr w:rsidR="00506383" w:rsidRPr="00D17824" w:rsidTr="00506383">
        <w:tc>
          <w:tcPr>
            <w:tcW w:w="56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>Провести ревизию пожарного инвентаря</w:t>
            </w:r>
          </w:p>
        </w:tc>
        <w:tc>
          <w:tcPr>
            <w:tcW w:w="20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2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 xml:space="preserve">Заместитель по АХЧ </w:t>
            </w:r>
          </w:p>
        </w:tc>
      </w:tr>
      <w:tr w:rsidR="00506383" w:rsidRPr="00D17824" w:rsidTr="00506383">
        <w:tc>
          <w:tcPr>
            <w:tcW w:w="56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>Проконтролировать работы по техническому обслуживанию систем противопожарной защиты</w:t>
            </w:r>
          </w:p>
        </w:tc>
        <w:tc>
          <w:tcPr>
            <w:tcW w:w="20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>По графику техобслуживания</w:t>
            </w:r>
          </w:p>
        </w:tc>
        <w:tc>
          <w:tcPr>
            <w:tcW w:w="22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 xml:space="preserve">Ответственный за </w:t>
            </w:r>
            <w:r w:rsidR="00A929F4" w:rsidRPr="00D17824">
              <w:rPr>
                <w:rFonts w:ascii="Times New Roman" w:hAnsi="Times New Roman"/>
                <w:sz w:val="24"/>
                <w:szCs w:val="24"/>
              </w:rPr>
              <w:t>ПБ</w:t>
            </w:r>
          </w:p>
        </w:tc>
      </w:tr>
      <w:tr w:rsidR="00506383" w:rsidRPr="00D17824" w:rsidTr="00506383">
        <w:tc>
          <w:tcPr>
            <w:tcW w:w="56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>Проверка чердаков и подвалов на наличие посторонних предметов, строительного и иного мусора</w:t>
            </w:r>
          </w:p>
        </w:tc>
        <w:tc>
          <w:tcPr>
            <w:tcW w:w="20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>Еженедельно по пятницам</w:t>
            </w:r>
          </w:p>
        </w:tc>
        <w:tc>
          <w:tcPr>
            <w:tcW w:w="22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>Заместитель по АХЧ</w:t>
            </w:r>
          </w:p>
        </w:tc>
      </w:tr>
      <w:tr w:rsidR="00506383" w:rsidRPr="00D17824" w:rsidTr="00506383">
        <w:tc>
          <w:tcPr>
            <w:tcW w:w="56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>Проверка наличия и состояния на этажах планов эвакуации, указателей места нахождения огнетушителей и указателей направления движения к эвакуационным выходам</w:t>
            </w:r>
          </w:p>
        </w:tc>
        <w:tc>
          <w:tcPr>
            <w:tcW w:w="20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>Ежемесячно по 25-м числам</w:t>
            </w:r>
          </w:p>
        </w:tc>
        <w:tc>
          <w:tcPr>
            <w:tcW w:w="22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 xml:space="preserve">Ответственный за </w:t>
            </w:r>
            <w:r w:rsidR="00A929F4" w:rsidRPr="00D17824">
              <w:rPr>
                <w:rFonts w:ascii="Times New Roman" w:hAnsi="Times New Roman"/>
                <w:sz w:val="24"/>
                <w:szCs w:val="24"/>
              </w:rPr>
              <w:t>ПБ</w:t>
            </w:r>
          </w:p>
        </w:tc>
      </w:tr>
      <w:tr w:rsidR="00506383" w:rsidRPr="00D17824" w:rsidTr="00506383">
        <w:tc>
          <w:tcPr>
            <w:tcW w:w="56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>Оформить у</w:t>
            </w:r>
            <w:r w:rsidR="003D38BA" w:rsidRPr="00D17824">
              <w:rPr>
                <w:rFonts w:ascii="Times New Roman" w:hAnsi="Times New Roman"/>
                <w:sz w:val="24"/>
                <w:szCs w:val="24"/>
              </w:rPr>
              <w:t>голки</w:t>
            </w:r>
            <w:r w:rsidR="00BB5803" w:rsidRPr="00D1782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3D38BA" w:rsidRPr="00D17824">
              <w:rPr>
                <w:rFonts w:ascii="Times New Roman" w:hAnsi="Times New Roman"/>
                <w:sz w:val="24"/>
                <w:szCs w:val="24"/>
              </w:rPr>
              <w:t xml:space="preserve"> безопасности </w:t>
            </w:r>
          </w:p>
        </w:tc>
        <w:tc>
          <w:tcPr>
            <w:tcW w:w="20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>До 31 октября</w:t>
            </w:r>
          </w:p>
        </w:tc>
        <w:tc>
          <w:tcPr>
            <w:tcW w:w="22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281" w:rsidRPr="00D17824" w:rsidRDefault="002C4281" w:rsidP="00AD3AF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824">
              <w:rPr>
                <w:rFonts w:ascii="Times New Roman" w:hAnsi="Times New Roman"/>
                <w:sz w:val="24"/>
                <w:szCs w:val="24"/>
              </w:rPr>
              <w:t xml:space="preserve">Ответственный за </w:t>
            </w:r>
            <w:r w:rsidR="00A929F4" w:rsidRPr="00D17824">
              <w:rPr>
                <w:rFonts w:ascii="Times New Roman" w:hAnsi="Times New Roman"/>
                <w:sz w:val="24"/>
                <w:szCs w:val="24"/>
              </w:rPr>
              <w:t xml:space="preserve">ПБ </w:t>
            </w:r>
            <w:r w:rsidRPr="00D17824">
              <w:rPr>
                <w:rFonts w:ascii="Times New Roman" w:hAnsi="Times New Roman"/>
                <w:sz w:val="24"/>
                <w:szCs w:val="24"/>
              </w:rPr>
              <w:t>и зав. кабинетами</w:t>
            </w:r>
          </w:p>
        </w:tc>
      </w:tr>
    </w:tbl>
    <w:p w:rsidR="003B0BC5" w:rsidRPr="00D17824" w:rsidRDefault="003B0BC5" w:rsidP="00AD3AF6">
      <w:pPr>
        <w:pStyle w:val="af2"/>
        <w:rPr>
          <w:rFonts w:ascii="Times New Roman" w:hAnsi="Times New Roman"/>
          <w:sz w:val="24"/>
          <w:szCs w:val="24"/>
        </w:rPr>
      </w:pPr>
    </w:p>
    <w:sectPr w:rsidR="003B0BC5" w:rsidRPr="00D17824" w:rsidSect="00A929F4">
      <w:footerReference w:type="default" r:id="rId69"/>
      <w:pgSz w:w="11906" w:h="16838"/>
      <w:pgMar w:top="567" w:right="567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C3D" w:rsidRDefault="00690C3D" w:rsidP="00624A06">
      <w:pPr>
        <w:spacing w:after="0" w:line="240" w:lineRule="auto"/>
      </w:pPr>
      <w:r>
        <w:separator/>
      </w:r>
    </w:p>
  </w:endnote>
  <w:endnote w:type="continuationSeparator" w:id="0">
    <w:p w:rsidR="00690C3D" w:rsidRDefault="00690C3D" w:rsidP="00624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8827579"/>
      <w:docPartObj>
        <w:docPartGallery w:val="Page Numbers (Bottom of Page)"/>
        <w:docPartUnique/>
      </w:docPartObj>
    </w:sdtPr>
    <w:sdtContent>
      <w:p w:rsidR="00AD3AF6" w:rsidRDefault="00AD3AF6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727B">
          <w:rPr>
            <w:noProof/>
          </w:rPr>
          <w:t>74</w:t>
        </w:r>
        <w:r>
          <w:fldChar w:fldCharType="end"/>
        </w:r>
      </w:p>
    </w:sdtContent>
  </w:sdt>
  <w:p w:rsidR="00AD3AF6" w:rsidRDefault="00AD3AF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C3D" w:rsidRDefault="00690C3D" w:rsidP="00624A06">
      <w:pPr>
        <w:spacing w:after="0" w:line="240" w:lineRule="auto"/>
      </w:pPr>
      <w:r>
        <w:separator/>
      </w:r>
    </w:p>
  </w:footnote>
  <w:footnote w:type="continuationSeparator" w:id="0">
    <w:p w:rsidR="00690C3D" w:rsidRDefault="00690C3D" w:rsidP="00624A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B33505"/>
    <w:multiLevelType w:val="hybridMultilevel"/>
    <w:tmpl w:val="05D06E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2FD63CF"/>
    <w:multiLevelType w:val="multilevel"/>
    <w:tmpl w:val="A01E0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041933"/>
    <w:multiLevelType w:val="hybridMultilevel"/>
    <w:tmpl w:val="26BA2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360C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66B58F3"/>
    <w:multiLevelType w:val="hybridMultilevel"/>
    <w:tmpl w:val="AE209D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70279BE"/>
    <w:multiLevelType w:val="hybridMultilevel"/>
    <w:tmpl w:val="8FE82F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F4C7F90"/>
    <w:multiLevelType w:val="hybridMultilevel"/>
    <w:tmpl w:val="21DA165C"/>
    <w:lvl w:ilvl="0" w:tplc="1ACA21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483D0B"/>
    <w:multiLevelType w:val="multilevel"/>
    <w:tmpl w:val="08781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1CA1358"/>
    <w:multiLevelType w:val="hybridMultilevel"/>
    <w:tmpl w:val="DD4C6C8C"/>
    <w:lvl w:ilvl="0" w:tplc="1D2C7A86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0">
    <w:nsid w:val="12091E91"/>
    <w:multiLevelType w:val="hybridMultilevel"/>
    <w:tmpl w:val="667866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21F538C"/>
    <w:multiLevelType w:val="hybridMultilevel"/>
    <w:tmpl w:val="DD546B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4F23121"/>
    <w:multiLevelType w:val="hybridMultilevel"/>
    <w:tmpl w:val="53BE1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64505BD"/>
    <w:multiLevelType w:val="hybridMultilevel"/>
    <w:tmpl w:val="AD66A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610A4C"/>
    <w:multiLevelType w:val="hybridMultilevel"/>
    <w:tmpl w:val="5D562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5131AD"/>
    <w:multiLevelType w:val="hybridMultilevel"/>
    <w:tmpl w:val="0AE8BD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D887E8C"/>
    <w:multiLevelType w:val="multilevel"/>
    <w:tmpl w:val="2EDAC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A7B3FEA"/>
    <w:multiLevelType w:val="hybridMultilevel"/>
    <w:tmpl w:val="5D724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4C7B7A"/>
    <w:multiLevelType w:val="hybridMultilevel"/>
    <w:tmpl w:val="7A1A98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A294B17"/>
    <w:multiLevelType w:val="hybridMultilevel"/>
    <w:tmpl w:val="CFEAF40C"/>
    <w:lvl w:ilvl="0" w:tplc="1E14280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B25D7B"/>
    <w:multiLevelType w:val="hybridMultilevel"/>
    <w:tmpl w:val="B440B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57708AE"/>
    <w:multiLevelType w:val="hybridMultilevel"/>
    <w:tmpl w:val="575AAA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8BB47F7"/>
    <w:multiLevelType w:val="hybridMultilevel"/>
    <w:tmpl w:val="2382B67A"/>
    <w:lvl w:ilvl="0" w:tplc="1E14280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6167CA"/>
    <w:multiLevelType w:val="hybridMultilevel"/>
    <w:tmpl w:val="DACA13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CC41B38"/>
    <w:multiLevelType w:val="multilevel"/>
    <w:tmpl w:val="8E0CC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E3979E7"/>
    <w:multiLevelType w:val="hybridMultilevel"/>
    <w:tmpl w:val="ACD03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C56604"/>
    <w:multiLevelType w:val="hybridMultilevel"/>
    <w:tmpl w:val="DB920EE0"/>
    <w:lvl w:ilvl="0" w:tplc="1ACA21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D23A21"/>
    <w:multiLevelType w:val="hybridMultilevel"/>
    <w:tmpl w:val="9820A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027132B"/>
    <w:multiLevelType w:val="hybridMultilevel"/>
    <w:tmpl w:val="1B3AC3B2"/>
    <w:lvl w:ilvl="0" w:tplc="1ACA21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B99098C"/>
    <w:multiLevelType w:val="hybridMultilevel"/>
    <w:tmpl w:val="D0DC1748"/>
    <w:lvl w:ilvl="0" w:tplc="1ACA21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C14451"/>
    <w:multiLevelType w:val="multilevel"/>
    <w:tmpl w:val="19A40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F350EA6"/>
    <w:multiLevelType w:val="hybridMultilevel"/>
    <w:tmpl w:val="C47E9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1A23637"/>
    <w:multiLevelType w:val="multilevel"/>
    <w:tmpl w:val="552CF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3F3031"/>
    <w:multiLevelType w:val="hybridMultilevel"/>
    <w:tmpl w:val="C67628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51E3F9D"/>
    <w:multiLevelType w:val="hybridMultilevel"/>
    <w:tmpl w:val="5400F46C"/>
    <w:lvl w:ilvl="0" w:tplc="1ACA215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>
    <w:nsid w:val="7C9C4525"/>
    <w:multiLevelType w:val="hybridMultilevel"/>
    <w:tmpl w:val="DCE6E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322C36"/>
    <w:multiLevelType w:val="hybridMultilevel"/>
    <w:tmpl w:val="BBF417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E123C34"/>
    <w:multiLevelType w:val="hybridMultilevel"/>
    <w:tmpl w:val="9AE0F8C8"/>
    <w:lvl w:ilvl="0" w:tplc="361893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26"/>
  </w:num>
  <w:num w:numId="3">
    <w:abstractNumId w:val="17"/>
  </w:num>
  <w:num w:numId="4">
    <w:abstractNumId w:val="25"/>
  </w:num>
  <w:num w:numId="5">
    <w:abstractNumId w:val="13"/>
  </w:num>
  <w:num w:numId="6">
    <w:abstractNumId w:val="14"/>
  </w:num>
  <w:num w:numId="7">
    <w:abstractNumId w:val="28"/>
  </w:num>
  <w:num w:numId="8">
    <w:abstractNumId w:val="7"/>
  </w:num>
  <w:num w:numId="9">
    <w:abstractNumId w:val="34"/>
  </w:num>
  <w:num w:numId="10">
    <w:abstractNumId w:val="22"/>
  </w:num>
  <w:num w:numId="11">
    <w:abstractNumId w:val="19"/>
  </w:num>
  <w:num w:numId="12">
    <w:abstractNumId w:val="9"/>
  </w:num>
  <w:num w:numId="13">
    <w:abstractNumId w:val="2"/>
  </w:num>
  <w:num w:numId="14">
    <w:abstractNumId w:val="30"/>
  </w:num>
  <w:num w:numId="15">
    <w:abstractNumId w:val="16"/>
  </w:num>
  <w:num w:numId="16">
    <w:abstractNumId w:val="2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2"/>
  </w:num>
  <w:num w:numId="19">
    <w:abstractNumId w:val="18"/>
  </w:num>
  <w:num w:numId="20">
    <w:abstractNumId w:val="5"/>
  </w:num>
  <w:num w:numId="21">
    <w:abstractNumId w:val="10"/>
  </w:num>
  <w:num w:numId="22">
    <w:abstractNumId w:val="32"/>
  </w:num>
  <w:num w:numId="23">
    <w:abstractNumId w:val="4"/>
    <w:lvlOverride w:ilvl="0">
      <w:startOverride w:val="1"/>
    </w:lvlOverride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37"/>
  </w:num>
  <w:num w:numId="29">
    <w:abstractNumId w:val="11"/>
  </w:num>
  <w:num w:numId="30">
    <w:abstractNumId w:val="21"/>
  </w:num>
  <w:num w:numId="31">
    <w:abstractNumId w:val="36"/>
  </w:num>
  <w:num w:numId="32">
    <w:abstractNumId w:val="15"/>
  </w:num>
  <w:num w:numId="33">
    <w:abstractNumId w:val="20"/>
  </w:num>
  <w:num w:numId="34">
    <w:abstractNumId w:val="6"/>
  </w:num>
  <w:num w:numId="35">
    <w:abstractNumId w:val="1"/>
  </w:num>
  <w:num w:numId="36">
    <w:abstractNumId w:val="23"/>
  </w:num>
  <w:num w:numId="37">
    <w:abstractNumId w:val="35"/>
  </w:num>
  <w:num w:numId="38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BDF"/>
    <w:rsid w:val="00012195"/>
    <w:rsid w:val="00012282"/>
    <w:rsid w:val="00034807"/>
    <w:rsid w:val="00036CA1"/>
    <w:rsid w:val="0004590E"/>
    <w:rsid w:val="00052567"/>
    <w:rsid w:val="000531CA"/>
    <w:rsid w:val="0006059F"/>
    <w:rsid w:val="00060E68"/>
    <w:rsid w:val="00062880"/>
    <w:rsid w:val="00071832"/>
    <w:rsid w:val="000848A8"/>
    <w:rsid w:val="00091203"/>
    <w:rsid w:val="00093909"/>
    <w:rsid w:val="00094854"/>
    <w:rsid w:val="000A133D"/>
    <w:rsid w:val="000B69F5"/>
    <w:rsid w:val="000C47F7"/>
    <w:rsid w:val="000C79B4"/>
    <w:rsid w:val="000D3E1D"/>
    <w:rsid w:val="000D6661"/>
    <w:rsid w:val="000E207E"/>
    <w:rsid w:val="000E31F3"/>
    <w:rsid w:val="000F01F8"/>
    <w:rsid w:val="000F2F07"/>
    <w:rsid w:val="000F7FFB"/>
    <w:rsid w:val="00103077"/>
    <w:rsid w:val="00137E25"/>
    <w:rsid w:val="00140D51"/>
    <w:rsid w:val="00155279"/>
    <w:rsid w:val="00155295"/>
    <w:rsid w:val="001660D6"/>
    <w:rsid w:val="00172559"/>
    <w:rsid w:val="00180619"/>
    <w:rsid w:val="00197F43"/>
    <w:rsid w:val="001B7CB0"/>
    <w:rsid w:val="001C0EB4"/>
    <w:rsid w:val="001C30D2"/>
    <w:rsid w:val="001C37DE"/>
    <w:rsid w:val="001C4D49"/>
    <w:rsid w:val="001C5B40"/>
    <w:rsid w:val="001F01EA"/>
    <w:rsid w:val="001F0784"/>
    <w:rsid w:val="001F5E7C"/>
    <w:rsid w:val="002033CD"/>
    <w:rsid w:val="002241AA"/>
    <w:rsid w:val="00224B86"/>
    <w:rsid w:val="00226A5D"/>
    <w:rsid w:val="00234E4B"/>
    <w:rsid w:val="002433F1"/>
    <w:rsid w:val="00244443"/>
    <w:rsid w:val="002452A7"/>
    <w:rsid w:val="0025755C"/>
    <w:rsid w:val="00265124"/>
    <w:rsid w:val="0026706D"/>
    <w:rsid w:val="002673C4"/>
    <w:rsid w:val="002674AA"/>
    <w:rsid w:val="002715ED"/>
    <w:rsid w:val="00273116"/>
    <w:rsid w:val="00275260"/>
    <w:rsid w:val="00283F38"/>
    <w:rsid w:val="00284188"/>
    <w:rsid w:val="002851A9"/>
    <w:rsid w:val="002854BE"/>
    <w:rsid w:val="00287862"/>
    <w:rsid w:val="00292FFE"/>
    <w:rsid w:val="002A0DB8"/>
    <w:rsid w:val="002B4C9C"/>
    <w:rsid w:val="002B578C"/>
    <w:rsid w:val="002C19BB"/>
    <w:rsid w:val="002C25B4"/>
    <w:rsid w:val="002C310F"/>
    <w:rsid w:val="002C4281"/>
    <w:rsid w:val="002D6F7C"/>
    <w:rsid w:val="002E2000"/>
    <w:rsid w:val="002E553F"/>
    <w:rsid w:val="002F0143"/>
    <w:rsid w:val="00302903"/>
    <w:rsid w:val="00306A86"/>
    <w:rsid w:val="00312D38"/>
    <w:rsid w:val="003148F4"/>
    <w:rsid w:val="00317F63"/>
    <w:rsid w:val="00324B63"/>
    <w:rsid w:val="00325A3B"/>
    <w:rsid w:val="003303B6"/>
    <w:rsid w:val="00334441"/>
    <w:rsid w:val="003367DE"/>
    <w:rsid w:val="00340668"/>
    <w:rsid w:val="00361D30"/>
    <w:rsid w:val="0036745B"/>
    <w:rsid w:val="00382581"/>
    <w:rsid w:val="00386F10"/>
    <w:rsid w:val="00394614"/>
    <w:rsid w:val="003972D2"/>
    <w:rsid w:val="003A2D65"/>
    <w:rsid w:val="003A75A9"/>
    <w:rsid w:val="003B0BC5"/>
    <w:rsid w:val="003B4E49"/>
    <w:rsid w:val="003B607D"/>
    <w:rsid w:val="003B6785"/>
    <w:rsid w:val="003C2934"/>
    <w:rsid w:val="003C5206"/>
    <w:rsid w:val="003C6E09"/>
    <w:rsid w:val="003D38BA"/>
    <w:rsid w:val="003D5E08"/>
    <w:rsid w:val="003D6807"/>
    <w:rsid w:val="003F4E83"/>
    <w:rsid w:val="003F6D9F"/>
    <w:rsid w:val="0040066D"/>
    <w:rsid w:val="00406C9D"/>
    <w:rsid w:val="00424A28"/>
    <w:rsid w:val="00433398"/>
    <w:rsid w:val="004351AC"/>
    <w:rsid w:val="00451683"/>
    <w:rsid w:val="00453123"/>
    <w:rsid w:val="004544A6"/>
    <w:rsid w:val="00455193"/>
    <w:rsid w:val="00456543"/>
    <w:rsid w:val="00465575"/>
    <w:rsid w:val="00465844"/>
    <w:rsid w:val="00470EF4"/>
    <w:rsid w:val="00473DE0"/>
    <w:rsid w:val="004744A0"/>
    <w:rsid w:val="004A0B4C"/>
    <w:rsid w:val="004A3EF7"/>
    <w:rsid w:val="004A4F68"/>
    <w:rsid w:val="004B2FAE"/>
    <w:rsid w:val="004C0E2B"/>
    <w:rsid w:val="004C13A5"/>
    <w:rsid w:val="004D5CD4"/>
    <w:rsid w:val="004E265D"/>
    <w:rsid w:val="004E35C8"/>
    <w:rsid w:val="004E7429"/>
    <w:rsid w:val="00506383"/>
    <w:rsid w:val="00512666"/>
    <w:rsid w:val="0051699F"/>
    <w:rsid w:val="00523FB3"/>
    <w:rsid w:val="00534B50"/>
    <w:rsid w:val="00540D1E"/>
    <w:rsid w:val="00544369"/>
    <w:rsid w:val="00551641"/>
    <w:rsid w:val="0055230C"/>
    <w:rsid w:val="00553C55"/>
    <w:rsid w:val="00553EB9"/>
    <w:rsid w:val="00576586"/>
    <w:rsid w:val="00580086"/>
    <w:rsid w:val="005815F1"/>
    <w:rsid w:val="00585A39"/>
    <w:rsid w:val="005A0F71"/>
    <w:rsid w:val="005A236F"/>
    <w:rsid w:val="005A4CFD"/>
    <w:rsid w:val="005A56DA"/>
    <w:rsid w:val="005B1041"/>
    <w:rsid w:val="005B6152"/>
    <w:rsid w:val="005B6A1F"/>
    <w:rsid w:val="005D2B30"/>
    <w:rsid w:val="005D5DD8"/>
    <w:rsid w:val="005D70C6"/>
    <w:rsid w:val="005D735D"/>
    <w:rsid w:val="005E1ACA"/>
    <w:rsid w:val="005F4A5A"/>
    <w:rsid w:val="005F6C9A"/>
    <w:rsid w:val="006046AE"/>
    <w:rsid w:val="00605089"/>
    <w:rsid w:val="006138A7"/>
    <w:rsid w:val="00620D70"/>
    <w:rsid w:val="00624A06"/>
    <w:rsid w:val="00631BF5"/>
    <w:rsid w:val="00633040"/>
    <w:rsid w:val="00654D3C"/>
    <w:rsid w:val="00655403"/>
    <w:rsid w:val="00656B81"/>
    <w:rsid w:val="006625C0"/>
    <w:rsid w:val="00666893"/>
    <w:rsid w:val="00670BA6"/>
    <w:rsid w:val="006806BB"/>
    <w:rsid w:val="00680F6C"/>
    <w:rsid w:val="00685D3E"/>
    <w:rsid w:val="00690747"/>
    <w:rsid w:val="00690C3D"/>
    <w:rsid w:val="006930F1"/>
    <w:rsid w:val="006951E8"/>
    <w:rsid w:val="006A51E5"/>
    <w:rsid w:val="006A6F7C"/>
    <w:rsid w:val="006B1A5C"/>
    <w:rsid w:val="006C3888"/>
    <w:rsid w:val="006C573E"/>
    <w:rsid w:val="006C58E7"/>
    <w:rsid w:val="006D096F"/>
    <w:rsid w:val="006D2679"/>
    <w:rsid w:val="006E76FD"/>
    <w:rsid w:val="006F3776"/>
    <w:rsid w:val="006F3FD5"/>
    <w:rsid w:val="00704422"/>
    <w:rsid w:val="007139D4"/>
    <w:rsid w:val="00723113"/>
    <w:rsid w:val="00726B9E"/>
    <w:rsid w:val="00734471"/>
    <w:rsid w:val="00750152"/>
    <w:rsid w:val="00750357"/>
    <w:rsid w:val="007525A2"/>
    <w:rsid w:val="0075470C"/>
    <w:rsid w:val="0076616A"/>
    <w:rsid w:val="00781DFA"/>
    <w:rsid w:val="00787721"/>
    <w:rsid w:val="00792709"/>
    <w:rsid w:val="00792BDF"/>
    <w:rsid w:val="007961B4"/>
    <w:rsid w:val="007C0D79"/>
    <w:rsid w:val="007D1D5E"/>
    <w:rsid w:val="007D698A"/>
    <w:rsid w:val="007E1162"/>
    <w:rsid w:val="007E3017"/>
    <w:rsid w:val="007E4041"/>
    <w:rsid w:val="007E4A1B"/>
    <w:rsid w:val="007F15C8"/>
    <w:rsid w:val="007F2AA3"/>
    <w:rsid w:val="007F73BB"/>
    <w:rsid w:val="00815231"/>
    <w:rsid w:val="008177A1"/>
    <w:rsid w:val="00817D86"/>
    <w:rsid w:val="008255F1"/>
    <w:rsid w:val="00841598"/>
    <w:rsid w:val="00851221"/>
    <w:rsid w:val="0087121A"/>
    <w:rsid w:val="008774BC"/>
    <w:rsid w:val="00883CD2"/>
    <w:rsid w:val="008B15C8"/>
    <w:rsid w:val="008B28F4"/>
    <w:rsid w:val="008B4C3D"/>
    <w:rsid w:val="008C16E4"/>
    <w:rsid w:val="008D333F"/>
    <w:rsid w:val="008D6B18"/>
    <w:rsid w:val="008D6F12"/>
    <w:rsid w:val="008E46FB"/>
    <w:rsid w:val="008E5955"/>
    <w:rsid w:val="008E7A0E"/>
    <w:rsid w:val="008E7C38"/>
    <w:rsid w:val="008F4ADD"/>
    <w:rsid w:val="008F6501"/>
    <w:rsid w:val="009000CD"/>
    <w:rsid w:val="00902AFB"/>
    <w:rsid w:val="00903C94"/>
    <w:rsid w:val="00921090"/>
    <w:rsid w:val="009244EF"/>
    <w:rsid w:val="00936277"/>
    <w:rsid w:val="00947D6A"/>
    <w:rsid w:val="00950426"/>
    <w:rsid w:val="00950D1D"/>
    <w:rsid w:val="00953E6B"/>
    <w:rsid w:val="00955750"/>
    <w:rsid w:val="00962DBB"/>
    <w:rsid w:val="0097464E"/>
    <w:rsid w:val="0097497D"/>
    <w:rsid w:val="00995F0F"/>
    <w:rsid w:val="009969B2"/>
    <w:rsid w:val="009A3B28"/>
    <w:rsid w:val="009A41C7"/>
    <w:rsid w:val="009A7512"/>
    <w:rsid w:val="009B1F64"/>
    <w:rsid w:val="009C0657"/>
    <w:rsid w:val="009D0579"/>
    <w:rsid w:val="009D1D6C"/>
    <w:rsid w:val="009D28A3"/>
    <w:rsid w:val="00A00208"/>
    <w:rsid w:val="00A005D0"/>
    <w:rsid w:val="00A04DBD"/>
    <w:rsid w:val="00A078CE"/>
    <w:rsid w:val="00A23DAC"/>
    <w:rsid w:val="00A271F7"/>
    <w:rsid w:val="00A36D03"/>
    <w:rsid w:val="00A4089E"/>
    <w:rsid w:val="00A40BC9"/>
    <w:rsid w:val="00A52B90"/>
    <w:rsid w:val="00A6727B"/>
    <w:rsid w:val="00A77F75"/>
    <w:rsid w:val="00A81F1C"/>
    <w:rsid w:val="00A86926"/>
    <w:rsid w:val="00A929F4"/>
    <w:rsid w:val="00AA3C08"/>
    <w:rsid w:val="00AB4951"/>
    <w:rsid w:val="00AB6DAE"/>
    <w:rsid w:val="00AC377F"/>
    <w:rsid w:val="00AC4C2A"/>
    <w:rsid w:val="00AC7FD2"/>
    <w:rsid w:val="00AD3AF6"/>
    <w:rsid w:val="00AE2DB4"/>
    <w:rsid w:val="00AE4F9C"/>
    <w:rsid w:val="00AE582D"/>
    <w:rsid w:val="00AE6021"/>
    <w:rsid w:val="00AF027A"/>
    <w:rsid w:val="00AF1557"/>
    <w:rsid w:val="00AF2DDC"/>
    <w:rsid w:val="00B13F4B"/>
    <w:rsid w:val="00B1627A"/>
    <w:rsid w:val="00B30C7D"/>
    <w:rsid w:val="00B37B7B"/>
    <w:rsid w:val="00B46923"/>
    <w:rsid w:val="00B55218"/>
    <w:rsid w:val="00B8474D"/>
    <w:rsid w:val="00B956E8"/>
    <w:rsid w:val="00BA3116"/>
    <w:rsid w:val="00BB5803"/>
    <w:rsid w:val="00BC1285"/>
    <w:rsid w:val="00BC2DC5"/>
    <w:rsid w:val="00BC4E8A"/>
    <w:rsid w:val="00BD0A67"/>
    <w:rsid w:val="00BD4CD6"/>
    <w:rsid w:val="00BE071C"/>
    <w:rsid w:val="00BE5A7E"/>
    <w:rsid w:val="00C04E23"/>
    <w:rsid w:val="00C10BCA"/>
    <w:rsid w:val="00C1168B"/>
    <w:rsid w:val="00C13CC1"/>
    <w:rsid w:val="00C16231"/>
    <w:rsid w:val="00C36947"/>
    <w:rsid w:val="00C50424"/>
    <w:rsid w:val="00C5475C"/>
    <w:rsid w:val="00C628AB"/>
    <w:rsid w:val="00C76AC5"/>
    <w:rsid w:val="00C80B90"/>
    <w:rsid w:val="00C85420"/>
    <w:rsid w:val="00C873FA"/>
    <w:rsid w:val="00C90DD9"/>
    <w:rsid w:val="00C94331"/>
    <w:rsid w:val="00C95FD0"/>
    <w:rsid w:val="00C96254"/>
    <w:rsid w:val="00CA0156"/>
    <w:rsid w:val="00CA18ED"/>
    <w:rsid w:val="00CA5DC5"/>
    <w:rsid w:val="00CC0AA0"/>
    <w:rsid w:val="00CC3105"/>
    <w:rsid w:val="00CC3365"/>
    <w:rsid w:val="00CC4A9B"/>
    <w:rsid w:val="00CD21C1"/>
    <w:rsid w:val="00CE2FA8"/>
    <w:rsid w:val="00CF14C3"/>
    <w:rsid w:val="00CF4E20"/>
    <w:rsid w:val="00CF71F9"/>
    <w:rsid w:val="00D01B11"/>
    <w:rsid w:val="00D14836"/>
    <w:rsid w:val="00D17824"/>
    <w:rsid w:val="00D35D3A"/>
    <w:rsid w:val="00D4093C"/>
    <w:rsid w:val="00D56371"/>
    <w:rsid w:val="00D56C5C"/>
    <w:rsid w:val="00D64A49"/>
    <w:rsid w:val="00D65E19"/>
    <w:rsid w:val="00D666DC"/>
    <w:rsid w:val="00D72A10"/>
    <w:rsid w:val="00D7418A"/>
    <w:rsid w:val="00D81BFF"/>
    <w:rsid w:val="00D824F1"/>
    <w:rsid w:val="00D91D8B"/>
    <w:rsid w:val="00D94294"/>
    <w:rsid w:val="00D96AAB"/>
    <w:rsid w:val="00DB2733"/>
    <w:rsid w:val="00DB7F35"/>
    <w:rsid w:val="00DC0673"/>
    <w:rsid w:val="00DC4D8C"/>
    <w:rsid w:val="00DD08CB"/>
    <w:rsid w:val="00DE131D"/>
    <w:rsid w:val="00DF6E82"/>
    <w:rsid w:val="00E02147"/>
    <w:rsid w:val="00E100E4"/>
    <w:rsid w:val="00E10BC7"/>
    <w:rsid w:val="00E206C4"/>
    <w:rsid w:val="00E27A04"/>
    <w:rsid w:val="00E36052"/>
    <w:rsid w:val="00E37567"/>
    <w:rsid w:val="00E400A4"/>
    <w:rsid w:val="00E40603"/>
    <w:rsid w:val="00E43363"/>
    <w:rsid w:val="00E45BF5"/>
    <w:rsid w:val="00E46C9E"/>
    <w:rsid w:val="00E665A4"/>
    <w:rsid w:val="00E92D0F"/>
    <w:rsid w:val="00EA66AD"/>
    <w:rsid w:val="00EA7071"/>
    <w:rsid w:val="00ED5B1A"/>
    <w:rsid w:val="00EE2599"/>
    <w:rsid w:val="00F00883"/>
    <w:rsid w:val="00F13C67"/>
    <w:rsid w:val="00F24568"/>
    <w:rsid w:val="00F26A70"/>
    <w:rsid w:val="00F30E65"/>
    <w:rsid w:val="00F42CA0"/>
    <w:rsid w:val="00F42CA4"/>
    <w:rsid w:val="00F4760A"/>
    <w:rsid w:val="00F47753"/>
    <w:rsid w:val="00F51E01"/>
    <w:rsid w:val="00F559D3"/>
    <w:rsid w:val="00F6258F"/>
    <w:rsid w:val="00F672F0"/>
    <w:rsid w:val="00F9302D"/>
    <w:rsid w:val="00F933D7"/>
    <w:rsid w:val="00F94912"/>
    <w:rsid w:val="00F963AF"/>
    <w:rsid w:val="00F96759"/>
    <w:rsid w:val="00F97B2A"/>
    <w:rsid w:val="00FA6870"/>
    <w:rsid w:val="00FB7A75"/>
    <w:rsid w:val="00FC06FB"/>
    <w:rsid w:val="00FD4176"/>
    <w:rsid w:val="00FE0724"/>
    <w:rsid w:val="00FE47FA"/>
    <w:rsid w:val="00FE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F15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C42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15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F15C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36745B"/>
  </w:style>
  <w:style w:type="paragraph" w:styleId="a3">
    <w:name w:val="Normal (Web)"/>
    <w:basedOn w:val="a"/>
    <w:uiPriority w:val="99"/>
    <w:unhideWhenUsed/>
    <w:rsid w:val="00367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36745B"/>
  </w:style>
  <w:style w:type="character" w:customStyle="1" w:styleId="sfwc">
    <w:name w:val="sfwc"/>
    <w:basedOn w:val="a0"/>
    <w:rsid w:val="0036745B"/>
  </w:style>
  <w:style w:type="character" w:styleId="a4">
    <w:name w:val="Strong"/>
    <w:basedOn w:val="a0"/>
    <w:uiPriority w:val="22"/>
    <w:qFormat/>
    <w:rsid w:val="0036745B"/>
    <w:rPr>
      <w:b/>
      <w:bCs/>
    </w:rPr>
  </w:style>
  <w:style w:type="character" w:styleId="a5">
    <w:name w:val="Hyperlink"/>
    <w:basedOn w:val="a0"/>
    <w:uiPriority w:val="99"/>
    <w:unhideWhenUsed/>
    <w:rsid w:val="0036745B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6745B"/>
    <w:rPr>
      <w:color w:val="800080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00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00C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33398"/>
    <w:pPr>
      <w:ind w:left="720"/>
      <w:contextualSpacing/>
    </w:pPr>
  </w:style>
  <w:style w:type="table" w:styleId="aa">
    <w:name w:val="Table Grid"/>
    <w:basedOn w:val="a1"/>
    <w:uiPriority w:val="59"/>
    <w:rsid w:val="000B69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624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24A06"/>
  </w:style>
  <w:style w:type="paragraph" w:styleId="ad">
    <w:name w:val="footer"/>
    <w:basedOn w:val="a"/>
    <w:link w:val="ae"/>
    <w:uiPriority w:val="99"/>
    <w:unhideWhenUsed/>
    <w:rsid w:val="00624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24A06"/>
  </w:style>
  <w:style w:type="paragraph" w:customStyle="1" w:styleId="ParagraphStyle">
    <w:name w:val="Paragraph Style"/>
    <w:rsid w:val="00523FB3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table" w:customStyle="1" w:styleId="12">
    <w:name w:val="Сетка таблицы1"/>
    <w:basedOn w:val="a1"/>
    <w:next w:val="aa"/>
    <w:uiPriority w:val="59"/>
    <w:rsid w:val="00902A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a"/>
    <w:uiPriority w:val="59"/>
    <w:rsid w:val="0087121A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Основной текст_"/>
    <w:basedOn w:val="a0"/>
    <w:link w:val="13"/>
    <w:rsid w:val="004C13A5"/>
    <w:rPr>
      <w:rFonts w:ascii="Microsoft Sans Serif" w:eastAsia="Microsoft Sans Serif" w:hAnsi="Microsoft Sans Serif" w:cs="Microsoft Sans Serif"/>
      <w:sz w:val="14"/>
      <w:szCs w:val="14"/>
      <w:shd w:val="clear" w:color="auto" w:fill="FFFFFF"/>
    </w:rPr>
  </w:style>
  <w:style w:type="paragraph" w:customStyle="1" w:styleId="13">
    <w:name w:val="Основной текст1"/>
    <w:basedOn w:val="a"/>
    <w:link w:val="af"/>
    <w:rsid w:val="004C13A5"/>
    <w:pPr>
      <w:widowControl w:val="0"/>
      <w:shd w:val="clear" w:color="auto" w:fill="FFFFFF"/>
      <w:spacing w:before="360" w:after="180" w:line="0" w:lineRule="atLeast"/>
      <w:ind w:hanging="420"/>
      <w:jc w:val="center"/>
    </w:pPr>
    <w:rPr>
      <w:rFonts w:ascii="Microsoft Sans Serif" w:eastAsia="Microsoft Sans Serif" w:hAnsi="Microsoft Sans Serif" w:cs="Microsoft Sans Serif"/>
      <w:sz w:val="14"/>
      <w:szCs w:val="14"/>
    </w:rPr>
  </w:style>
  <w:style w:type="table" w:customStyle="1" w:styleId="31">
    <w:name w:val="Сетка таблицы3"/>
    <w:basedOn w:val="a1"/>
    <w:next w:val="aa"/>
    <w:uiPriority w:val="59"/>
    <w:rsid w:val="00D65E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a"/>
    <w:uiPriority w:val="59"/>
    <w:rsid w:val="00D65E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Title"/>
    <w:basedOn w:val="a"/>
    <w:link w:val="af1"/>
    <w:qFormat/>
    <w:rsid w:val="00D65E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tt-RU" w:eastAsia="ru-RU"/>
    </w:rPr>
  </w:style>
  <w:style w:type="character" w:customStyle="1" w:styleId="af1">
    <w:name w:val="Название Знак"/>
    <w:basedOn w:val="a0"/>
    <w:link w:val="af0"/>
    <w:rsid w:val="00D65E19"/>
    <w:rPr>
      <w:rFonts w:ascii="Times New Roman" w:eastAsia="Times New Roman" w:hAnsi="Times New Roman" w:cs="Times New Roman"/>
      <w:sz w:val="28"/>
      <w:szCs w:val="20"/>
      <w:lang w:val="tt-RU" w:eastAsia="ru-RU"/>
    </w:rPr>
  </w:style>
  <w:style w:type="character" w:customStyle="1" w:styleId="20">
    <w:name w:val="Заголовок 2 Знак"/>
    <w:basedOn w:val="a0"/>
    <w:link w:val="2"/>
    <w:uiPriority w:val="9"/>
    <w:rsid w:val="002C428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tableparagraph">
    <w:name w:val="tableparagraph"/>
    <w:basedOn w:val="a"/>
    <w:rsid w:val="002C4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CD2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uiPriority w:val="99"/>
    <w:rsid w:val="00CD2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CD21C1"/>
  </w:style>
  <w:style w:type="character" w:customStyle="1" w:styleId="c5">
    <w:name w:val="c5"/>
    <w:basedOn w:val="a0"/>
    <w:rsid w:val="00CD21C1"/>
  </w:style>
  <w:style w:type="paragraph" w:customStyle="1" w:styleId="c10">
    <w:name w:val="c10"/>
    <w:basedOn w:val="a"/>
    <w:rsid w:val="00BE5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BE5A7E"/>
  </w:style>
  <w:style w:type="character" w:customStyle="1" w:styleId="c2">
    <w:name w:val="c2"/>
    <w:basedOn w:val="a0"/>
    <w:rsid w:val="00BE5A7E"/>
  </w:style>
  <w:style w:type="character" w:customStyle="1" w:styleId="c36">
    <w:name w:val="c36"/>
    <w:basedOn w:val="a0"/>
    <w:rsid w:val="00BE5A7E"/>
  </w:style>
  <w:style w:type="character" w:customStyle="1" w:styleId="c28">
    <w:name w:val="c28"/>
    <w:basedOn w:val="a0"/>
    <w:rsid w:val="00BE5A7E"/>
  </w:style>
  <w:style w:type="numbering" w:customStyle="1" w:styleId="22">
    <w:name w:val="Нет списка2"/>
    <w:next w:val="a2"/>
    <w:uiPriority w:val="99"/>
    <w:semiHidden/>
    <w:unhideWhenUsed/>
    <w:rsid w:val="00CC0AA0"/>
  </w:style>
  <w:style w:type="paragraph" w:styleId="af2">
    <w:name w:val="No Spacing"/>
    <w:link w:val="af3"/>
    <w:uiPriority w:val="1"/>
    <w:qFormat/>
    <w:rsid w:val="00CC0AA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7F15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F15C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7F15C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4">
    <w:name w:val="Body Text Indent"/>
    <w:basedOn w:val="a"/>
    <w:link w:val="af5"/>
    <w:semiHidden/>
    <w:unhideWhenUsed/>
    <w:rsid w:val="007F15C8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semiHidden/>
    <w:rsid w:val="007F15C8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3">
    <w:name w:val="Без интервала Знак"/>
    <w:basedOn w:val="a0"/>
    <w:link w:val="af2"/>
    <w:uiPriority w:val="1"/>
    <w:locked/>
    <w:rsid w:val="004A4F6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F15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C42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15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F15C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36745B"/>
  </w:style>
  <w:style w:type="paragraph" w:styleId="a3">
    <w:name w:val="Normal (Web)"/>
    <w:basedOn w:val="a"/>
    <w:uiPriority w:val="99"/>
    <w:unhideWhenUsed/>
    <w:rsid w:val="00367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36745B"/>
  </w:style>
  <w:style w:type="character" w:customStyle="1" w:styleId="sfwc">
    <w:name w:val="sfwc"/>
    <w:basedOn w:val="a0"/>
    <w:rsid w:val="0036745B"/>
  </w:style>
  <w:style w:type="character" w:styleId="a4">
    <w:name w:val="Strong"/>
    <w:basedOn w:val="a0"/>
    <w:uiPriority w:val="22"/>
    <w:qFormat/>
    <w:rsid w:val="0036745B"/>
    <w:rPr>
      <w:b/>
      <w:bCs/>
    </w:rPr>
  </w:style>
  <w:style w:type="character" w:styleId="a5">
    <w:name w:val="Hyperlink"/>
    <w:basedOn w:val="a0"/>
    <w:uiPriority w:val="99"/>
    <w:unhideWhenUsed/>
    <w:rsid w:val="0036745B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6745B"/>
    <w:rPr>
      <w:color w:val="800080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00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00C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33398"/>
    <w:pPr>
      <w:ind w:left="720"/>
      <w:contextualSpacing/>
    </w:pPr>
  </w:style>
  <w:style w:type="table" w:styleId="aa">
    <w:name w:val="Table Grid"/>
    <w:basedOn w:val="a1"/>
    <w:uiPriority w:val="59"/>
    <w:rsid w:val="000B69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624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24A06"/>
  </w:style>
  <w:style w:type="paragraph" w:styleId="ad">
    <w:name w:val="footer"/>
    <w:basedOn w:val="a"/>
    <w:link w:val="ae"/>
    <w:uiPriority w:val="99"/>
    <w:unhideWhenUsed/>
    <w:rsid w:val="00624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24A06"/>
  </w:style>
  <w:style w:type="paragraph" w:customStyle="1" w:styleId="ParagraphStyle">
    <w:name w:val="Paragraph Style"/>
    <w:rsid w:val="00523FB3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table" w:customStyle="1" w:styleId="12">
    <w:name w:val="Сетка таблицы1"/>
    <w:basedOn w:val="a1"/>
    <w:next w:val="aa"/>
    <w:uiPriority w:val="59"/>
    <w:rsid w:val="00902A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a"/>
    <w:uiPriority w:val="59"/>
    <w:rsid w:val="0087121A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Основной текст_"/>
    <w:basedOn w:val="a0"/>
    <w:link w:val="13"/>
    <w:rsid w:val="004C13A5"/>
    <w:rPr>
      <w:rFonts w:ascii="Microsoft Sans Serif" w:eastAsia="Microsoft Sans Serif" w:hAnsi="Microsoft Sans Serif" w:cs="Microsoft Sans Serif"/>
      <w:sz w:val="14"/>
      <w:szCs w:val="14"/>
      <w:shd w:val="clear" w:color="auto" w:fill="FFFFFF"/>
    </w:rPr>
  </w:style>
  <w:style w:type="paragraph" w:customStyle="1" w:styleId="13">
    <w:name w:val="Основной текст1"/>
    <w:basedOn w:val="a"/>
    <w:link w:val="af"/>
    <w:rsid w:val="004C13A5"/>
    <w:pPr>
      <w:widowControl w:val="0"/>
      <w:shd w:val="clear" w:color="auto" w:fill="FFFFFF"/>
      <w:spacing w:before="360" w:after="180" w:line="0" w:lineRule="atLeast"/>
      <w:ind w:hanging="420"/>
      <w:jc w:val="center"/>
    </w:pPr>
    <w:rPr>
      <w:rFonts w:ascii="Microsoft Sans Serif" w:eastAsia="Microsoft Sans Serif" w:hAnsi="Microsoft Sans Serif" w:cs="Microsoft Sans Serif"/>
      <w:sz w:val="14"/>
      <w:szCs w:val="14"/>
    </w:rPr>
  </w:style>
  <w:style w:type="table" w:customStyle="1" w:styleId="31">
    <w:name w:val="Сетка таблицы3"/>
    <w:basedOn w:val="a1"/>
    <w:next w:val="aa"/>
    <w:uiPriority w:val="59"/>
    <w:rsid w:val="00D65E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a"/>
    <w:uiPriority w:val="59"/>
    <w:rsid w:val="00D65E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Title"/>
    <w:basedOn w:val="a"/>
    <w:link w:val="af1"/>
    <w:qFormat/>
    <w:rsid w:val="00D65E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tt-RU" w:eastAsia="ru-RU"/>
    </w:rPr>
  </w:style>
  <w:style w:type="character" w:customStyle="1" w:styleId="af1">
    <w:name w:val="Название Знак"/>
    <w:basedOn w:val="a0"/>
    <w:link w:val="af0"/>
    <w:rsid w:val="00D65E19"/>
    <w:rPr>
      <w:rFonts w:ascii="Times New Roman" w:eastAsia="Times New Roman" w:hAnsi="Times New Roman" w:cs="Times New Roman"/>
      <w:sz w:val="28"/>
      <w:szCs w:val="20"/>
      <w:lang w:val="tt-RU" w:eastAsia="ru-RU"/>
    </w:rPr>
  </w:style>
  <w:style w:type="character" w:customStyle="1" w:styleId="20">
    <w:name w:val="Заголовок 2 Знак"/>
    <w:basedOn w:val="a0"/>
    <w:link w:val="2"/>
    <w:uiPriority w:val="9"/>
    <w:rsid w:val="002C428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tableparagraph">
    <w:name w:val="tableparagraph"/>
    <w:basedOn w:val="a"/>
    <w:rsid w:val="002C4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CD2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uiPriority w:val="99"/>
    <w:rsid w:val="00CD2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CD21C1"/>
  </w:style>
  <w:style w:type="character" w:customStyle="1" w:styleId="c5">
    <w:name w:val="c5"/>
    <w:basedOn w:val="a0"/>
    <w:rsid w:val="00CD21C1"/>
  </w:style>
  <w:style w:type="paragraph" w:customStyle="1" w:styleId="c10">
    <w:name w:val="c10"/>
    <w:basedOn w:val="a"/>
    <w:rsid w:val="00BE5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BE5A7E"/>
  </w:style>
  <w:style w:type="character" w:customStyle="1" w:styleId="c2">
    <w:name w:val="c2"/>
    <w:basedOn w:val="a0"/>
    <w:rsid w:val="00BE5A7E"/>
  </w:style>
  <w:style w:type="character" w:customStyle="1" w:styleId="c36">
    <w:name w:val="c36"/>
    <w:basedOn w:val="a0"/>
    <w:rsid w:val="00BE5A7E"/>
  </w:style>
  <w:style w:type="character" w:customStyle="1" w:styleId="c28">
    <w:name w:val="c28"/>
    <w:basedOn w:val="a0"/>
    <w:rsid w:val="00BE5A7E"/>
  </w:style>
  <w:style w:type="numbering" w:customStyle="1" w:styleId="22">
    <w:name w:val="Нет списка2"/>
    <w:next w:val="a2"/>
    <w:uiPriority w:val="99"/>
    <w:semiHidden/>
    <w:unhideWhenUsed/>
    <w:rsid w:val="00CC0AA0"/>
  </w:style>
  <w:style w:type="paragraph" w:styleId="af2">
    <w:name w:val="No Spacing"/>
    <w:link w:val="af3"/>
    <w:uiPriority w:val="1"/>
    <w:qFormat/>
    <w:rsid w:val="00CC0AA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7F15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F15C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7F15C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4">
    <w:name w:val="Body Text Indent"/>
    <w:basedOn w:val="a"/>
    <w:link w:val="af5"/>
    <w:semiHidden/>
    <w:unhideWhenUsed/>
    <w:rsid w:val="007F15C8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semiHidden/>
    <w:rsid w:val="007F15C8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3">
    <w:name w:val="Без интервала Знак"/>
    <w:basedOn w:val="a0"/>
    <w:link w:val="af2"/>
    <w:uiPriority w:val="1"/>
    <w:locked/>
    <w:rsid w:val="004A4F6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0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4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8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1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39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vip.1obraz.ru/" TargetMode="External"/><Relationship Id="rId18" Type="http://schemas.openxmlformats.org/officeDocument/2006/relationships/chart" Target="charts/chart3.xml"/><Relationship Id="rId26" Type="http://schemas.openxmlformats.org/officeDocument/2006/relationships/chart" Target="charts/chart10.xml"/><Relationship Id="rId39" Type="http://schemas.openxmlformats.org/officeDocument/2006/relationships/chart" Target="charts/chart22.xml"/><Relationship Id="rId21" Type="http://schemas.openxmlformats.org/officeDocument/2006/relationships/chart" Target="charts/chart6.xml"/><Relationship Id="rId34" Type="http://schemas.openxmlformats.org/officeDocument/2006/relationships/chart" Target="charts/chart18.xml"/><Relationship Id="rId42" Type="http://schemas.openxmlformats.org/officeDocument/2006/relationships/hyperlink" Target="https://vip.1zavuch.ru/" TargetMode="External"/><Relationship Id="rId47" Type="http://schemas.openxmlformats.org/officeDocument/2006/relationships/hyperlink" Target="https://vip.1zavuch.ru/" TargetMode="External"/><Relationship Id="rId50" Type="http://schemas.openxmlformats.org/officeDocument/2006/relationships/hyperlink" Target="https://vip.1zavuch.ru/" TargetMode="External"/><Relationship Id="rId55" Type="http://schemas.openxmlformats.org/officeDocument/2006/relationships/hyperlink" Target="https://vip.1zavuch.ru/" TargetMode="External"/><Relationship Id="rId63" Type="http://schemas.openxmlformats.org/officeDocument/2006/relationships/hyperlink" Target="https://vip.1zavuch.ru/" TargetMode="External"/><Relationship Id="rId68" Type="http://schemas.openxmlformats.org/officeDocument/2006/relationships/hyperlink" Target="https://vip.1zavuch.ru/" TargetMode="External"/><Relationship Id="rId7" Type="http://schemas.openxmlformats.org/officeDocument/2006/relationships/footnotes" Target="footnotes.xm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hart" Target="charts/chart1.xml"/><Relationship Id="rId29" Type="http://schemas.openxmlformats.org/officeDocument/2006/relationships/chart" Target="charts/chart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du.tatar.ru/kirov/school153" TargetMode="External"/><Relationship Id="rId24" Type="http://schemas.openxmlformats.org/officeDocument/2006/relationships/chart" Target="charts/chart8.xml"/><Relationship Id="rId32" Type="http://schemas.openxmlformats.org/officeDocument/2006/relationships/chart" Target="charts/chart16.xml"/><Relationship Id="rId37" Type="http://schemas.openxmlformats.org/officeDocument/2006/relationships/hyperlink" Target="https://vip.1obraz.ru/" TargetMode="External"/><Relationship Id="rId40" Type="http://schemas.openxmlformats.org/officeDocument/2006/relationships/hyperlink" Target="https://vip.1obraz.ru/" TargetMode="External"/><Relationship Id="rId45" Type="http://schemas.openxmlformats.org/officeDocument/2006/relationships/hyperlink" Target="https://vip.1zavuch.ru/" TargetMode="External"/><Relationship Id="rId53" Type="http://schemas.openxmlformats.org/officeDocument/2006/relationships/hyperlink" Target="https://vip.1zavuch.ru/" TargetMode="External"/><Relationship Id="rId58" Type="http://schemas.openxmlformats.org/officeDocument/2006/relationships/hyperlink" Target="https://vip.1zavuch.ru/" TargetMode="External"/><Relationship Id="rId66" Type="http://schemas.openxmlformats.org/officeDocument/2006/relationships/hyperlink" Target="https://vip.1zavuch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vip.1obraz.ru/" TargetMode="External"/><Relationship Id="rId23" Type="http://schemas.openxmlformats.org/officeDocument/2006/relationships/hyperlink" Target="https://vip.1obraz.ru/" TargetMode="External"/><Relationship Id="rId28" Type="http://schemas.openxmlformats.org/officeDocument/2006/relationships/chart" Target="charts/chart12.xml"/><Relationship Id="rId36" Type="http://schemas.openxmlformats.org/officeDocument/2006/relationships/chart" Target="charts/chart20.xml"/><Relationship Id="rId49" Type="http://schemas.openxmlformats.org/officeDocument/2006/relationships/hyperlink" Target="https://vip.1zavuch.ru/" TargetMode="External"/><Relationship Id="rId57" Type="http://schemas.openxmlformats.org/officeDocument/2006/relationships/hyperlink" Target="https://vip.1zavuch.ru/" TargetMode="External"/><Relationship Id="rId61" Type="http://schemas.openxmlformats.org/officeDocument/2006/relationships/hyperlink" Target="https://vip.1zavuch.ru/" TargetMode="External"/><Relationship Id="rId10" Type="http://schemas.openxmlformats.org/officeDocument/2006/relationships/hyperlink" Target="mailto:s153.kzn@edu.tatar.ru" TargetMode="External"/><Relationship Id="rId19" Type="http://schemas.openxmlformats.org/officeDocument/2006/relationships/chart" Target="charts/chart4.xml"/><Relationship Id="rId31" Type="http://schemas.openxmlformats.org/officeDocument/2006/relationships/chart" Target="charts/chart15.xml"/><Relationship Id="rId44" Type="http://schemas.openxmlformats.org/officeDocument/2006/relationships/hyperlink" Target="https://vip.1zavuch.ru/" TargetMode="External"/><Relationship Id="rId52" Type="http://schemas.openxmlformats.org/officeDocument/2006/relationships/hyperlink" Target="https://vip.1zavuch.ru/" TargetMode="External"/><Relationship Id="rId60" Type="http://schemas.openxmlformats.org/officeDocument/2006/relationships/hyperlink" Target="https://vip.1zavuch.ru/" TargetMode="External"/><Relationship Id="rId65" Type="http://schemas.openxmlformats.org/officeDocument/2006/relationships/hyperlink" Target="https://vip.1zavuch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ch51@kzn/.ru" TargetMode="External"/><Relationship Id="rId14" Type="http://schemas.openxmlformats.org/officeDocument/2006/relationships/hyperlink" Target="https://vip.1obraz.ru/" TargetMode="External"/><Relationship Id="rId22" Type="http://schemas.openxmlformats.org/officeDocument/2006/relationships/chart" Target="charts/chart7.xml"/><Relationship Id="rId27" Type="http://schemas.openxmlformats.org/officeDocument/2006/relationships/chart" Target="charts/chart11.xml"/><Relationship Id="rId30" Type="http://schemas.openxmlformats.org/officeDocument/2006/relationships/chart" Target="charts/chart14.xml"/><Relationship Id="rId35" Type="http://schemas.openxmlformats.org/officeDocument/2006/relationships/chart" Target="charts/chart19.xml"/><Relationship Id="rId43" Type="http://schemas.openxmlformats.org/officeDocument/2006/relationships/hyperlink" Target="https://vip.1zavuch.ru/" TargetMode="External"/><Relationship Id="rId48" Type="http://schemas.openxmlformats.org/officeDocument/2006/relationships/hyperlink" Target="https://vip.1zavuch.ru/" TargetMode="External"/><Relationship Id="rId56" Type="http://schemas.openxmlformats.org/officeDocument/2006/relationships/hyperlink" Target="https://vip.1zavuch.ru/" TargetMode="External"/><Relationship Id="rId64" Type="http://schemas.openxmlformats.org/officeDocument/2006/relationships/hyperlink" Target="https://vip.1zavuch.ru/" TargetMode="External"/><Relationship Id="rId69" Type="http://schemas.openxmlformats.org/officeDocument/2006/relationships/footer" Target="footer1.xml"/><Relationship Id="rId8" Type="http://schemas.openxmlformats.org/officeDocument/2006/relationships/endnotes" Target="endnotes.xml"/><Relationship Id="rId51" Type="http://schemas.openxmlformats.org/officeDocument/2006/relationships/hyperlink" Target="https://vip.1zavuch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vip.1obraz.ru/" TargetMode="External"/><Relationship Id="rId17" Type="http://schemas.openxmlformats.org/officeDocument/2006/relationships/chart" Target="charts/chart2.xml"/><Relationship Id="rId25" Type="http://schemas.openxmlformats.org/officeDocument/2006/relationships/chart" Target="charts/chart9.xml"/><Relationship Id="rId33" Type="http://schemas.openxmlformats.org/officeDocument/2006/relationships/chart" Target="charts/chart17.xml"/><Relationship Id="rId38" Type="http://schemas.openxmlformats.org/officeDocument/2006/relationships/chart" Target="charts/chart21.xml"/><Relationship Id="rId46" Type="http://schemas.openxmlformats.org/officeDocument/2006/relationships/hyperlink" Target="https://vip.1zavuch.ru/" TargetMode="External"/><Relationship Id="rId59" Type="http://schemas.openxmlformats.org/officeDocument/2006/relationships/hyperlink" Target="https://vip.1zavuch.ru/" TargetMode="External"/><Relationship Id="rId67" Type="http://schemas.openxmlformats.org/officeDocument/2006/relationships/hyperlink" Target="https://vip.1zavuch.ru/" TargetMode="External"/><Relationship Id="rId20" Type="http://schemas.openxmlformats.org/officeDocument/2006/relationships/chart" Target="charts/chart5.xml"/><Relationship Id="rId41" Type="http://schemas.openxmlformats.org/officeDocument/2006/relationships/hyperlink" Target="https://vip.1obraz.ru/" TargetMode="External"/><Relationship Id="rId54" Type="http://schemas.openxmlformats.org/officeDocument/2006/relationships/hyperlink" Target="https://vip.1zavuch.ru/" TargetMode="External"/><Relationship Id="rId62" Type="http://schemas.openxmlformats.org/officeDocument/2006/relationships/hyperlink" Target="https://vip.1zavuch.ru/" TargetMode="External"/><Relationship Id="rId70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0.xlsx"/><Relationship Id="rId1" Type="http://schemas.openxmlformats.org/officeDocument/2006/relationships/themeOverride" Target="../theme/themeOverride3.xm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.xlsx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2.xlsx"/><Relationship Id="rId1" Type="http://schemas.openxmlformats.org/officeDocument/2006/relationships/themeOverride" Target="../theme/themeOverride4.xm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8.xlsx"/></Relationships>
</file>

<file path=word/charts/_rels/chart19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9.xlsx"/><Relationship Id="rId1" Type="http://schemas.openxmlformats.org/officeDocument/2006/relationships/themeOverride" Target="../theme/themeOverride5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20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0.xlsx"/><Relationship Id="rId1" Type="http://schemas.openxmlformats.org/officeDocument/2006/relationships/themeOverride" Target="../theme/themeOverride6.xml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1.xm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9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Не занимаются нигде</c:v>
                </c:pt>
              </c:strCache>
            </c:strRef>
          </c:tx>
          <c:invertIfNegative val="0"/>
          <c:cat>
            <c:strRef>
              <c:f>Лист1!$A$3:$A$6</c:f>
              <c:strCache>
                <c:ptCount val="4"/>
                <c:pt idx="0">
                  <c:v>2016-2017</c:v>
                </c:pt>
                <c:pt idx="1">
                  <c:v>2017-2018</c:v>
                </c:pt>
                <c:pt idx="2">
                  <c:v>2018-2019</c:v>
                </c:pt>
                <c:pt idx="3">
                  <c:v>2019-2020</c:v>
                </c:pt>
              </c:strCache>
            </c:strRef>
          </c:cat>
          <c:val>
            <c:numRef>
              <c:f>Лист1!$B$3:$B$6</c:f>
              <c:numCache>
                <c:formatCode>General</c:formatCode>
                <c:ptCount val="4"/>
                <c:pt idx="0">
                  <c:v>110</c:v>
                </c:pt>
                <c:pt idx="1">
                  <c:v>117</c:v>
                </c:pt>
                <c:pt idx="2">
                  <c:v>116</c:v>
                </c:pt>
                <c:pt idx="3">
                  <c:v>118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Школьны объединения</c:v>
                </c:pt>
              </c:strCache>
            </c:strRef>
          </c:tx>
          <c:invertIfNegative val="0"/>
          <c:cat>
            <c:strRef>
              <c:f>Лист1!$A$3:$A$6</c:f>
              <c:strCache>
                <c:ptCount val="4"/>
                <c:pt idx="0">
                  <c:v>2016-2017</c:v>
                </c:pt>
                <c:pt idx="1">
                  <c:v>2017-2018</c:v>
                </c:pt>
                <c:pt idx="2">
                  <c:v>2018-2019</c:v>
                </c:pt>
                <c:pt idx="3">
                  <c:v>2019-2020</c:v>
                </c:pt>
              </c:strCache>
            </c:strRef>
          </c:cat>
          <c:val>
            <c:numRef>
              <c:f>Лист1!$C$3:$C$6</c:f>
              <c:numCache>
                <c:formatCode>General</c:formatCode>
                <c:ptCount val="4"/>
                <c:pt idx="0">
                  <c:v>60</c:v>
                </c:pt>
                <c:pt idx="1">
                  <c:v>60</c:v>
                </c:pt>
                <c:pt idx="2">
                  <c:v>60</c:v>
                </c:pt>
                <c:pt idx="3">
                  <c:v>60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Другие УДОД</c:v>
                </c:pt>
              </c:strCache>
            </c:strRef>
          </c:tx>
          <c:invertIfNegative val="0"/>
          <c:cat>
            <c:strRef>
              <c:f>Лист1!$A$3:$A$6</c:f>
              <c:strCache>
                <c:ptCount val="4"/>
                <c:pt idx="0">
                  <c:v>2016-2017</c:v>
                </c:pt>
                <c:pt idx="1">
                  <c:v>2017-2018</c:v>
                </c:pt>
                <c:pt idx="2">
                  <c:v>2018-2019</c:v>
                </c:pt>
                <c:pt idx="3">
                  <c:v>2019-2020</c:v>
                </c:pt>
              </c:strCache>
            </c:strRef>
          </c:cat>
          <c:val>
            <c:numRef>
              <c:f>Лист1!$D$3:$D$6</c:f>
              <c:numCache>
                <c:formatCode>General</c:formatCode>
                <c:ptCount val="4"/>
                <c:pt idx="0">
                  <c:v>332</c:v>
                </c:pt>
                <c:pt idx="1">
                  <c:v>338</c:v>
                </c:pt>
                <c:pt idx="2">
                  <c:v>343</c:v>
                </c:pt>
                <c:pt idx="3">
                  <c:v>335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Общее количество обучающихся</c:v>
                </c:pt>
              </c:strCache>
            </c:strRef>
          </c:tx>
          <c:invertIfNegative val="0"/>
          <c:cat>
            <c:strRef>
              <c:f>Лист1!$A$3:$A$6</c:f>
              <c:strCache>
                <c:ptCount val="4"/>
                <c:pt idx="0">
                  <c:v>2016-2017</c:v>
                </c:pt>
                <c:pt idx="1">
                  <c:v>2017-2018</c:v>
                </c:pt>
                <c:pt idx="2">
                  <c:v>2018-2019</c:v>
                </c:pt>
                <c:pt idx="3">
                  <c:v>2019-2020</c:v>
                </c:pt>
              </c:strCache>
            </c:strRef>
          </c:cat>
          <c:val>
            <c:numRef>
              <c:f>Лист1!$E$3:$E$6</c:f>
              <c:numCache>
                <c:formatCode>General</c:formatCode>
                <c:ptCount val="4"/>
                <c:pt idx="0">
                  <c:v>504</c:v>
                </c:pt>
                <c:pt idx="1">
                  <c:v>515</c:v>
                </c:pt>
                <c:pt idx="2">
                  <c:v>516</c:v>
                </c:pt>
                <c:pt idx="3">
                  <c:v>514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58990336"/>
        <c:axId val="162929664"/>
        <c:axId val="235086272"/>
      </c:bar3DChart>
      <c:catAx>
        <c:axId val="158990336"/>
        <c:scaling>
          <c:orientation val="minMax"/>
        </c:scaling>
        <c:delete val="0"/>
        <c:axPos val="b"/>
        <c:majorTickMark val="out"/>
        <c:minorTickMark val="none"/>
        <c:tickLblPos val="nextTo"/>
        <c:crossAx val="162929664"/>
        <c:crosses val="autoZero"/>
        <c:auto val="1"/>
        <c:lblAlgn val="ctr"/>
        <c:lblOffset val="100"/>
        <c:noMultiLvlLbl val="0"/>
      </c:catAx>
      <c:valAx>
        <c:axId val="1629296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8990336"/>
        <c:crosses val="autoZero"/>
        <c:crossBetween val="between"/>
      </c:valAx>
      <c:serAx>
        <c:axId val="235086272"/>
        <c:scaling>
          <c:orientation val="minMax"/>
        </c:scaling>
        <c:delete val="0"/>
        <c:axPos val="b"/>
        <c:majorTickMark val="out"/>
        <c:minorTickMark val="none"/>
        <c:tickLblPos val="nextTo"/>
        <c:crossAx val="16292966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6352810319441777"/>
          <c:y val="2.9112081513828238E-2"/>
          <c:w val="0.56044555406183982"/>
          <c:h val="0.74933535054843037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2017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 Изобразительное искусство</c:v>
                </c:pt>
                <c:pt idx="1">
                  <c:v>Музыка</c:v>
                </c:pt>
                <c:pt idx="2">
                  <c:v>ОБЖ</c:v>
                </c:pt>
                <c:pt idx="3">
                  <c:v>Технология </c:v>
                </c:pt>
                <c:pt idx="4">
                  <c:v>Физическая культура 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98.78</c:v>
                </c:pt>
                <c:pt idx="1">
                  <c:v>97.26</c:v>
                </c:pt>
                <c:pt idx="2">
                  <c:v>95.4</c:v>
                </c:pt>
                <c:pt idx="3">
                  <c:v>94.93</c:v>
                </c:pt>
                <c:pt idx="4">
                  <c:v>88.51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rgbClr val="00FFFF"/>
            </a:solidFill>
          </c:spPr>
          <c:invertIfNegative val="0"/>
          <c:cat>
            <c:strRef>
              <c:f>Лист1!$A$2:$A$6</c:f>
              <c:strCache>
                <c:ptCount val="5"/>
                <c:pt idx="0">
                  <c:v> Изобразительное искусство</c:v>
                </c:pt>
                <c:pt idx="1">
                  <c:v>Музыка</c:v>
                </c:pt>
                <c:pt idx="2">
                  <c:v>ОБЖ</c:v>
                </c:pt>
                <c:pt idx="3">
                  <c:v>Технология </c:v>
                </c:pt>
                <c:pt idx="4">
                  <c:v>Физическая культура 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96.25</c:v>
                </c:pt>
                <c:pt idx="1">
                  <c:v>98.44</c:v>
                </c:pt>
                <c:pt idx="2">
                  <c:v>97.83</c:v>
                </c:pt>
                <c:pt idx="3">
                  <c:v>95.33</c:v>
                </c:pt>
                <c:pt idx="4">
                  <c:v>88.5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2019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 Изобразительное искусство</c:v>
                </c:pt>
                <c:pt idx="1">
                  <c:v>Музыка</c:v>
                </c:pt>
                <c:pt idx="2">
                  <c:v>ОБЖ</c:v>
                </c:pt>
                <c:pt idx="3">
                  <c:v>Технология </c:v>
                </c:pt>
                <c:pt idx="4">
                  <c:v>Физическая культура 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96.24</c:v>
                </c:pt>
                <c:pt idx="1">
                  <c:v>97.58</c:v>
                </c:pt>
                <c:pt idx="2">
                  <c:v>93.97</c:v>
                </c:pt>
                <c:pt idx="3">
                  <c:v>92.08</c:v>
                </c:pt>
                <c:pt idx="4">
                  <c:v>89.69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2020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 Изобразительное искусство</c:v>
                </c:pt>
                <c:pt idx="1">
                  <c:v>Музыка</c:v>
                </c:pt>
                <c:pt idx="2">
                  <c:v>ОБЖ</c:v>
                </c:pt>
                <c:pt idx="3">
                  <c:v>Технология </c:v>
                </c:pt>
                <c:pt idx="4">
                  <c:v>Физическая культура </c:v>
                </c:pt>
              </c:strCache>
            </c:strRef>
          </c:cat>
          <c:val>
            <c:numRef>
              <c:f>Лист1!$E$2:$E$6</c:f>
              <c:numCache>
                <c:formatCode>General</c:formatCode>
                <c:ptCount val="5"/>
                <c:pt idx="0">
                  <c:v>99.06</c:v>
                </c:pt>
                <c:pt idx="1">
                  <c:v>97.83</c:v>
                </c:pt>
                <c:pt idx="2">
                  <c:v>82</c:v>
                </c:pt>
                <c:pt idx="3">
                  <c:v>94.31</c:v>
                </c:pt>
                <c:pt idx="4">
                  <c:v>91.25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2021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 Изобразительное искусство</c:v>
                </c:pt>
                <c:pt idx="1">
                  <c:v>Музыка</c:v>
                </c:pt>
                <c:pt idx="2">
                  <c:v>ОБЖ</c:v>
                </c:pt>
                <c:pt idx="3">
                  <c:v>Технология </c:v>
                </c:pt>
                <c:pt idx="4">
                  <c:v>Физическая культура </c:v>
                </c:pt>
              </c:strCache>
            </c:strRef>
          </c:cat>
          <c:val>
            <c:numRef>
              <c:f>Лист1!$F$2:$F$6</c:f>
              <c:numCache>
                <c:formatCode>General</c:formatCode>
                <c:ptCount val="5"/>
                <c:pt idx="0">
                  <c:v>95.83</c:v>
                </c:pt>
                <c:pt idx="1">
                  <c:v>98.95</c:v>
                </c:pt>
                <c:pt idx="2">
                  <c:v>84.56</c:v>
                </c:pt>
                <c:pt idx="3">
                  <c:v>89.27</c:v>
                </c:pt>
                <c:pt idx="4">
                  <c:v>90.89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25846016"/>
        <c:axId val="225847552"/>
        <c:axId val="0"/>
      </c:bar3DChart>
      <c:catAx>
        <c:axId val="225846016"/>
        <c:scaling>
          <c:orientation val="minMax"/>
        </c:scaling>
        <c:delete val="0"/>
        <c:axPos val="l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ru-RU"/>
          </a:p>
        </c:txPr>
        <c:crossAx val="225847552"/>
        <c:crosses val="autoZero"/>
        <c:auto val="1"/>
        <c:lblAlgn val="ctr"/>
        <c:lblOffset val="100"/>
        <c:noMultiLvlLbl val="0"/>
      </c:catAx>
      <c:valAx>
        <c:axId val="22584755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22584601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8241786342655015"/>
          <c:y val="0.37090535019906379"/>
          <c:w val="7.5740829652391012E-2"/>
          <c:h val="0.52643124849568479"/>
        </c:manualLayout>
      </c:layout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3.3824994799806954E-2"/>
          <c:y val="6.7234864740629688E-2"/>
          <c:w val="0.85940733347298726"/>
          <c:h val="0.7089467907420664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rgbClr val="7030A0"/>
            </a:solidFill>
          </c:spPr>
          <c:invertIfNegative val="0"/>
          <c:cat>
            <c:strRef>
              <c:f>Лист1!$A$2:$A$5</c:f>
              <c:strCache>
                <c:ptCount val="4"/>
                <c:pt idx="0">
                  <c:v>высокий </c:v>
                </c:pt>
                <c:pt idx="1">
                  <c:v>выше средненго</c:v>
                </c:pt>
                <c:pt idx="2">
                  <c:v>средний </c:v>
                </c:pt>
                <c:pt idx="3">
                  <c:v>низкий 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16.600000000000001</c:v>
                </c:pt>
                <c:pt idx="1">
                  <c:v>57.7</c:v>
                </c:pt>
                <c:pt idx="2">
                  <c:v>18.5</c:v>
                </c:pt>
                <c:pt idx="3">
                  <c:v>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cat>
            <c:strRef>
              <c:f>Лист1!$A$2:$A$5</c:f>
              <c:strCache>
                <c:ptCount val="4"/>
                <c:pt idx="0">
                  <c:v>высокий </c:v>
                </c:pt>
                <c:pt idx="1">
                  <c:v>выше средненго</c:v>
                </c:pt>
                <c:pt idx="2">
                  <c:v>средний </c:v>
                </c:pt>
                <c:pt idx="3">
                  <c:v>низкий 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39</c:v>
                </c:pt>
                <c:pt idx="1">
                  <c:v>28</c:v>
                </c:pt>
                <c:pt idx="2">
                  <c:v>18</c:v>
                </c:pt>
                <c:pt idx="3">
                  <c:v>5.5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2020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высокий </c:v>
                </c:pt>
                <c:pt idx="1">
                  <c:v>выше средненго</c:v>
                </c:pt>
                <c:pt idx="2">
                  <c:v>средний </c:v>
                </c:pt>
                <c:pt idx="3">
                  <c:v>низкий 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61</c:v>
                </c:pt>
                <c:pt idx="1">
                  <c:v>19</c:v>
                </c:pt>
                <c:pt idx="2">
                  <c:v>20</c:v>
                </c:pt>
                <c:pt idx="3">
                  <c:v>0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2021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высокий </c:v>
                </c:pt>
                <c:pt idx="1">
                  <c:v>выше средненго</c:v>
                </c:pt>
                <c:pt idx="2">
                  <c:v>средний </c:v>
                </c:pt>
                <c:pt idx="3">
                  <c:v>низкий 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0">
                  <c:v>43</c:v>
                </c:pt>
                <c:pt idx="1">
                  <c:v>13</c:v>
                </c:pt>
                <c:pt idx="2">
                  <c:v>42</c:v>
                </c:pt>
                <c:pt idx="3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25903360"/>
        <c:axId val="225904896"/>
        <c:axId val="0"/>
      </c:bar3DChart>
      <c:catAx>
        <c:axId val="225903360"/>
        <c:scaling>
          <c:orientation val="minMax"/>
        </c:scaling>
        <c:delete val="0"/>
        <c:axPos val="b"/>
        <c:majorTickMark val="out"/>
        <c:minorTickMark val="none"/>
        <c:tickLblPos val="nextTo"/>
        <c:crossAx val="225904896"/>
        <c:crosses val="autoZero"/>
        <c:auto val="1"/>
        <c:lblAlgn val="ctr"/>
        <c:lblOffset val="100"/>
        <c:noMultiLvlLbl val="0"/>
      </c:catAx>
      <c:valAx>
        <c:axId val="2259048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2590336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9132428979339817"/>
          <c:y val="0.34252155408346086"/>
          <c:w val="7.4047666545407606E-2"/>
          <c:h val="0.56071049258377581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3.4280194142398863E-2"/>
          <c:y val="8.866600430118346E-2"/>
          <c:w val="0.87410011248593922"/>
          <c:h val="0.6462857354861875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rgbClr val="7030A0"/>
            </a:solidFill>
          </c:spPr>
          <c:invertIfNegative val="0"/>
          <c:cat>
            <c:strRef>
              <c:f>Лист1!$A$2:$A$5</c:f>
              <c:strCache>
                <c:ptCount val="4"/>
                <c:pt idx="0">
                  <c:v>высокий уровень </c:v>
                </c:pt>
                <c:pt idx="1">
                  <c:v>выше среднего</c:v>
                </c:pt>
                <c:pt idx="2">
                  <c:v>средний  уровень </c:v>
                </c:pt>
                <c:pt idx="3">
                  <c:v>низкий  уровень 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20</c:v>
                </c:pt>
                <c:pt idx="1">
                  <c:v>31.4</c:v>
                </c:pt>
                <c:pt idx="2">
                  <c:v>42.6</c:v>
                </c:pt>
                <c:pt idx="3">
                  <c:v>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cat>
            <c:strRef>
              <c:f>Лист1!$A$2:$A$5</c:f>
              <c:strCache>
                <c:ptCount val="4"/>
                <c:pt idx="0">
                  <c:v>высокий уровень </c:v>
                </c:pt>
                <c:pt idx="1">
                  <c:v>выше среднего</c:v>
                </c:pt>
                <c:pt idx="2">
                  <c:v>средний  уровень </c:v>
                </c:pt>
                <c:pt idx="3">
                  <c:v>низкий  уровень 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39</c:v>
                </c:pt>
                <c:pt idx="1">
                  <c:v>28</c:v>
                </c:pt>
                <c:pt idx="2">
                  <c:v>28</c:v>
                </c:pt>
                <c:pt idx="3">
                  <c:v>5.5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2020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высокий уровень </c:v>
                </c:pt>
                <c:pt idx="1">
                  <c:v>выше среднего</c:v>
                </c:pt>
                <c:pt idx="2">
                  <c:v>средний  уровень </c:v>
                </c:pt>
                <c:pt idx="3">
                  <c:v>низкий  уровень 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25</c:v>
                </c:pt>
                <c:pt idx="1">
                  <c:v>18</c:v>
                </c:pt>
                <c:pt idx="2">
                  <c:v>49</c:v>
                </c:pt>
                <c:pt idx="3">
                  <c:v>8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2021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высокий уровень </c:v>
                </c:pt>
                <c:pt idx="1">
                  <c:v>выше среднего</c:v>
                </c:pt>
                <c:pt idx="2">
                  <c:v>средний  уровень </c:v>
                </c:pt>
                <c:pt idx="3">
                  <c:v>низкий  уровень 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0">
                  <c:v>23</c:v>
                </c:pt>
                <c:pt idx="1">
                  <c:v>14</c:v>
                </c:pt>
                <c:pt idx="2">
                  <c:v>51</c:v>
                </c:pt>
                <c:pt idx="3">
                  <c:v>12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60473856"/>
        <c:axId val="160475392"/>
        <c:axId val="0"/>
      </c:bar3DChart>
      <c:catAx>
        <c:axId val="160473856"/>
        <c:scaling>
          <c:orientation val="minMax"/>
        </c:scaling>
        <c:delete val="0"/>
        <c:axPos val="b"/>
        <c:majorTickMark val="out"/>
        <c:minorTickMark val="none"/>
        <c:tickLblPos val="nextTo"/>
        <c:crossAx val="160475392"/>
        <c:crosses val="autoZero"/>
        <c:auto val="1"/>
        <c:lblAlgn val="ctr"/>
        <c:lblOffset val="100"/>
        <c:noMultiLvlLbl val="0"/>
      </c:catAx>
      <c:valAx>
        <c:axId val="1604753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6047385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89118453943257092"/>
          <c:y val="0.28338178449952556"/>
          <c:w val="7.4603579957910671E-2"/>
          <c:h val="0.57406074240719906"/>
        </c:manualLayout>
      </c:layout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высокий уровень</c:v>
                </c:pt>
                <c:pt idx="1">
                  <c:v>выше среднего</c:v>
                </c:pt>
                <c:pt idx="2">
                  <c:v>средний уровень</c:v>
                </c:pt>
                <c:pt idx="3">
                  <c:v>низкий  уровень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32</c:v>
                </c:pt>
                <c:pt idx="1">
                  <c:v>10</c:v>
                </c:pt>
                <c:pt idx="2">
                  <c:v>50</c:v>
                </c:pt>
                <c:pt idx="3">
                  <c:v>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26110080"/>
        <c:axId val="226124160"/>
        <c:axId val="0"/>
      </c:bar3DChart>
      <c:catAx>
        <c:axId val="226110080"/>
        <c:scaling>
          <c:orientation val="minMax"/>
        </c:scaling>
        <c:delete val="0"/>
        <c:axPos val="b"/>
        <c:majorTickMark val="out"/>
        <c:minorTickMark val="none"/>
        <c:tickLblPos val="nextTo"/>
        <c:crossAx val="226124160"/>
        <c:crosses val="autoZero"/>
        <c:auto val="1"/>
        <c:lblAlgn val="ctr"/>
        <c:lblOffset val="100"/>
        <c:noMultiLvlLbl val="0"/>
      </c:catAx>
      <c:valAx>
        <c:axId val="22612416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2611008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4.4897721118193561E-2"/>
          <c:y val="9.2847489808454794E-2"/>
          <c:w val="0.73487251018469313"/>
          <c:h val="0.58073833162159083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НОО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Мотивация </c:v>
                </c:pt>
                <c:pt idx="1">
                  <c:v>Я-концепция </c:v>
                </c:pt>
                <c:pt idx="2">
                  <c:v>Моральное сознание</c:v>
                </c:pt>
                <c:pt idx="3">
                  <c:v>Нравственное-эстетическое отношение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4.03</c:v>
                </c:pt>
                <c:pt idx="1">
                  <c:v>4.07</c:v>
                </c:pt>
                <c:pt idx="2">
                  <c:v>4.28</c:v>
                </c:pt>
                <c:pt idx="3">
                  <c:v>3.89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ООО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Мотивация </c:v>
                </c:pt>
                <c:pt idx="1">
                  <c:v>Я-концепция </c:v>
                </c:pt>
                <c:pt idx="2">
                  <c:v>Моральное сознание</c:v>
                </c:pt>
                <c:pt idx="3">
                  <c:v>Нравственное-эстетическое отношение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3.87</c:v>
                </c:pt>
                <c:pt idx="1">
                  <c:v>3.93</c:v>
                </c:pt>
                <c:pt idx="2">
                  <c:v>4.26</c:v>
                </c:pt>
                <c:pt idx="3">
                  <c:v>4.47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ОО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Мотивация </c:v>
                </c:pt>
                <c:pt idx="1">
                  <c:v>Я-концепция </c:v>
                </c:pt>
                <c:pt idx="2">
                  <c:v>Моральное сознание</c:v>
                </c:pt>
                <c:pt idx="3">
                  <c:v>Нравственное-эстетическое отношение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3.95</c:v>
                </c:pt>
                <c:pt idx="1">
                  <c:v>4</c:v>
                </c:pt>
                <c:pt idx="2">
                  <c:v>4.2699999999999996</c:v>
                </c:pt>
                <c:pt idx="3">
                  <c:v>4.18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26146176"/>
        <c:axId val="226147712"/>
        <c:axId val="221411072"/>
      </c:bar3DChart>
      <c:catAx>
        <c:axId val="226146176"/>
        <c:scaling>
          <c:orientation val="minMax"/>
        </c:scaling>
        <c:delete val="0"/>
        <c:axPos val="b"/>
        <c:majorTickMark val="out"/>
        <c:minorTickMark val="none"/>
        <c:tickLblPos val="nextTo"/>
        <c:crossAx val="226147712"/>
        <c:crosses val="autoZero"/>
        <c:auto val="1"/>
        <c:lblAlgn val="ctr"/>
        <c:lblOffset val="100"/>
        <c:noMultiLvlLbl val="0"/>
      </c:catAx>
      <c:valAx>
        <c:axId val="2261477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26146176"/>
        <c:crosses val="autoZero"/>
        <c:crossBetween val="between"/>
      </c:valAx>
      <c:serAx>
        <c:axId val="221411072"/>
        <c:scaling>
          <c:orientation val="minMax"/>
        </c:scaling>
        <c:delete val="0"/>
        <c:axPos val="b"/>
        <c:majorTickMark val="out"/>
        <c:minorTickMark val="none"/>
        <c:tickLblPos val="nextTo"/>
        <c:crossAx val="226147712"/>
        <c:crosses val="autoZero"/>
      </c:serAx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900"/>
      </a:pPr>
      <a:endParaRPr lang="ru-RU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Проявляет чувство  сопричастности с жизнью  своего народа, Родины, 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НОО</c:v>
                </c:pt>
                <c:pt idx="1">
                  <c:v>ООО</c:v>
                </c:pt>
                <c:pt idx="2">
                  <c:v>ОО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4.3</c:v>
                </c:pt>
                <c:pt idx="1">
                  <c:v>4.2</c:v>
                </c:pt>
                <c:pt idx="2">
                  <c:v>4.25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Ценит семейные  отношения, традиции своего народа, уважает и чтит историю страны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НОО</c:v>
                </c:pt>
                <c:pt idx="1">
                  <c:v>ООО</c:v>
                </c:pt>
                <c:pt idx="2">
                  <c:v>ОО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4.46</c:v>
                </c:pt>
                <c:pt idx="1">
                  <c:v>4.3</c:v>
                </c:pt>
                <c:pt idx="2">
                  <c:v>4.38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Определяет личностный смысл учения, выбирает дальнейший образовательный маршрут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НОО</c:v>
                </c:pt>
                <c:pt idx="1">
                  <c:v>ООО</c:v>
                </c:pt>
                <c:pt idx="2">
                  <c:v>ОО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4.07</c:v>
                </c:pt>
                <c:pt idx="1">
                  <c:v>3.45</c:v>
                </c:pt>
                <c:pt idx="2">
                  <c:v>3.74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Регулирует свое поведение в соответствии с моральными нормами и этическими требованиями 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НОО</c:v>
                </c:pt>
                <c:pt idx="1">
                  <c:v>ООО</c:v>
                </c:pt>
                <c:pt idx="2">
                  <c:v>ОО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0">
                  <c:v>4.29</c:v>
                </c:pt>
                <c:pt idx="1">
                  <c:v>4.13</c:v>
                </c:pt>
                <c:pt idx="2">
                  <c:v>4.2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Ответственно относится к своему здоровью, к окружающей среде, стремиться к сохранению живой природы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НОО</c:v>
                </c:pt>
                <c:pt idx="1">
                  <c:v>ООО</c:v>
                </c:pt>
                <c:pt idx="2">
                  <c:v>ОО</c:v>
                </c:pt>
              </c:strCache>
            </c:strRef>
          </c:cat>
          <c:val>
            <c:numRef>
              <c:f>Лист1!$F$2:$F$5</c:f>
              <c:numCache>
                <c:formatCode>General</c:formatCode>
                <c:ptCount val="4"/>
                <c:pt idx="0">
                  <c:v>4.6100000000000003</c:v>
                </c:pt>
                <c:pt idx="1">
                  <c:v>3.92</c:v>
                </c:pt>
                <c:pt idx="2">
                  <c:v>4.24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26406400"/>
        <c:axId val="226407936"/>
        <c:axId val="0"/>
      </c:bar3DChart>
      <c:catAx>
        <c:axId val="226406400"/>
        <c:scaling>
          <c:orientation val="minMax"/>
        </c:scaling>
        <c:delete val="0"/>
        <c:axPos val="b"/>
        <c:majorTickMark val="out"/>
        <c:minorTickMark val="none"/>
        <c:tickLblPos val="nextTo"/>
        <c:crossAx val="226407936"/>
        <c:crosses val="autoZero"/>
        <c:auto val="1"/>
        <c:lblAlgn val="ctr"/>
        <c:lblOffset val="100"/>
        <c:noMultiLvlLbl val="0"/>
      </c:catAx>
      <c:valAx>
        <c:axId val="2264079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2640640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2018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Качество образовательного процесса</c:v>
                </c:pt>
                <c:pt idx="1">
                  <c:v>Условия и оснащенность ОО</c:v>
                </c:pt>
                <c:pt idx="2">
                  <c:v>Психологический комфорт  в ОО </c:v>
                </c:pt>
                <c:pt idx="3">
                  <c:v>Система управления  и профессионализм педагогических кадров 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1.3</c:v>
                </c:pt>
                <c:pt idx="1">
                  <c:v>1.26</c:v>
                </c:pt>
                <c:pt idx="2">
                  <c:v>1.77</c:v>
                </c:pt>
                <c:pt idx="3">
                  <c:v>1.59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2019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Качество образовательного процесса</c:v>
                </c:pt>
                <c:pt idx="1">
                  <c:v>Условия и оснащенность ОО</c:v>
                </c:pt>
                <c:pt idx="2">
                  <c:v>Психологический комфорт  в ОО </c:v>
                </c:pt>
                <c:pt idx="3">
                  <c:v>Система управления  и профессионализм педагогических кадров 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1.45</c:v>
                </c:pt>
                <c:pt idx="1">
                  <c:v>1.26</c:v>
                </c:pt>
                <c:pt idx="2">
                  <c:v>1.87</c:v>
                </c:pt>
                <c:pt idx="3">
                  <c:v>1.6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2020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Качество образовательного процесса</c:v>
                </c:pt>
                <c:pt idx="1">
                  <c:v>Условия и оснащенность ОО</c:v>
                </c:pt>
                <c:pt idx="2">
                  <c:v>Психологический комфорт  в ОО </c:v>
                </c:pt>
                <c:pt idx="3">
                  <c:v>Система управления  и профессионализм педагогических кадров 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1.66</c:v>
                </c:pt>
                <c:pt idx="1">
                  <c:v>1.32</c:v>
                </c:pt>
                <c:pt idx="2">
                  <c:v>1.87</c:v>
                </c:pt>
                <c:pt idx="3">
                  <c:v>1.65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2021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Качество образовательного процесса</c:v>
                </c:pt>
                <c:pt idx="1">
                  <c:v>Условия и оснащенность ОО</c:v>
                </c:pt>
                <c:pt idx="2">
                  <c:v>Психологический комфорт  в ОО </c:v>
                </c:pt>
                <c:pt idx="3">
                  <c:v>Система управления  и профессионализм педагогических кадров 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0">
                  <c:v>1.62</c:v>
                </c:pt>
                <c:pt idx="1">
                  <c:v>1.34</c:v>
                </c:pt>
                <c:pt idx="2">
                  <c:v>1.87</c:v>
                </c:pt>
                <c:pt idx="3">
                  <c:v>1.65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26422144"/>
        <c:axId val="226432128"/>
      </c:barChart>
      <c:catAx>
        <c:axId val="22642214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226432128"/>
        <c:crosses val="autoZero"/>
        <c:auto val="1"/>
        <c:lblAlgn val="ctr"/>
        <c:lblOffset val="100"/>
        <c:noMultiLvlLbl val="0"/>
      </c:catAx>
      <c:valAx>
        <c:axId val="2264321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2642214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2019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всего педработников</c:v>
                </c:pt>
                <c:pt idx="1">
                  <c:v>имеют высшее образование </c:v>
                </c:pt>
                <c:pt idx="2">
                  <c:v>прошли кпк 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33</c:v>
                </c:pt>
                <c:pt idx="1">
                  <c:v>32</c:v>
                </c:pt>
                <c:pt idx="2">
                  <c:v>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cat>
            <c:strRef>
              <c:f>Лист1!$A$2:$A$5</c:f>
              <c:strCache>
                <c:ptCount val="3"/>
                <c:pt idx="0">
                  <c:v>всего педработников</c:v>
                </c:pt>
                <c:pt idx="1">
                  <c:v>имеют высшее образование </c:v>
                </c:pt>
                <c:pt idx="2">
                  <c:v>прошли кпк 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32</c:v>
                </c:pt>
                <c:pt idx="1">
                  <c:v>32</c:v>
                </c:pt>
                <c:pt idx="2">
                  <c:v>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всего педработников</c:v>
                </c:pt>
                <c:pt idx="1">
                  <c:v>имеют высшее образование </c:v>
                </c:pt>
                <c:pt idx="2">
                  <c:v>прошли кпк 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33</c:v>
                </c:pt>
                <c:pt idx="1">
                  <c:v>33</c:v>
                </c:pt>
                <c:pt idx="2">
                  <c:v>33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26699520"/>
        <c:axId val="226754560"/>
      </c:barChart>
      <c:catAx>
        <c:axId val="226699520"/>
        <c:scaling>
          <c:orientation val="minMax"/>
        </c:scaling>
        <c:delete val="0"/>
        <c:axPos val="b"/>
        <c:majorTickMark val="out"/>
        <c:minorTickMark val="none"/>
        <c:tickLblPos val="nextTo"/>
        <c:crossAx val="226754560"/>
        <c:crosses val="autoZero"/>
        <c:auto val="1"/>
        <c:lblAlgn val="ctr"/>
        <c:lblOffset val="100"/>
        <c:noMultiLvlLbl val="0"/>
      </c:catAx>
      <c:valAx>
        <c:axId val="22675456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2669952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кол-во </c:v>
                </c:pt>
              </c:strCache>
            </c:strRef>
          </c:tx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высокий </c:v>
                </c:pt>
                <c:pt idx="1">
                  <c:v>выше среднего </c:v>
                </c:pt>
                <c:pt idx="2">
                  <c:v>средний </c:v>
                </c:pt>
                <c:pt idx="3">
                  <c:v>низкий 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</c:v>
                </c:pt>
                <c:pt idx="1">
                  <c:v>11</c:v>
                </c:pt>
                <c:pt idx="2">
                  <c:v>10</c:v>
                </c:pt>
                <c:pt idx="3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Уровень </c:v>
                </c:pt>
              </c:strCache>
            </c:strRef>
          </c:tx>
          <c:explosion val="25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высокий </c:v>
                </c:pt>
                <c:pt idx="1">
                  <c:v>выше среднего </c:v>
                </c:pt>
                <c:pt idx="2">
                  <c:v>средний </c:v>
                </c:pt>
                <c:pt idx="3">
                  <c:v>ниже среднего </c:v>
                </c:pt>
                <c:pt idx="4">
                  <c:v>низкий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23</c:v>
                </c:pt>
                <c:pt idx="1">
                  <c:v>58.33</c:v>
                </c:pt>
                <c:pt idx="2">
                  <c:v>6.6</c:v>
                </c:pt>
                <c:pt idx="3">
                  <c:v>6.6</c:v>
                </c:pt>
                <c:pt idx="4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2017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НОО</c:v>
                </c:pt>
                <c:pt idx="1">
                  <c:v>ООО</c:v>
                </c:pt>
                <c:pt idx="2">
                  <c:v>СОО</c:v>
                </c:pt>
                <c:pt idx="3">
                  <c:v>ОО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99.39</c:v>
                </c:pt>
                <c:pt idx="1">
                  <c:v>99.58</c:v>
                </c:pt>
                <c:pt idx="2">
                  <c:v>100</c:v>
                </c:pt>
                <c:pt idx="3">
                  <c:v>99.55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2018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НОО</c:v>
                </c:pt>
                <c:pt idx="1">
                  <c:v>ООО</c:v>
                </c:pt>
                <c:pt idx="2">
                  <c:v>СОО</c:v>
                </c:pt>
                <c:pt idx="3">
                  <c:v>ОО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98.77</c:v>
                </c:pt>
                <c:pt idx="1">
                  <c:v>100</c:v>
                </c:pt>
                <c:pt idx="2">
                  <c:v>100</c:v>
                </c:pt>
                <c:pt idx="3">
                  <c:v>99.56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2019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НОО</c:v>
                </c:pt>
                <c:pt idx="1">
                  <c:v>ООО</c:v>
                </c:pt>
                <c:pt idx="2">
                  <c:v>СОО</c:v>
                </c:pt>
                <c:pt idx="3">
                  <c:v>ОО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99.37</c:v>
                </c:pt>
                <c:pt idx="1">
                  <c:v>99.61</c:v>
                </c:pt>
                <c:pt idx="2">
                  <c:v>100</c:v>
                </c:pt>
                <c:pt idx="3">
                  <c:v>99.56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2020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НОО</c:v>
                </c:pt>
                <c:pt idx="1">
                  <c:v>ООО</c:v>
                </c:pt>
                <c:pt idx="2">
                  <c:v>СОО</c:v>
                </c:pt>
                <c:pt idx="3">
                  <c:v>ОО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0">
                  <c:v>100</c:v>
                </c:pt>
                <c:pt idx="1">
                  <c:v>99.6</c:v>
                </c:pt>
                <c:pt idx="2">
                  <c:v>100</c:v>
                </c:pt>
                <c:pt idx="3">
                  <c:v>99.8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2021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НОО</c:v>
                </c:pt>
                <c:pt idx="1">
                  <c:v>ООО</c:v>
                </c:pt>
                <c:pt idx="2">
                  <c:v>СОО</c:v>
                </c:pt>
                <c:pt idx="3">
                  <c:v>ОО</c:v>
                </c:pt>
              </c:strCache>
            </c:strRef>
          </c:cat>
          <c:val>
            <c:numRef>
              <c:f>Лист1!$F$2:$F$5</c:f>
              <c:numCache>
                <c:formatCode>General</c:formatCode>
                <c:ptCount val="4"/>
                <c:pt idx="0">
                  <c:v>100</c:v>
                </c:pt>
                <c:pt idx="1">
                  <c:v>98.85</c:v>
                </c:pt>
                <c:pt idx="2">
                  <c:v>100</c:v>
                </c:pt>
                <c:pt idx="3">
                  <c:v>99.36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25461760"/>
        <c:axId val="226403840"/>
      </c:barChart>
      <c:catAx>
        <c:axId val="225461760"/>
        <c:scaling>
          <c:orientation val="minMax"/>
        </c:scaling>
        <c:delete val="0"/>
        <c:axPos val="b"/>
        <c:majorTickMark val="out"/>
        <c:minorTickMark val="none"/>
        <c:tickLblPos val="nextTo"/>
        <c:crossAx val="226403840"/>
        <c:crosses val="autoZero"/>
        <c:auto val="1"/>
        <c:lblAlgn val="ctr"/>
        <c:lblOffset val="100"/>
        <c:noMultiLvlLbl val="0"/>
      </c:catAx>
      <c:valAx>
        <c:axId val="2264038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2546176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баллы</c:v>
                </c:pt>
              </c:strCache>
            </c:strRef>
          </c:tx>
          <c:marker>
            <c:symbol val="none"/>
          </c:marker>
          <c:cat>
            <c:numRef>
              <c:f>Лист1!$A$2:$A$16</c:f>
              <c:numCache>
                <c:formatCode>General</c:formatCod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</c:numCache>
            </c:numRef>
          </c:cat>
          <c:val>
            <c:numRef>
              <c:f>Лист1!$B$2:$B$16</c:f>
              <c:numCache>
                <c:formatCode>General</c:formatCode>
                <c:ptCount val="15"/>
                <c:pt idx="0">
                  <c:v>5.75</c:v>
                </c:pt>
                <c:pt idx="1">
                  <c:v>6</c:v>
                </c:pt>
                <c:pt idx="2">
                  <c:v>8.0500000000000007</c:v>
                </c:pt>
                <c:pt idx="3">
                  <c:v>5.7</c:v>
                </c:pt>
                <c:pt idx="4">
                  <c:v>7.06</c:v>
                </c:pt>
                <c:pt idx="5">
                  <c:v>5.5</c:v>
                </c:pt>
                <c:pt idx="6">
                  <c:v>6.35</c:v>
                </c:pt>
                <c:pt idx="7">
                  <c:v>6.5</c:v>
                </c:pt>
                <c:pt idx="8">
                  <c:v>7.35</c:v>
                </c:pt>
                <c:pt idx="9">
                  <c:v>6.25</c:v>
                </c:pt>
                <c:pt idx="10">
                  <c:v>6.4</c:v>
                </c:pt>
                <c:pt idx="11">
                  <c:v>6.65</c:v>
                </c:pt>
                <c:pt idx="12">
                  <c:v>3.65</c:v>
                </c:pt>
                <c:pt idx="13">
                  <c:v>4.3</c:v>
                </c:pt>
                <c:pt idx="14">
                  <c:v>5.5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27369344"/>
        <c:axId val="227370880"/>
      </c:lineChart>
      <c:catAx>
        <c:axId val="2273693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27370880"/>
        <c:crosses val="autoZero"/>
        <c:auto val="1"/>
        <c:lblAlgn val="ctr"/>
        <c:lblOffset val="100"/>
        <c:noMultiLvlLbl val="0"/>
      </c:catAx>
      <c:valAx>
        <c:axId val="2273708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2736934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2017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Федерального перечня </c:v>
                </c:pt>
                <c:pt idx="1">
                  <c:v>Регионального перечня </c:v>
                </c:pt>
                <c:pt idx="2">
                  <c:v>Всего 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12576</c:v>
                </c:pt>
                <c:pt idx="1">
                  <c:v>2466</c:v>
                </c:pt>
                <c:pt idx="2">
                  <c:v>15042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2018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Федерального перечня </c:v>
                </c:pt>
                <c:pt idx="1">
                  <c:v>Регионального перечня </c:v>
                </c:pt>
                <c:pt idx="2">
                  <c:v>Всего 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11876</c:v>
                </c:pt>
                <c:pt idx="1">
                  <c:v>2286</c:v>
                </c:pt>
                <c:pt idx="2">
                  <c:v>14160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2019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Федерального перечня </c:v>
                </c:pt>
                <c:pt idx="1">
                  <c:v>Регионального перечня </c:v>
                </c:pt>
                <c:pt idx="2">
                  <c:v>Всего 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11809</c:v>
                </c:pt>
                <c:pt idx="1">
                  <c:v>2116</c:v>
                </c:pt>
                <c:pt idx="2">
                  <c:v>13925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2020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Федерального перечня </c:v>
                </c:pt>
                <c:pt idx="1">
                  <c:v>Регионального перечня </c:v>
                </c:pt>
                <c:pt idx="2">
                  <c:v>Всего </c:v>
                </c:pt>
              </c:strCache>
            </c:strRef>
          </c:cat>
          <c:val>
            <c:numRef>
              <c:f>Лист1!$E$2:$E$4</c:f>
              <c:numCache>
                <c:formatCode>General</c:formatCode>
                <c:ptCount val="3"/>
                <c:pt idx="0">
                  <c:v>8284</c:v>
                </c:pt>
                <c:pt idx="1">
                  <c:v>1251</c:v>
                </c:pt>
                <c:pt idx="2">
                  <c:v>9535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2021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Федерального перечня </c:v>
                </c:pt>
                <c:pt idx="1">
                  <c:v>Регионального перечня </c:v>
                </c:pt>
                <c:pt idx="2">
                  <c:v>Всего </c:v>
                </c:pt>
              </c:strCache>
            </c:strRef>
          </c:cat>
          <c:val>
            <c:numRef>
              <c:f>Лист1!$F$2:$F$4</c:f>
              <c:numCache>
                <c:formatCode>General</c:formatCode>
                <c:ptCount val="3"/>
                <c:pt idx="0">
                  <c:v>6340</c:v>
                </c:pt>
                <c:pt idx="2">
                  <c:v>7520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27406976"/>
        <c:axId val="227408512"/>
        <c:axId val="0"/>
      </c:bar3DChart>
      <c:catAx>
        <c:axId val="227406976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27408512"/>
        <c:crosses val="autoZero"/>
        <c:auto val="1"/>
        <c:lblAlgn val="ctr"/>
        <c:lblOffset val="100"/>
        <c:noMultiLvlLbl val="0"/>
      </c:catAx>
      <c:valAx>
        <c:axId val="2274085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2740697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2018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Художественная </c:v>
                </c:pt>
                <c:pt idx="1">
                  <c:v>Справочная </c:v>
                </c:pt>
                <c:pt idx="2">
                  <c:v>Отраслевая </c:v>
                </c:pt>
                <c:pt idx="3">
                  <c:v>Электронные носители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2400</c:v>
                </c:pt>
                <c:pt idx="1">
                  <c:v>158</c:v>
                </c:pt>
                <c:pt idx="2">
                  <c:v>1230</c:v>
                </c:pt>
                <c:pt idx="3">
                  <c:v>23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2019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Художественная </c:v>
                </c:pt>
                <c:pt idx="1">
                  <c:v>Справочная </c:v>
                </c:pt>
                <c:pt idx="2">
                  <c:v>Отраслевая </c:v>
                </c:pt>
                <c:pt idx="3">
                  <c:v>Электронные носители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2000</c:v>
                </c:pt>
                <c:pt idx="1">
                  <c:v>158</c:v>
                </c:pt>
                <c:pt idx="2">
                  <c:v>1230</c:v>
                </c:pt>
                <c:pt idx="3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2020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Художественная </c:v>
                </c:pt>
                <c:pt idx="1">
                  <c:v>Справочная </c:v>
                </c:pt>
                <c:pt idx="2">
                  <c:v>Отраслевая </c:v>
                </c:pt>
                <c:pt idx="3">
                  <c:v>Электронные носители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6222</c:v>
                </c:pt>
                <c:pt idx="1">
                  <c:v>271</c:v>
                </c:pt>
                <c:pt idx="2">
                  <c:v>1357</c:v>
                </c:pt>
                <c:pt idx="3">
                  <c:v>0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2021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Художественная </c:v>
                </c:pt>
                <c:pt idx="1">
                  <c:v>Справочная </c:v>
                </c:pt>
                <c:pt idx="2">
                  <c:v>Отраслевая </c:v>
                </c:pt>
                <c:pt idx="3">
                  <c:v>Электронные носители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0">
                  <c:v>6325</c:v>
                </c:pt>
                <c:pt idx="1">
                  <c:v>271</c:v>
                </c:pt>
                <c:pt idx="2">
                  <c:v>1357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27602816"/>
        <c:axId val="227604352"/>
      </c:barChart>
      <c:catAx>
        <c:axId val="227602816"/>
        <c:scaling>
          <c:orientation val="minMax"/>
        </c:scaling>
        <c:delete val="0"/>
        <c:axPos val="b"/>
        <c:majorTickMark val="out"/>
        <c:minorTickMark val="none"/>
        <c:tickLblPos val="nextTo"/>
        <c:crossAx val="227604352"/>
        <c:crosses val="autoZero"/>
        <c:auto val="1"/>
        <c:lblAlgn val="ctr"/>
        <c:lblOffset val="100"/>
        <c:noMultiLvlLbl val="0"/>
      </c:catAx>
      <c:valAx>
        <c:axId val="2276043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2760281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2017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НОО</c:v>
                </c:pt>
                <c:pt idx="1">
                  <c:v>ООО</c:v>
                </c:pt>
                <c:pt idx="2">
                  <c:v>СОО</c:v>
                </c:pt>
                <c:pt idx="3">
                  <c:v>ОО 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60</c:v>
                </c:pt>
                <c:pt idx="1">
                  <c:v>41.95</c:v>
                </c:pt>
                <c:pt idx="2">
                  <c:v>51.16</c:v>
                </c:pt>
                <c:pt idx="3">
                  <c:v>49.55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2018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НОО</c:v>
                </c:pt>
                <c:pt idx="1">
                  <c:v>ООО</c:v>
                </c:pt>
                <c:pt idx="2">
                  <c:v>СОО</c:v>
                </c:pt>
                <c:pt idx="3">
                  <c:v>ОО 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62.35</c:v>
                </c:pt>
                <c:pt idx="1">
                  <c:v>42.8</c:v>
                </c:pt>
                <c:pt idx="2">
                  <c:v>48.98</c:v>
                </c:pt>
                <c:pt idx="3">
                  <c:v>50.44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2019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НОО</c:v>
                </c:pt>
                <c:pt idx="1">
                  <c:v>ООО</c:v>
                </c:pt>
                <c:pt idx="2">
                  <c:v>СОО</c:v>
                </c:pt>
                <c:pt idx="3">
                  <c:v>ОО 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66.459999999999994</c:v>
                </c:pt>
                <c:pt idx="1">
                  <c:v>41.41</c:v>
                </c:pt>
                <c:pt idx="2">
                  <c:v>42.5</c:v>
                </c:pt>
                <c:pt idx="3">
                  <c:v>50.22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2020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НОО</c:v>
                </c:pt>
                <c:pt idx="1">
                  <c:v>ООО</c:v>
                </c:pt>
                <c:pt idx="2">
                  <c:v>СОО</c:v>
                </c:pt>
                <c:pt idx="3">
                  <c:v>ОО 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0">
                  <c:v>67.5</c:v>
                </c:pt>
                <c:pt idx="1">
                  <c:v>45.1</c:v>
                </c:pt>
                <c:pt idx="2">
                  <c:v>55.6</c:v>
                </c:pt>
                <c:pt idx="3">
                  <c:v>53.6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2021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НОО</c:v>
                </c:pt>
                <c:pt idx="1">
                  <c:v>ООО</c:v>
                </c:pt>
                <c:pt idx="2">
                  <c:v>СОО</c:v>
                </c:pt>
                <c:pt idx="3">
                  <c:v>ОО </c:v>
                </c:pt>
              </c:strCache>
            </c:strRef>
          </c:cat>
          <c:val>
            <c:numRef>
              <c:f>Лист1!$F$2:$F$5</c:f>
              <c:numCache>
                <c:formatCode>General</c:formatCode>
                <c:ptCount val="4"/>
                <c:pt idx="0">
                  <c:v>64.709999999999994</c:v>
                </c:pt>
                <c:pt idx="1">
                  <c:v>39.31</c:v>
                </c:pt>
                <c:pt idx="2">
                  <c:v>47.5</c:v>
                </c:pt>
                <c:pt idx="3">
                  <c:v>49.15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62942080"/>
        <c:axId val="281359872"/>
      </c:barChart>
      <c:catAx>
        <c:axId val="262942080"/>
        <c:scaling>
          <c:orientation val="minMax"/>
        </c:scaling>
        <c:delete val="0"/>
        <c:axPos val="b"/>
        <c:majorTickMark val="out"/>
        <c:minorTickMark val="none"/>
        <c:tickLblPos val="nextTo"/>
        <c:crossAx val="281359872"/>
        <c:crosses val="autoZero"/>
        <c:auto val="1"/>
        <c:lblAlgn val="ctr"/>
        <c:lblOffset val="100"/>
        <c:noMultiLvlLbl val="0"/>
      </c:catAx>
      <c:valAx>
        <c:axId val="2813598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6294208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всесторонне развитие </c:v>
                </c:pt>
              </c:strCache>
            </c:strRef>
          </c:tx>
          <c:cat>
            <c:numRef>
              <c:f>Лист1!$A$2:$A$7</c:f>
              <c:numCache>
                <c:formatCode>General</c:formatCode>
                <c:ptCount val="6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  <c:pt idx="5">
                  <c:v>2021</c:v>
                </c:pt>
              </c:numCache>
            </c:num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4</c:v>
                </c:pt>
                <c:pt idx="1">
                  <c:v>6</c:v>
                </c:pt>
                <c:pt idx="2">
                  <c:v>7</c:v>
                </c:pt>
                <c:pt idx="3">
                  <c:v>7</c:v>
                </c:pt>
                <c:pt idx="4">
                  <c:v>6</c:v>
                </c:pt>
                <c:pt idx="5">
                  <c:v>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Гуманитарное  направление </c:v>
                </c:pt>
              </c:strCache>
            </c:strRef>
          </c:tx>
          <c:cat>
            <c:numRef>
              <c:f>Лист1!$A$2:$A$7</c:f>
              <c:numCache>
                <c:formatCode>General</c:formatCode>
                <c:ptCount val="6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  <c:pt idx="5">
                  <c:v>2021</c:v>
                </c:pt>
              </c:numCache>
            </c:num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5</c:v>
                </c:pt>
                <c:pt idx="1">
                  <c:v>7</c:v>
                </c:pt>
                <c:pt idx="2">
                  <c:v>8</c:v>
                </c:pt>
                <c:pt idx="3">
                  <c:v>9</c:v>
                </c:pt>
                <c:pt idx="4">
                  <c:v>9</c:v>
                </c:pt>
                <c:pt idx="5">
                  <c:v>8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Естественно-научное направление </c:v>
                </c:pt>
              </c:strCache>
            </c:strRef>
          </c:tx>
          <c:cat>
            <c:numRef>
              <c:f>Лист1!$A$2:$A$7</c:f>
              <c:numCache>
                <c:formatCode>General</c:formatCode>
                <c:ptCount val="6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  <c:pt idx="5">
                  <c:v>2021</c:v>
                </c:pt>
              </c:numCache>
            </c:num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6</c:v>
                </c:pt>
                <c:pt idx="1">
                  <c:v>6</c:v>
                </c:pt>
                <c:pt idx="2">
                  <c:v>7</c:v>
                </c:pt>
                <c:pt idx="3">
                  <c:v>8</c:v>
                </c:pt>
                <c:pt idx="4">
                  <c:v>8</c:v>
                </c:pt>
                <c:pt idx="5">
                  <c:v>8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Художественно- эстетическое направление </c:v>
                </c:pt>
              </c:strCache>
            </c:strRef>
          </c:tx>
          <c:cat>
            <c:numRef>
              <c:f>Лист1!$A$2:$A$7</c:f>
              <c:numCache>
                <c:formatCode>General</c:formatCode>
                <c:ptCount val="6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  <c:pt idx="5">
                  <c:v>2021</c:v>
                </c:pt>
              </c:numCache>
            </c:numRef>
          </c:cat>
          <c:val>
            <c:numRef>
              <c:f>Лист1!$E$2:$E$7</c:f>
              <c:numCache>
                <c:formatCode>General</c:formatCode>
                <c:ptCount val="6"/>
                <c:pt idx="0">
                  <c:v>6</c:v>
                </c:pt>
                <c:pt idx="1">
                  <c:v>8</c:v>
                </c:pt>
                <c:pt idx="2">
                  <c:v>8</c:v>
                </c:pt>
                <c:pt idx="3">
                  <c:v>8</c:v>
                </c:pt>
                <c:pt idx="4">
                  <c:v>9</c:v>
                </c:pt>
                <c:pt idx="5">
                  <c:v>9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Лист1!#ССЫЛКА!</c:f>
              <c:strCache>
                <c:ptCount val="1"/>
                <c:pt idx="0">
                  <c:v>#REF!</c:v>
                </c:pt>
              </c:strCache>
            </c:strRef>
          </c:tx>
          <c:cat>
            <c:numRef>
              <c:f>Лист1!$A$2:$A$7</c:f>
              <c:numCache>
                <c:formatCode>General</c:formatCode>
                <c:ptCount val="6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  <c:pt idx="5">
                  <c:v>2021</c:v>
                </c:pt>
              </c:numCache>
            </c:numRef>
          </c:cat>
          <c:val>
            <c:numRef>
              <c:f>Лист1!$F$2:$F$7</c:f>
              <c:numCache>
                <c:formatCode>General</c:formatCode>
                <c:ptCount val="6"/>
                <c:pt idx="0">
                  <c:v>7</c:v>
                </c:pt>
                <c:pt idx="1">
                  <c:v>9</c:v>
                </c:pt>
                <c:pt idx="2">
                  <c:v>9</c:v>
                </c:pt>
                <c:pt idx="3">
                  <c:v>9</c:v>
                </c:pt>
                <c:pt idx="4">
                  <c:v>9</c:v>
                </c:pt>
                <c:pt idx="5">
                  <c:v>10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0781056"/>
        <c:axId val="160782592"/>
      </c:lineChart>
      <c:catAx>
        <c:axId val="1607810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60782592"/>
        <c:crosses val="autoZero"/>
        <c:auto val="1"/>
        <c:lblAlgn val="ctr"/>
        <c:lblOffset val="100"/>
        <c:noMultiLvlLbl val="0"/>
      </c:catAx>
      <c:valAx>
        <c:axId val="1607825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6078105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участников </c:v>
                </c:pt>
              </c:strCache>
            </c:strRef>
          </c:tx>
          <c:cat>
            <c:numRef>
              <c:f>Лист1!$A$2:$A$7</c:f>
              <c:numCache>
                <c:formatCode>General</c:formatCode>
                <c:ptCount val="6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  <c:pt idx="5">
                  <c:v>2021</c:v>
                </c:pt>
              </c:numCache>
            </c:num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138</c:v>
                </c:pt>
                <c:pt idx="1">
                  <c:v>192</c:v>
                </c:pt>
                <c:pt idx="2">
                  <c:v>178</c:v>
                </c:pt>
                <c:pt idx="3">
                  <c:v>186</c:v>
                </c:pt>
                <c:pt idx="4">
                  <c:v>180</c:v>
                </c:pt>
                <c:pt idx="5">
                  <c:v>192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победителей </c:v>
                </c:pt>
              </c:strCache>
            </c:strRef>
          </c:tx>
          <c:cat>
            <c:numRef>
              <c:f>Лист1!$A$2:$A$7</c:f>
              <c:numCache>
                <c:formatCode>General</c:formatCode>
                <c:ptCount val="6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  <c:pt idx="5">
                  <c:v>2021</c:v>
                </c:pt>
              </c:numCache>
            </c:num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67</c:v>
                </c:pt>
                <c:pt idx="1">
                  <c:v>58</c:v>
                </c:pt>
                <c:pt idx="2">
                  <c:v>63</c:v>
                </c:pt>
                <c:pt idx="3">
                  <c:v>67</c:v>
                </c:pt>
                <c:pt idx="4">
                  <c:v>56</c:v>
                </c:pt>
                <c:pt idx="5">
                  <c:v>59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призеров </c:v>
                </c:pt>
              </c:strCache>
            </c:strRef>
          </c:tx>
          <c:cat>
            <c:numRef>
              <c:f>Лист1!$A$2:$A$7</c:f>
              <c:numCache>
                <c:formatCode>General</c:formatCode>
                <c:ptCount val="6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  <c:pt idx="5">
                  <c:v>2021</c:v>
                </c:pt>
              </c:numCache>
            </c:num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61</c:v>
                </c:pt>
                <c:pt idx="1">
                  <c:v>64</c:v>
                </c:pt>
                <c:pt idx="2">
                  <c:v>58</c:v>
                </c:pt>
                <c:pt idx="3">
                  <c:v>55</c:v>
                </c:pt>
                <c:pt idx="4">
                  <c:v>52</c:v>
                </c:pt>
                <c:pt idx="5">
                  <c:v>56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количество конкурсов </c:v>
                </c:pt>
              </c:strCache>
            </c:strRef>
          </c:tx>
          <c:cat>
            <c:numRef>
              <c:f>Лист1!$A$2:$A$7</c:f>
              <c:numCache>
                <c:formatCode>General</c:formatCode>
                <c:ptCount val="6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  <c:pt idx="5">
                  <c:v>2021</c:v>
                </c:pt>
              </c:numCache>
            </c:numRef>
          </c:cat>
          <c:val>
            <c:numRef>
              <c:f>Лист1!$E$2:$E$7</c:f>
              <c:numCache>
                <c:formatCode>General</c:formatCode>
                <c:ptCount val="6"/>
                <c:pt idx="0">
                  <c:v>78</c:v>
                </c:pt>
                <c:pt idx="1">
                  <c:v>92</c:v>
                </c:pt>
                <c:pt idx="2">
                  <c:v>86</c:v>
                </c:pt>
                <c:pt idx="3">
                  <c:v>86</c:v>
                </c:pt>
                <c:pt idx="4">
                  <c:v>85</c:v>
                </c:pt>
                <c:pt idx="5">
                  <c:v>86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Лист1!#ССЫЛКА!</c:f>
              <c:strCache>
                <c:ptCount val="1"/>
                <c:pt idx="0">
                  <c:v>#REF!</c:v>
                </c:pt>
              </c:strCache>
            </c:strRef>
          </c:tx>
          <c:cat>
            <c:numRef>
              <c:f>Лист1!$A$2:$A$7</c:f>
              <c:numCache>
                <c:formatCode>General</c:formatCode>
                <c:ptCount val="6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  <c:pt idx="5">
                  <c:v>2021</c:v>
                </c:pt>
              </c:numCache>
            </c:numRef>
          </c:cat>
          <c:val>
            <c:numRef>
              <c:f>Лист1!$F$2:$F$4</c:f>
              <c:numCache>
                <c:formatCode>General</c:formatCode>
                <c:ptCount val="3"/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0961664"/>
        <c:axId val="160963200"/>
      </c:lineChart>
      <c:catAx>
        <c:axId val="1609616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60963200"/>
        <c:crosses val="autoZero"/>
        <c:auto val="1"/>
        <c:lblAlgn val="ctr"/>
        <c:lblOffset val="100"/>
        <c:noMultiLvlLbl val="0"/>
      </c:catAx>
      <c:valAx>
        <c:axId val="1609632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60961664"/>
        <c:crosses val="autoZero"/>
        <c:crossBetween val="between"/>
      </c:valAx>
    </c:plotArea>
    <c:legend>
      <c:legendPos val="r"/>
      <c:legendEntry>
        <c:idx val="4"/>
        <c:delete val="1"/>
      </c:legendEntry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2017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10 класс ОО</c:v>
                </c:pt>
                <c:pt idx="1">
                  <c:v>10 класс других ОО</c:v>
                </c:pt>
                <c:pt idx="2">
                  <c:v>ССУЗы</c:v>
                </c:pt>
                <c:pt idx="3">
                  <c:v>на работу 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54.3</c:v>
                </c:pt>
                <c:pt idx="1">
                  <c:v>2.1</c:v>
                </c:pt>
                <c:pt idx="2">
                  <c:v>43.4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cat>
            <c:strRef>
              <c:f>Лист1!$A$2:$A$5</c:f>
              <c:strCache>
                <c:ptCount val="4"/>
                <c:pt idx="0">
                  <c:v>10 класс ОО</c:v>
                </c:pt>
                <c:pt idx="1">
                  <c:v>10 класс других ОО</c:v>
                </c:pt>
                <c:pt idx="2">
                  <c:v>ССУЗы</c:v>
                </c:pt>
                <c:pt idx="3">
                  <c:v>на работу 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36.6</c:v>
                </c:pt>
                <c:pt idx="1">
                  <c:v>5.6</c:v>
                </c:pt>
                <c:pt idx="2">
                  <c:v>57.8</c:v>
                </c:pt>
                <c:pt idx="3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2019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10 класс ОО</c:v>
                </c:pt>
                <c:pt idx="1">
                  <c:v>10 класс других ОО</c:v>
                </c:pt>
                <c:pt idx="2">
                  <c:v>ССУЗы</c:v>
                </c:pt>
                <c:pt idx="3">
                  <c:v>на работу 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48.8</c:v>
                </c:pt>
                <c:pt idx="1">
                  <c:v>2.2999999999999998</c:v>
                </c:pt>
                <c:pt idx="2">
                  <c:v>48.9</c:v>
                </c:pt>
                <c:pt idx="3">
                  <c:v>0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2020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10 класс ОО</c:v>
                </c:pt>
                <c:pt idx="1">
                  <c:v>10 класс других ОО</c:v>
                </c:pt>
                <c:pt idx="2">
                  <c:v>ССУЗы</c:v>
                </c:pt>
                <c:pt idx="3">
                  <c:v>на работу 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0">
                  <c:v>36.5</c:v>
                </c:pt>
                <c:pt idx="1">
                  <c:v>7.6</c:v>
                </c:pt>
                <c:pt idx="2">
                  <c:v>55.9</c:v>
                </c:pt>
                <c:pt idx="3">
                  <c:v>2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2021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10 класс ОО</c:v>
                </c:pt>
                <c:pt idx="1">
                  <c:v>10 класс других ОО</c:v>
                </c:pt>
                <c:pt idx="2">
                  <c:v>ССУЗы</c:v>
                </c:pt>
                <c:pt idx="3">
                  <c:v>на работу </c:v>
                </c:pt>
              </c:strCache>
            </c:strRef>
          </c:cat>
          <c:val>
            <c:numRef>
              <c:f>Лист1!$F$2:$F$5</c:f>
              <c:numCache>
                <c:formatCode>General</c:formatCode>
                <c:ptCount val="4"/>
                <c:pt idx="0">
                  <c:v>34</c:v>
                </c:pt>
                <c:pt idx="1">
                  <c:v>4</c:v>
                </c:pt>
                <c:pt idx="2">
                  <c:v>58</c:v>
                </c:pt>
                <c:pt idx="3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2338688"/>
        <c:axId val="162340224"/>
      </c:barChart>
      <c:catAx>
        <c:axId val="162338688"/>
        <c:scaling>
          <c:orientation val="minMax"/>
        </c:scaling>
        <c:delete val="0"/>
        <c:axPos val="b"/>
        <c:majorTickMark val="out"/>
        <c:minorTickMark val="none"/>
        <c:tickLblPos val="nextTo"/>
        <c:crossAx val="162340224"/>
        <c:crosses val="autoZero"/>
        <c:auto val="1"/>
        <c:lblAlgn val="ctr"/>
        <c:lblOffset val="100"/>
        <c:noMultiLvlLbl val="0"/>
      </c:catAx>
      <c:valAx>
        <c:axId val="1623402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6233868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2017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ВУЗ </c:v>
                </c:pt>
                <c:pt idx="1">
                  <c:v>ССУЗы </c:v>
                </c:pt>
                <c:pt idx="2">
                  <c:v>на работу 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70</c:v>
                </c:pt>
                <c:pt idx="1">
                  <c:v>20</c:v>
                </c:pt>
                <c:pt idx="2">
                  <c:v>10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2018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ВУЗ </c:v>
                </c:pt>
                <c:pt idx="1">
                  <c:v>ССУЗы </c:v>
                </c:pt>
                <c:pt idx="2">
                  <c:v>на работу 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62</c:v>
                </c:pt>
                <c:pt idx="1">
                  <c:v>28</c:v>
                </c:pt>
                <c:pt idx="2">
                  <c:v>10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2019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ВУЗ </c:v>
                </c:pt>
                <c:pt idx="1">
                  <c:v>ССУЗы </c:v>
                </c:pt>
                <c:pt idx="2">
                  <c:v>на работу 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83.3</c:v>
                </c:pt>
                <c:pt idx="1">
                  <c:v>16.7</c:v>
                </c:pt>
                <c:pt idx="2">
                  <c:v>0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2020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ВУЗ </c:v>
                </c:pt>
                <c:pt idx="1">
                  <c:v>ССУЗы </c:v>
                </c:pt>
                <c:pt idx="2">
                  <c:v>на работу </c:v>
                </c:pt>
              </c:strCache>
            </c:strRef>
          </c:cat>
          <c:val>
            <c:numRef>
              <c:f>Лист1!$E$2:$E$4</c:f>
              <c:numCache>
                <c:formatCode>General</c:formatCode>
                <c:ptCount val="3"/>
                <c:pt idx="0">
                  <c:v>86.7</c:v>
                </c:pt>
                <c:pt idx="1">
                  <c:v>13.3</c:v>
                </c:pt>
                <c:pt idx="2">
                  <c:v>0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2021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ВУЗ </c:v>
                </c:pt>
                <c:pt idx="1">
                  <c:v>ССУЗы </c:v>
                </c:pt>
                <c:pt idx="2">
                  <c:v>на работу </c:v>
                </c:pt>
              </c:strCache>
            </c:strRef>
          </c:cat>
          <c:val>
            <c:numRef>
              <c:f>Лист1!$F$2:$F$4</c:f>
              <c:numCache>
                <c:formatCode>General</c:formatCode>
                <c:ptCount val="3"/>
                <c:pt idx="0">
                  <c:v>82</c:v>
                </c:pt>
                <c:pt idx="1">
                  <c:v>9</c:v>
                </c:pt>
                <c:pt idx="2">
                  <c:v>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9177728"/>
        <c:axId val="185176064"/>
      </c:barChart>
      <c:catAx>
        <c:axId val="179177728"/>
        <c:scaling>
          <c:orientation val="minMax"/>
        </c:scaling>
        <c:delete val="0"/>
        <c:axPos val="b"/>
        <c:majorTickMark val="out"/>
        <c:minorTickMark val="none"/>
        <c:tickLblPos val="nextTo"/>
        <c:crossAx val="185176064"/>
        <c:crosses val="autoZero"/>
        <c:auto val="1"/>
        <c:lblAlgn val="ctr"/>
        <c:lblOffset val="100"/>
        <c:noMultiLvlLbl val="0"/>
      </c:catAx>
      <c:valAx>
        <c:axId val="1851760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7917772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cat>
            <c:strRef>
              <c:f>Лист1!$A$2:$A$12</c:f>
              <c:strCache>
                <c:ptCount val="10"/>
                <c:pt idx="0">
                  <c:v>Русский язык</c:v>
                </c:pt>
                <c:pt idx="1">
                  <c:v>Литература </c:v>
                </c:pt>
                <c:pt idx="2">
                  <c:v>литературное чтение </c:v>
                </c:pt>
                <c:pt idx="3">
                  <c:v>Английский язык </c:v>
                </c:pt>
                <c:pt idx="4">
                  <c:v>История </c:v>
                </c:pt>
                <c:pt idx="5">
                  <c:v>Родной Татарский язык </c:v>
                </c:pt>
                <c:pt idx="6">
                  <c:v>Лит. Чтение на тат</c:v>
                </c:pt>
                <c:pt idx="7">
                  <c:v>Родная Татарская  литература </c:v>
                </c:pt>
                <c:pt idx="8">
                  <c:v>ОКРСЭ</c:v>
                </c:pt>
                <c:pt idx="9">
                  <c:v>Обществознание </c:v>
                </c:pt>
              </c:strCache>
            </c:strRef>
          </c:cat>
          <c:val>
            <c:numRef>
              <c:f>Лист1!$B$2:$B$12</c:f>
              <c:numCache>
                <c:formatCode>General</c:formatCode>
                <c:ptCount val="11"/>
                <c:pt idx="0">
                  <c:v>62.39</c:v>
                </c:pt>
                <c:pt idx="1">
                  <c:v>76.7</c:v>
                </c:pt>
                <c:pt idx="2">
                  <c:v>90</c:v>
                </c:pt>
                <c:pt idx="3">
                  <c:v>64.64</c:v>
                </c:pt>
                <c:pt idx="4">
                  <c:v>70.98</c:v>
                </c:pt>
                <c:pt idx="5">
                  <c:v>70.27</c:v>
                </c:pt>
                <c:pt idx="6">
                  <c:v>86.67</c:v>
                </c:pt>
                <c:pt idx="7">
                  <c:v>65.55</c:v>
                </c:pt>
                <c:pt idx="8">
                  <c:v>90.2</c:v>
                </c:pt>
                <c:pt idx="9">
                  <c:v>75.13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rgbClr val="00FFFF"/>
            </a:solidFill>
          </c:spPr>
          <c:invertIfNegative val="0"/>
          <c:cat>
            <c:strRef>
              <c:f>Лист1!$A$2:$A$12</c:f>
              <c:strCache>
                <c:ptCount val="10"/>
                <c:pt idx="0">
                  <c:v>Русский язык</c:v>
                </c:pt>
                <c:pt idx="1">
                  <c:v>Литература </c:v>
                </c:pt>
                <c:pt idx="2">
                  <c:v>литературное чтение </c:v>
                </c:pt>
                <c:pt idx="3">
                  <c:v>Английский язык </c:v>
                </c:pt>
                <c:pt idx="4">
                  <c:v>История </c:v>
                </c:pt>
                <c:pt idx="5">
                  <c:v>Родной Татарский язык </c:v>
                </c:pt>
                <c:pt idx="6">
                  <c:v>Лит. Чтение на тат</c:v>
                </c:pt>
                <c:pt idx="7">
                  <c:v>Родная Татарская  литература </c:v>
                </c:pt>
                <c:pt idx="8">
                  <c:v>ОКРСЭ</c:v>
                </c:pt>
                <c:pt idx="9">
                  <c:v>Обществознание </c:v>
                </c:pt>
              </c:strCache>
            </c:strRef>
          </c:cat>
          <c:val>
            <c:numRef>
              <c:f>Лист1!$C$2:$C$12</c:f>
              <c:numCache>
                <c:formatCode>General</c:formatCode>
                <c:ptCount val="11"/>
                <c:pt idx="0">
                  <c:v>67.62</c:v>
                </c:pt>
                <c:pt idx="1">
                  <c:v>79.45</c:v>
                </c:pt>
                <c:pt idx="2">
                  <c:v>91.36</c:v>
                </c:pt>
                <c:pt idx="3">
                  <c:v>68.94</c:v>
                </c:pt>
                <c:pt idx="4">
                  <c:v>77.739999999999995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87.72</c:v>
                </c:pt>
                <c:pt idx="9">
                  <c:v>76.98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2019</c:v>
                </c:pt>
              </c:strCache>
            </c:strRef>
          </c:tx>
          <c:invertIfNegative val="0"/>
          <c:cat>
            <c:strRef>
              <c:f>Лист1!$A$2:$A$12</c:f>
              <c:strCache>
                <c:ptCount val="10"/>
                <c:pt idx="0">
                  <c:v>Русский язык</c:v>
                </c:pt>
                <c:pt idx="1">
                  <c:v>Литература </c:v>
                </c:pt>
                <c:pt idx="2">
                  <c:v>литературное чтение </c:v>
                </c:pt>
                <c:pt idx="3">
                  <c:v>Английский язык </c:v>
                </c:pt>
                <c:pt idx="4">
                  <c:v>История </c:v>
                </c:pt>
                <c:pt idx="5">
                  <c:v>Родной Татарский язык </c:v>
                </c:pt>
                <c:pt idx="6">
                  <c:v>Лит. Чтение на тат</c:v>
                </c:pt>
                <c:pt idx="7">
                  <c:v>Родная Татарская  литература </c:v>
                </c:pt>
                <c:pt idx="8">
                  <c:v>ОКРСЭ</c:v>
                </c:pt>
                <c:pt idx="9">
                  <c:v>Обществознание </c:v>
                </c:pt>
              </c:strCache>
            </c:strRef>
          </c:cat>
          <c:val>
            <c:numRef>
              <c:f>Лист1!$D$2:$D$12</c:f>
              <c:numCache>
                <c:formatCode>General</c:formatCode>
                <c:ptCount val="11"/>
                <c:pt idx="0">
                  <c:v>70.680000000000007</c:v>
                </c:pt>
                <c:pt idx="1">
                  <c:v>79.19</c:v>
                </c:pt>
                <c:pt idx="2">
                  <c:v>91.14</c:v>
                </c:pt>
                <c:pt idx="3">
                  <c:v>72.09</c:v>
                </c:pt>
                <c:pt idx="4">
                  <c:v>77.52</c:v>
                </c:pt>
                <c:pt idx="5">
                  <c:v>91.3</c:v>
                </c:pt>
                <c:pt idx="6">
                  <c:v>93.3</c:v>
                </c:pt>
                <c:pt idx="7">
                  <c:v>96.36</c:v>
                </c:pt>
                <c:pt idx="8">
                  <c:v>96.36</c:v>
                </c:pt>
                <c:pt idx="9">
                  <c:v>76.540000000000006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2020</c:v>
                </c:pt>
              </c:strCache>
            </c:strRef>
          </c:tx>
          <c:invertIfNegative val="0"/>
          <c:cat>
            <c:strRef>
              <c:f>Лист1!$A$2:$A$12</c:f>
              <c:strCache>
                <c:ptCount val="10"/>
                <c:pt idx="0">
                  <c:v>Русский язык</c:v>
                </c:pt>
                <c:pt idx="1">
                  <c:v>Литература </c:v>
                </c:pt>
                <c:pt idx="2">
                  <c:v>литературное чтение </c:v>
                </c:pt>
                <c:pt idx="3">
                  <c:v>Английский язык </c:v>
                </c:pt>
                <c:pt idx="4">
                  <c:v>История </c:v>
                </c:pt>
                <c:pt idx="5">
                  <c:v>Родной Татарский язык </c:v>
                </c:pt>
                <c:pt idx="6">
                  <c:v>Лит. Чтение на тат</c:v>
                </c:pt>
                <c:pt idx="7">
                  <c:v>Родная Татарская  литература </c:v>
                </c:pt>
                <c:pt idx="8">
                  <c:v>ОКРСЭ</c:v>
                </c:pt>
                <c:pt idx="9">
                  <c:v>Обществознание </c:v>
                </c:pt>
              </c:strCache>
            </c:strRef>
          </c:cat>
          <c:val>
            <c:numRef>
              <c:f>Лист1!$E$2:$E$12</c:f>
              <c:numCache>
                <c:formatCode>General</c:formatCode>
                <c:ptCount val="11"/>
                <c:pt idx="0">
                  <c:v>67.709999999999994</c:v>
                </c:pt>
                <c:pt idx="1">
                  <c:v>82</c:v>
                </c:pt>
                <c:pt idx="2">
                  <c:v>91.72</c:v>
                </c:pt>
                <c:pt idx="3">
                  <c:v>74.400000000000006</c:v>
                </c:pt>
                <c:pt idx="4">
                  <c:v>76.33</c:v>
                </c:pt>
                <c:pt idx="5">
                  <c:v>91.5</c:v>
                </c:pt>
                <c:pt idx="6">
                  <c:v>92.85</c:v>
                </c:pt>
                <c:pt idx="7">
                  <c:v>91.84</c:v>
                </c:pt>
                <c:pt idx="8">
                  <c:v>98.08</c:v>
                </c:pt>
                <c:pt idx="9">
                  <c:v>75.459999999999994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2021</c:v>
                </c:pt>
              </c:strCache>
            </c:strRef>
          </c:tx>
          <c:invertIfNegative val="0"/>
          <c:cat>
            <c:strRef>
              <c:f>Лист1!$A$2:$A$12</c:f>
              <c:strCache>
                <c:ptCount val="10"/>
                <c:pt idx="0">
                  <c:v>Русский язык</c:v>
                </c:pt>
                <c:pt idx="1">
                  <c:v>Литература </c:v>
                </c:pt>
                <c:pt idx="2">
                  <c:v>литературное чтение </c:v>
                </c:pt>
                <c:pt idx="3">
                  <c:v>Английский язык </c:v>
                </c:pt>
                <c:pt idx="4">
                  <c:v>История </c:v>
                </c:pt>
                <c:pt idx="5">
                  <c:v>Родной Татарский язык </c:v>
                </c:pt>
                <c:pt idx="6">
                  <c:v>Лит. Чтение на тат</c:v>
                </c:pt>
                <c:pt idx="7">
                  <c:v>Родная Татарская  литература </c:v>
                </c:pt>
                <c:pt idx="8">
                  <c:v>ОКРСЭ</c:v>
                </c:pt>
                <c:pt idx="9">
                  <c:v>Обществознание </c:v>
                </c:pt>
              </c:strCache>
            </c:strRef>
          </c:cat>
          <c:val>
            <c:numRef>
              <c:f>Лист1!$F$2:$F$12</c:f>
              <c:numCache>
                <c:formatCode>General</c:formatCode>
                <c:ptCount val="11"/>
                <c:pt idx="0">
                  <c:v>65.47</c:v>
                </c:pt>
                <c:pt idx="1">
                  <c:v>73.84</c:v>
                </c:pt>
                <c:pt idx="2">
                  <c:v>89.41</c:v>
                </c:pt>
                <c:pt idx="3">
                  <c:v>68.790000000000006</c:v>
                </c:pt>
                <c:pt idx="4">
                  <c:v>66.89</c:v>
                </c:pt>
                <c:pt idx="5">
                  <c:v>91</c:v>
                </c:pt>
                <c:pt idx="6">
                  <c:v>92.56</c:v>
                </c:pt>
                <c:pt idx="7">
                  <c:v>91.16</c:v>
                </c:pt>
                <c:pt idx="8">
                  <c:v>92.73</c:v>
                </c:pt>
                <c:pt idx="9">
                  <c:v>74.83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21420544"/>
        <c:axId val="221434624"/>
        <c:axId val="0"/>
      </c:bar3DChart>
      <c:catAx>
        <c:axId val="221420544"/>
        <c:scaling>
          <c:orientation val="minMax"/>
        </c:scaling>
        <c:delete val="0"/>
        <c:axPos val="l"/>
        <c:majorTickMark val="out"/>
        <c:minorTickMark val="none"/>
        <c:tickLblPos val="nextTo"/>
        <c:crossAx val="221434624"/>
        <c:crosses val="autoZero"/>
        <c:auto val="1"/>
        <c:lblAlgn val="ctr"/>
        <c:lblOffset val="100"/>
        <c:noMultiLvlLbl val="0"/>
      </c:catAx>
      <c:valAx>
        <c:axId val="221434624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22142054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2017</c:v>
                </c:pt>
              </c:strCache>
            </c:strRef>
          </c:tx>
          <c:invertIfNegative val="0"/>
          <c:cat>
            <c:strRef>
              <c:f>Лист1!$A$2:$A$11</c:f>
              <c:strCache>
                <c:ptCount val="10"/>
                <c:pt idx="0">
                  <c:v>Математика </c:v>
                </c:pt>
                <c:pt idx="1">
                  <c:v>Алгебра </c:v>
                </c:pt>
                <c:pt idx="2">
                  <c:v>Геометрия </c:v>
                </c:pt>
                <c:pt idx="3">
                  <c:v>Физика</c:v>
                </c:pt>
                <c:pt idx="4">
                  <c:v>Химия </c:v>
                </c:pt>
                <c:pt idx="5">
                  <c:v>География </c:v>
                </c:pt>
                <c:pt idx="6">
                  <c:v>Биология </c:v>
                </c:pt>
                <c:pt idx="7">
                  <c:v>Окружающий мир </c:v>
                </c:pt>
                <c:pt idx="8">
                  <c:v>Информатика </c:v>
                </c:pt>
                <c:pt idx="9">
                  <c:v>Астрономия 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58.25</c:v>
                </c:pt>
                <c:pt idx="1">
                  <c:v>75</c:v>
                </c:pt>
                <c:pt idx="2">
                  <c:v>70</c:v>
                </c:pt>
                <c:pt idx="3">
                  <c:v>64.37</c:v>
                </c:pt>
                <c:pt idx="4">
                  <c:v>58.65</c:v>
                </c:pt>
                <c:pt idx="5">
                  <c:v>69.89</c:v>
                </c:pt>
                <c:pt idx="6">
                  <c:v>74.55</c:v>
                </c:pt>
                <c:pt idx="7">
                  <c:v>89.7</c:v>
                </c:pt>
                <c:pt idx="8">
                  <c:v>78.430000000000007</c:v>
                </c:pt>
                <c:pt idx="9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rgbClr val="00FFFF"/>
            </a:solidFill>
          </c:spPr>
          <c:invertIfNegative val="0"/>
          <c:cat>
            <c:strRef>
              <c:f>Лист1!$A$2:$A$11</c:f>
              <c:strCache>
                <c:ptCount val="10"/>
                <c:pt idx="0">
                  <c:v>Математика </c:v>
                </c:pt>
                <c:pt idx="1">
                  <c:v>Алгебра </c:v>
                </c:pt>
                <c:pt idx="2">
                  <c:v>Геометрия </c:v>
                </c:pt>
                <c:pt idx="3">
                  <c:v>Физика</c:v>
                </c:pt>
                <c:pt idx="4">
                  <c:v>Химия </c:v>
                </c:pt>
                <c:pt idx="5">
                  <c:v>География </c:v>
                </c:pt>
                <c:pt idx="6">
                  <c:v>Биология </c:v>
                </c:pt>
                <c:pt idx="7">
                  <c:v>Окружающий мир </c:v>
                </c:pt>
                <c:pt idx="8">
                  <c:v>Информатика </c:v>
                </c:pt>
                <c:pt idx="9">
                  <c:v>Астрономия </c:v>
                </c:pt>
              </c:strCache>
            </c:strRef>
          </c:cat>
          <c:val>
            <c:numRef>
              <c:f>Лист1!$C$2:$C$11</c:f>
              <c:numCache>
                <c:formatCode>General</c:formatCode>
                <c:ptCount val="10"/>
                <c:pt idx="0">
                  <c:v>63.76</c:v>
                </c:pt>
                <c:pt idx="1">
                  <c:v>42.11</c:v>
                </c:pt>
                <c:pt idx="2">
                  <c:v>43.42</c:v>
                </c:pt>
                <c:pt idx="3">
                  <c:v>63.3</c:v>
                </c:pt>
                <c:pt idx="4">
                  <c:v>66.92</c:v>
                </c:pt>
                <c:pt idx="5">
                  <c:v>71.92</c:v>
                </c:pt>
                <c:pt idx="6">
                  <c:v>74.66</c:v>
                </c:pt>
                <c:pt idx="7">
                  <c:v>87.65</c:v>
                </c:pt>
                <c:pt idx="8">
                  <c:v>79.260000000000005</c:v>
                </c:pt>
                <c:pt idx="9">
                  <c:v>77.75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2019</c:v>
                </c:pt>
              </c:strCache>
            </c:strRef>
          </c:tx>
          <c:invertIfNegative val="0"/>
          <c:cat>
            <c:strRef>
              <c:f>Лист1!$A$2:$A$11</c:f>
              <c:strCache>
                <c:ptCount val="10"/>
                <c:pt idx="0">
                  <c:v>Математика </c:v>
                </c:pt>
                <c:pt idx="1">
                  <c:v>Алгебра </c:v>
                </c:pt>
                <c:pt idx="2">
                  <c:v>Геометрия </c:v>
                </c:pt>
                <c:pt idx="3">
                  <c:v>Физика</c:v>
                </c:pt>
                <c:pt idx="4">
                  <c:v>Химия </c:v>
                </c:pt>
                <c:pt idx="5">
                  <c:v>География </c:v>
                </c:pt>
                <c:pt idx="6">
                  <c:v>Биология </c:v>
                </c:pt>
                <c:pt idx="7">
                  <c:v>Окружающий мир </c:v>
                </c:pt>
                <c:pt idx="8">
                  <c:v>Информатика </c:v>
                </c:pt>
                <c:pt idx="9">
                  <c:v>Астрономия </c:v>
                </c:pt>
              </c:strCache>
            </c:strRef>
          </c:cat>
          <c:val>
            <c:numRef>
              <c:f>Лист1!$D$2:$D$11</c:f>
              <c:numCache>
                <c:formatCode>General</c:formatCode>
                <c:ptCount val="10"/>
                <c:pt idx="0">
                  <c:v>68.010000000000005</c:v>
                </c:pt>
                <c:pt idx="1">
                  <c:v>38.58</c:v>
                </c:pt>
                <c:pt idx="2">
                  <c:v>41.73</c:v>
                </c:pt>
                <c:pt idx="3">
                  <c:v>55.85</c:v>
                </c:pt>
                <c:pt idx="4">
                  <c:v>61.31</c:v>
                </c:pt>
                <c:pt idx="5">
                  <c:v>67.45</c:v>
                </c:pt>
                <c:pt idx="6">
                  <c:v>77.180000000000007</c:v>
                </c:pt>
                <c:pt idx="7">
                  <c:v>90.51</c:v>
                </c:pt>
                <c:pt idx="8">
                  <c:v>74.86</c:v>
                </c:pt>
                <c:pt idx="9">
                  <c:v>90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2020</c:v>
                </c:pt>
              </c:strCache>
            </c:strRef>
          </c:tx>
          <c:invertIfNegative val="0"/>
          <c:cat>
            <c:strRef>
              <c:f>Лист1!$A$2:$A$11</c:f>
              <c:strCache>
                <c:ptCount val="10"/>
                <c:pt idx="0">
                  <c:v>Математика </c:v>
                </c:pt>
                <c:pt idx="1">
                  <c:v>Алгебра </c:v>
                </c:pt>
                <c:pt idx="2">
                  <c:v>Геометрия </c:v>
                </c:pt>
                <c:pt idx="3">
                  <c:v>Физика</c:v>
                </c:pt>
                <c:pt idx="4">
                  <c:v>Химия </c:v>
                </c:pt>
                <c:pt idx="5">
                  <c:v>География </c:v>
                </c:pt>
                <c:pt idx="6">
                  <c:v>Биология </c:v>
                </c:pt>
                <c:pt idx="7">
                  <c:v>Окружающий мир </c:v>
                </c:pt>
                <c:pt idx="8">
                  <c:v>Информатика </c:v>
                </c:pt>
                <c:pt idx="9">
                  <c:v>Астрономия </c:v>
                </c:pt>
              </c:strCache>
            </c:strRef>
          </c:cat>
          <c:val>
            <c:numRef>
              <c:f>Лист1!$E$2:$E$11</c:f>
              <c:numCache>
                <c:formatCode>General</c:formatCode>
                <c:ptCount val="10"/>
                <c:pt idx="0">
                  <c:v>73.739999999999995</c:v>
                </c:pt>
                <c:pt idx="1">
                  <c:v>48.13</c:v>
                </c:pt>
                <c:pt idx="2">
                  <c:v>50</c:v>
                </c:pt>
                <c:pt idx="3">
                  <c:v>60.71</c:v>
                </c:pt>
                <c:pt idx="4">
                  <c:v>61.87</c:v>
                </c:pt>
                <c:pt idx="5">
                  <c:v>76.33</c:v>
                </c:pt>
                <c:pt idx="6">
                  <c:v>78.33</c:v>
                </c:pt>
                <c:pt idx="7">
                  <c:v>90.45</c:v>
                </c:pt>
                <c:pt idx="8">
                  <c:v>76.02</c:v>
                </c:pt>
                <c:pt idx="9">
                  <c:v>100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2021</c:v>
                </c:pt>
              </c:strCache>
            </c:strRef>
          </c:tx>
          <c:invertIfNegative val="0"/>
          <c:cat>
            <c:strRef>
              <c:f>Лист1!$A$2:$A$11</c:f>
              <c:strCache>
                <c:ptCount val="10"/>
                <c:pt idx="0">
                  <c:v>Математика </c:v>
                </c:pt>
                <c:pt idx="1">
                  <c:v>Алгебра </c:v>
                </c:pt>
                <c:pt idx="2">
                  <c:v>Геометрия </c:v>
                </c:pt>
                <c:pt idx="3">
                  <c:v>Физика</c:v>
                </c:pt>
                <c:pt idx="4">
                  <c:v>Химия </c:v>
                </c:pt>
                <c:pt idx="5">
                  <c:v>География </c:v>
                </c:pt>
                <c:pt idx="6">
                  <c:v>Биология </c:v>
                </c:pt>
                <c:pt idx="7">
                  <c:v>Окружающий мир </c:v>
                </c:pt>
                <c:pt idx="8">
                  <c:v>Информатика </c:v>
                </c:pt>
                <c:pt idx="9">
                  <c:v>Астрономия </c:v>
                </c:pt>
              </c:strCache>
            </c:strRef>
          </c:cat>
          <c:val>
            <c:numRef>
              <c:f>Лист1!$F$2:$F$11</c:f>
              <c:numCache>
                <c:formatCode>General</c:formatCode>
                <c:ptCount val="10"/>
                <c:pt idx="0">
                  <c:v>69.7</c:v>
                </c:pt>
                <c:pt idx="1">
                  <c:v>41.14</c:v>
                </c:pt>
                <c:pt idx="2">
                  <c:v>46.29</c:v>
                </c:pt>
                <c:pt idx="3">
                  <c:v>53.3</c:v>
                </c:pt>
                <c:pt idx="4">
                  <c:v>59.06</c:v>
                </c:pt>
                <c:pt idx="5">
                  <c:v>86.09</c:v>
                </c:pt>
                <c:pt idx="6">
                  <c:v>69.209999999999994</c:v>
                </c:pt>
                <c:pt idx="7">
                  <c:v>88.76</c:v>
                </c:pt>
                <c:pt idx="8">
                  <c:v>76.02</c:v>
                </c:pt>
                <c:pt idx="9">
                  <c:v>94.44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25456128"/>
        <c:axId val="225457664"/>
        <c:axId val="0"/>
      </c:bar3DChart>
      <c:catAx>
        <c:axId val="225456128"/>
        <c:scaling>
          <c:orientation val="minMax"/>
        </c:scaling>
        <c:delete val="0"/>
        <c:axPos val="l"/>
        <c:majorTickMark val="out"/>
        <c:minorTickMark val="none"/>
        <c:tickLblPos val="nextTo"/>
        <c:crossAx val="225457664"/>
        <c:crosses val="autoZero"/>
        <c:auto val="1"/>
        <c:lblAlgn val="ctr"/>
        <c:lblOffset val="100"/>
        <c:noMultiLvlLbl val="0"/>
      </c:catAx>
      <c:valAx>
        <c:axId val="225457664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22545612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C7AE0-E0EA-4BF1-A4A1-A80F8444A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25101</Words>
  <Characters>143080</Characters>
  <Application>Microsoft Office Word</Application>
  <DocSecurity>0</DocSecurity>
  <Lines>1192</Lines>
  <Paragraphs>335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k-40</dc:creator>
  <cp:lastModifiedBy>k-40</cp:lastModifiedBy>
  <cp:revision>7</cp:revision>
  <cp:lastPrinted>2021-09-11T09:32:00Z</cp:lastPrinted>
  <dcterms:created xsi:type="dcterms:W3CDTF">2021-08-31T15:01:00Z</dcterms:created>
  <dcterms:modified xsi:type="dcterms:W3CDTF">2021-09-11T09:37:00Z</dcterms:modified>
</cp:coreProperties>
</file>